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25120A" w14:textId="77777777" w:rsidR="00FC3FE9" w:rsidRPr="003E25D7" w:rsidRDefault="00FC3FE9" w:rsidP="00FC3FE9">
      <w:pPr>
        <w:jc w:val="center"/>
        <w:rPr>
          <w:ins w:id="0" w:author="deevab" w:date="2020-06-23T14:50:00Z"/>
          <w:iCs/>
          <w:color w:val="000000"/>
          <w:sz w:val="26"/>
          <w:szCs w:val="26"/>
          <w:rPrChange w:id="1" w:author="deevab" w:date="2020-06-25T16:54:00Z">
            <w:rPr>
              <w:ins w:id="2" w:author="deevab" w:date="2020-06-23T14:50:00Z"/>
              <w:iCs/>
              <w:color w:val="000000"/>
            </w:rPr>
          </w:rPrChange>
        </w:rPr>
      </w:pPr>
      <w:bookmarkStart w:id="3" w:name="_GoBack"/>
      <w:ins w:id="4" w:author="deevab" w:date="2020-06-23T14:50:00Z">
        <w:r w:rsidRPr="003E25D7">
          <w:rPr>
            <w:b/>
            <w:bCs/>
            <w:sz w:val="26"/>
            <w:szCs w:val="26"/>
            <w:rPrChange w:id="5" w:author="deevab" w:date="2020-06-25T16:54:00Z">
              <w:rPr>
                <w:b/>
                <w:bCs/>
                <w:sz w:val="28"/>
                <w:szCs w:val="28"/>
              </w:rPr>
            </w:rPrChange>
          </w:rPr>
          <w:t>ТЕРРИТОРИАЛЬНАЯ ИЗБИРАТЕЛЬНАЯ КОМИССИЯ</w:t>
        </w:r>
      </w:ins>
    </w:p>
    <w:p w14:paraId="5531BDB5" w14:textId="77777777" w:rsidR="00FC3FE9" w:rsidRPr="003E25D7" w:rsidRDefault="00FC3FE9" w:rsidP="00FC3FE9">
      <w:pPr>
        <w:jc w:val="center"/>
        <w:rPr>
          <w:ins w:id="6" w:author="deevab" w:date="2020-06-23T14:50:00Z"/>
          <w:sz w:val="26"/>
          <w:szCs w:val="26"/>
          <w:rPrChange w:id="7" w:author="deevab" w:date="2020-06-25T16:54:00Z">
            <w:rPr>
              <w:ins w:id="8" w:author="deevab" w:date="2020-06-23T14:50:00Z"/>
              <w:sz w:val="28"/>
              <w:szCs w:val="28"/>
            </w:rPr>
          </w:rPrChange>
        </w:rPr>
      </w:pPr>
      <w:ins w:id="9" w:author="deevab" w:date="2020-06-23T14:50:00Z">
        <w:r w:rsidRPr="003E25D7">
          <w:rPr>
            <w:b/>
            <w:bCs/>
            <w:sz w:val="26"/>
            <w:szCs w:val="26"/>
            <w:rPrChange w:id="10" w:author="deevab" w:date="2020-06-25T16:54:00Z">
              <w:rPr>
                <w:b/>
                <w:bCs/>
                <w:sz w:val="28"/>
                <w:szCs w:val="28"/>
              </w:rPr>
            </w:rPrChange>
          </w:rPr>
          <w:t>ПРАВОБЕРЕЖНОГО ОКРУГА ГОРОДА ЛИПЕЦКА</w:t>
        </w:r>
      </w:ins>
    </w:p>
    <w:p w14:paraId="7047ABCE" w14:textId="77777777" w:rsidR="00FC3FE9" w:rsidRPr="003E25D7" w:rsidRDefault="00FC3FE9" w:rsidP="00FC3FE9">
      <w:pPr>
        <w:keepNext/>
        <w:spacing w:before="240" w:after="240"/>
        <w:jc w:val="center"/>
        <w:outlineLvl w:val="0"/>
        <w:rPr>
          <w:ins w:id="11" w:author="deevab" w:date="2020-06-23T14:50:00Z"/>
          <w:b/>
          <w:spacing w:val="80"/>
          <w:kern w:val="32"/>
          <w:sz w:val="26"/>
          <w:szCs w:val="26"/>
          <w:rPrChange w:id="12" w:author="deevab" w:date="2020-06-25T16:54:00Z">
            <w:rPr>
              <w:ins w:id="13" w:author="deevab" w:date="2020-06-23T14:50:00Z"/>
              <w:b/>
              <w:spacing w:val="80"/>
              <w:kern w:val="32"/>
              <w:sz w:val="32"/>
              <w:szCs w:val="32"/>
            </w:rPr>
          </w:rPrChange>
        </w:rPr>
      </w:pPr>
      <w:ins w:id="14" w:author="deevab" w:date="2020-06-23T14:50:00Z">
        <w:r w:rsidRPr="003E25D7">
          <w:rPr>
            <w:b/>
            <w:spacing w:val="80"/>
            <w:kern w:val="32"/>
            <w:sz w:val="26"/>
            <w:szCs w:val="26"/>
            <w:rPrChange w:id="15" w:author="deevab" w:date="2020-06-25T16:54:00Z">
              <w:rPr>
                <w:b/>
                <w:spacing w:val="80"/>
                <w:kern w:val="32"/>
                <w:sz w:val="32"/>
                <w:szCs w:val="32"/>
              </w:rPr>
            </w:rPrChange>
          </w:rPr>
          <w:t>ПОСТАНОВЛЕНИЕ</w:t>
        </w:r>
      </w:ins>
    </w:p>
    <w:tbl>
      <w:tblPr>
        <w:tblW w:w="11682" w:type="dxa"/>
        <w:tblLook w:val="0000" w:firstRow="0" w:lastRow="0" w:firstColumn="0" w:lastColumn="0" w:noHBand="0" w:noVBand="0"/>
      </w:tblPr>
      <w:tblGrid>
        <w:gridCol w:w="3369"/>
        <w:gridCol w:w="5811"/>
        <w:gridCol w:w="1465"/>
        <w:gridCol w:w="1037"/>
      </w:tblGrid>
      <w:tr w:rsidR="00FC3FE9" w:rsidRPr="003E25D7" w14:paraId="27EBC453" w14:textId="77777777" w:rsidTr="00C71005">
        <w:trPr>
          <w:ins w:id="16" w:author="deevab" w:date="2020-06-23T14:50:00Z"/>
        </w:trPr>
        <w:tc>
          <w:tcPr>
            <w:tcW w:w="3369" w:type="dxa"/>
          </w:tcPr>
          <w:p w14:paraId="089702FD" w14:textId="09A3ECBD" w:rsidR="00FC3FE9" w:rsidRPr="003E25D7" w:rsidRDefault="00FC3FE9">
            <w:pPr>
              <w:jc w:val="center"/>
              <w:rPr>
                <w:ins w:id="17" w:author="deevab" w:date="2020-06-23T14:50:00Z"/>
                <w:color w:val="000000"/>
                <w:sz w:val="26"/>
                <w:szCs w:val="26"/>
                <w:highlight w:val="yellow"/>
                <w:rPrChange w:id="18" w:author="deevab" w:date="2020-06-25T16:54:00Z">
                  <w:rPr>
                    <w:ins w:id="19" w:author="deevab" w:date="2020-06-23T14:50:00Z"/>
                    <w:color w:val="000000"/>
                    <w:sz w:val="28"/>
                    <w:szCs w:val="28"/>
                    <w:highlight w:val="yellow"/>
                  </w:rPr>
                </w:rPrChange>
              </w:rPr>
            </w:pPr>
            <w:ins w:id="20" w:author="deevab" w:date="2020-06-23T14:50:00Z">
              <w:r w:rsidRPr="003E25D7">
                <w:rPr>
                  <w:color w:val="000000"/>
                  <w:sz w:val="26"/>
                  <w:szCs w:val="26"/>
                  <w:rPrChange w:id="21" w:author="deevab" w:date="2020-06-25T16:54:00Z">
                    <w:rPr>
                      <w:color w:val="000000"/>
                      <w:sz w:val="28"/>
                      <w:szCs w:val="28"/>
                    </w:rPr>
                  </w:rPrChange>
                </w:rPr>
                <w:t>«25» июня 2020 года</w:t>
              </w:r>
            </w:ins>
          </w:p>
        </w:tc>
        <w:tc>
          <w:tcPr>
            <w:tcW w:w="5811" w:type="dxa"/>
          </w:tcPr>
          <w:p w14:paraId="245A4ED9" w14:textId="55073328" w:rsidR="00FC3FE9" w:rsidRPr="003E25D7" w:rsidRDefault="00FC3FE9" w:rsidP="00C71005">
            <w:pPr>
              <w:jc w:val="center"/>
              <w:rPr>
                <w:ins w:id="22" w:author="deevab" w:date="2020-06-23T14:50:00Z"/>
                <w:color w:val="000000"/>
                <w:sz w:val="26"/>
                <w:szCs w:val="26"/>
                <w:rPrChange w:id="23" w:author="deevab" w:date="2020-06-25T16:54:00Z">
                  <w:rPr>
                    <w:ins w:id="24" w:author="deevab" w:date="2020-06-23T14:50:00Z"/>
                    <w:color w:val="000000"/>
                    <w:sz w:val="28"/>
                    <w:szCs w:val="28"/>
                  </w:rPr>
                </w:rPrChange>
              </w:rPr>
            </w:pPr>
            <w:ins w:id="25" w:author="deevab" w:date="2020-06-23T14:50:00Z">
              <w:r w:rsidRPr="003E25D7">
                <w:rPr>
                  <w:color w:val="000000"/>
                  <w:sz w:val="26"/>
                  <w:szCs w:val="26"/>
                  <w:rPrChange w:id="26" w:author="deevab" w:date="2020-06-25T16:54:00Z">
                    <w:rPr>
                      <w:color w:val="000000"/>
                      <w:sz w:val="28"/>
                      <w:szCs w:val="28"/>
                    </w:rPr>
                  </w:rPrChange>
                </w:rPr>
                <w:t xml:space="preserve">                                                   </w:t>
              </w:r>
            </w:ins>
            <w:ins w:id="27" w:author="deevab" w:date="2020-06-23T17:50:00Z">
              <w:r w:rsidR="002016AD" w:rsidRPr="003E25D7">
                <w:rPr>
                  <w:color w:val="000000"/>
                  <w:sz w:val="26"/>
                  <w:szCs w:val="26"/>
                  <w:rPrChange w:id="28" w:author="deevab" w:date="2020-06-25T16:54:00Z">
                    <w:rPr>
                      <w:color w:val="000000"/>
                      <w:sz w:val="28"/>
                      <w:szCs w:val="28"/>
                    </w:rPr>
                  </w:rPrChange>
                </w:rPr>
                <w:t xml:space="preserve">         </w:t>
              </w:r>
            </w:ins>
            <w:ins w:id="29" w:author="deevab" w:date="2020-06-23T14:50:00Z">
              <w:r w:rsidRPr="003E25D7">
                <w:rPr>
                  <w:color w:val="000000"/>
                  <w:sz w:val="26"/>
                  <w:szCs w:val="26"/>
                  <w:rPrChange w:id="30" w:author="deevab" w:date="2020-06-25T16:54:00Z">
                    <w:rPr>
                      <w:color w:val="000000"/>
                      <w:sz w:val="28"/>
                      <w:szCs w:val="28"/>
                    </w:rPr>
                  </w:rPrChange>
                </w:rPr>
                <w:t xml:space="preserve"> №11</w:t>
              </w:r>
            </w:ins>
            <w:ins w:id="31" w:author="deevab" w:date="2020-06-25T16:49:00Z">
              <w:r w:rsidR="00E077FA" w:rsidRPr="003E25D7">
                <w:rPr>
                  <w:color w:val="000000"/>
                  <w:sz w:val="26"/>
                  <w:szCs w:val="26"/>
                  <w:rPrChange w:id="32" w:author="deevab" w:date="2020-06-25T16:54:00Z">
                    <w:rPr>
                      <w:color w:val="000000"/>
                      <w:sz w:val="28"/>
                      <w:szCs w:val="28"/>
                    </w:rPr>
                  </w:rPrChange>
                </w:rPr>
                <w:t>1</w:t>
              </w:r>
            </w:ins>
            <w:ins w:id="33" w:author="deevab" w:date="2020-06-23T14:50:00Z">
              <w:r w:rsidRPr="003E25D7">
                <w:rPr>
                  <w:color w:val="000000"/>
                  <w:sz w:val="26"/>
                  <w:szCs w:val="26"/>
                  <w:rPrChange w:id="34" w:author="deevab" w:date="2020-06-25T16:54:00Z">
                    <w:rPr>
                      <w:color w:val="000000"/>
                      <w:sz w:val="28"/>
                      <w:szCs w:val="28"/>
                    </w:rPr>
                  </w:rPrChange>
                </w:rPr>
                <w:t>/</w:t>
              </w:r>
            </w:ins>
            <w:ins w:id="35" w:author="deevab" w:date="2020-06-23T15:16:00Z">
              <w:r w:rsidR="00C71005" w:rsidRPr="003E25D7">
                <w:rPr>
                  <w:color w:val="000000"/>
                  <w:sz w:val="26"/>
                  <w:szCs w:val="26"/>
                  <w:rPrChange w:id="36" w:author="deevab" w:date="2020-06-25T16:54:00Z">
                    <w:rPr>
                      <w:color w:val="000000"/>
                      <w:sz w:val="28"/>
                      <w:szCs w:val="28"/>
                    </w:rPr>
                  </w:rPrChange>
                </w:rPr>
                <w:t>5</w:t>
              </w:r>
            </w:ins>
            <w:ins w:id="37" w:author="deevab" w:date="2020-06-25T16:53:00Z">
              <w:r w:rsidR="003E25D7" w:rsidRPr="003E25D7">
                <w:rPr>
                  <w:color w:val="000000"/>
                  <w:sz w:val="26"/>
                  <w:szCs w:val="26"/>
                  <w:rPrChange w:id="38" w:author="deevab" w:date="2020-06-25T16:54:00Z">
                    <w:rPr>
                      <w:color w:val="000000"/>
                      <w:sz w:val="28"/>
                      <w:szCs w:val="28"/>
                    </w:rPr>
                  </w:rPrChange>
                </w:rPr>
                <w:t>75</w:t>
              </w:r>
            </w:ins>
          </w:p>
          <w:p w14:paraId="378F9161" w14:textId="77777777" w:rsidR="00FC3FE9" w:rsidRPr="003E25D7" w:rsidRDefault="00FC3FE9" w:rsidP="00C71005">
            <w:pPr>
              <w:jc w:val="center"/>
              <w:rPr>
                <w:ins w:id="39" w:author="deevab" w:date="2020-06-23T14:50:00Z"/>
                <w:color w:val="000000"/>
                <w:sz w:val="26"/>
                <w:szCs w:val="26"/>
                <w:rPrChange w:id="40" w:author="deevab" w:date="2020-06-25T16:54:00Z">
                  <w:rPr>
                    <w:ins w:id="41" w:author="deevab" w:date="2020-06-23T14:50:00Z"/>
                    <w:color w:val="000000"/>
                    <w:sz w:val="28"/>
                    <w:szCs w:val="28"/>
                  </w:rPr>
                </w:rPrChange>
              </w:rPr>
            </w:pPr>
          </w:p>
        </w:tc>
        <w:tc>
          <w:tcPr>
            <w:tcW w:w="1465" w:type="dxa"/>
          </w:tcPr>
          <w:p w14:paraId="19C91912" w14:textId="77777777" w:rsidR="00FC3FE9" w:rsidRPr="003E25D7" w:rsidRDefault="00FC3FE9" w:rsidP="00C71005">
            <w:pPr>
              <w:rPr>
                <w:ins w:id="42" w:author="deevab" w:date="2020-06-23T14:50:00Z"/>
                <w:color w:val="000000"/>
                <w:sz w:val="26"/>
                <w:szCs w:val="26"/>
                <w:rPrChange w:id="43" w:author="deevab" w:date="2020-06-25T16:54:00Z">
                  <w:rPr>
                    <w:ins w:id="44" w:author="deevab" w:date="2020-06-23T14:50:00Z"/>
                    <w:color w:val="000000"/>
                    <w:sz w:val="28"/>
                    <w:szCs w:val="28"/>
                  </w:rPr>
                </w:rPrChange>
              </w:rPr>
            </w:pPr>
            <w:ins w:id="45" w:author="deevab" w:date="2020-06-23T14:50:00Z">
              <w:r w:rsidRPr="003E25D7">
                <w:rPr>
                  <w:color w:val="000000"/>
                  <w:sz w:val="26"/>
                  <w:szCs w:val="26"/>
                  <w:rPrChange w:id="46" w:author="deevab" w:date="2020-06-25T16:54:00Z">
                    <w:rPr>
                      <w:color w:val="000000"/>
                      <w:sz w:val="28"/>
                      <w:szCs w:val="28"/>
                    </w:rPr>
                  </w:rPrChange>
                </w:rPr>
                <w:t xml:space="preserve"> </w:t>
              </w:r>
            </w:ins>
          </w:p>
          <w:p w14:paraId="52D3916B" w14:textId="77777777" w:rsidR="00FC3FE9" w:rsidRPr="003E25D7" w:rsidRDefault="00FC3FE9" w:rsidP="00C71005">
            <w:pPr>
              <w:jc w:val="center"/>
              <w:rPr>
                <w:ins w:id="47" w:author="deevab" w:date="2020-06-23T14:50:00Z"/>
                <w:color w:val="000000"/>
                <w:sz w:val="26"/>
                <w:szCs w:val="26"/>
                <w:rPrChange w:id="48" w:author="deevab" w:date="2020-06-25T16:54:00Z">
                  <w:rPr>
                    <w:ins w:id="49" w:author="deevab" w:date="2020-06-23T14:50:00Z"/>
                    <w:color w:val="000000"/>
                    <w:sz w:val="28"/>
                    <w:szCs w:val="28"/>
                  </w:rPr>
                </w:rPrChange>
              </w:rPr>
            </w:pPr>
          </w:p>
        </w:tc>
        <w:tc>
          <w:tcPr>
            <w:tcW w:w="1037" w:type="dxa"/>
          </w:tcPr>
          <w:p w14:paraId="197E9376" w14:textId="77777777" w:rsidR="00FC3FE9" w:rsidRPr="003E25D7" w:rsidRDefault="00FC3FE9" w:rsidP="00C71005">
            <w:pPr>
              <w:rPr>
                <w:ins w:id="50" w:author="deevab" w:date="2020-06-23T14:50:00Z"/>
                <w:color w:val="000000"/>
                <w:sz w:val="26"/>
                <w:szCs w:val="26"/>
                <w:rPrChange w:id="51" w:author="deevab" w:date="2020-06-25T16:54:00Z">
                  <w:rPr>
                    <w:ins w:id="52" w:author="deevab" w:date="2020-06-23T14:50:00Z"/>
                    <w:color w:val="000000"/>
                    <w:sz w:val="28"/>
                    <w:szCs w:val="28"/>
                  </w:rPr>
                </w:rPrChange>
              </w:rPr>
            </w:pPr>
            <w:ins w:id="53" w:author="deevab" w:date="2020-06-23T14:50:00Z">
              <w:r w:rsidRPr="003E25D7">
                <w:rPr>
                  <w:color w:val="000000"/>
                  <w:sz w:val="26"/>
                  <w:szCs w:val="26"/>
                  <w:rPrChange w:id="54" w:author="deevab" w:date="2020-06-25T16:54:00Z">
                    <w:rPr>
                      <w:color w:val="000000"/>
                      <w:sz w:val="28"/>
                      <w:szCs w:val="28"/>
                    </w:rPr>
                  </w:rPrChange>
                </w:rPr>
                <w:t xml:space="preserve">     </w:t>
              </w:r>
            </w:ins>
          </w:p>
        </w:tc>
      </w:tr>
    </w:tbl>
    <w:p w14:paraId="1AD76F4F" w14:textId="77777777" w:rsidR="00FC3FE9" w:rsidRPr="003E25D7" w:rsidRDefault="00FC3FE9" w:rsidP="00FC3FE9">
      <w:pPr>
        <w:jc w:val="center"/>
        <w:rPr>
          <w:ins w:id="55" w:author="deevab" w:date="2020-06-25T16:54:00Z"/>
          <w:color w:val="000000"/>
          <w:sz w:val="26"/>
          <w:szCs w:val="26"/>
          <w:rPrChange w:id="56" w:author="deevab" w:date="2020-06-25T16:54:00Z">
            <w:rPr>
              <w:ins w:id="57" w:author="deevab" w:date="2020-06-25T16:54:00Z"/>
              <w:color w:val="000000"/>
              <w:sz w:val="28"/>
              <w:szCs w:val="28"/>
            </w:rPr>
          </w:rPrChange>
        </w:rPr>
      </w:pPr>
      <w:ins w:id="58" w:author="deevab" w:date="2020-06-23T14:50:00Z">
        <w:r w:rsidRPr="003E25D7">
          <w:rPr>
            <w:color w:val="000000"/>
            <w:sz w:val="26"/>
            <w:szCs w:val="26"/>
            <w:rPrChange w:id="59" w:author="deevab" w:date="2020-06-25T16:54:00Z">
              <w:rPr>
                <w:color w:val="000000"/>
                <w:sz w:val="28"/>
                <w:szCs w:val="28"/>
              </w:rPr>
            </w:rPrChange>
          </w:rPr>
          <w:t>г. Липецк, ул. Пролетарская, д.5</w:t>
        </w:r>
      </w:ins>
    </w:p>
    <w:p w14:paraId="651F2FCD" w14:textId="77777777" w:rsidR="003E25D7" w:rsidRPr="00C728D3" w:rsidRDefault="003E25D7" w:rsidP="00FC3FE9">
      <w:pPr>
        <w:jc w:val="center"/>
        <w:rPr>
          <w:ins w:id="60" w:author="deevab" w:date="2020-06-23T14:50:00Z"/>
          <w:color w:val="000000"/>
          <w:sz w:val="28"/>
          <w:szCs w:val="28"/>
        </w:rPr>
      </w:pPr>
    </w:p>
    <w:p w14:paraId="6E269DA1" w14:textId="2180FDBA" w:rsidR="000A0B03" w:rsidDel="00FC3FE9" w:rsidRDefault="000A0B03" w:rsidP="000A0B03">
      <w:pPr>
        <w:pStyle w:val="2"/>
        <w:spacing w:line="276" w:lineRule="auto"/>
        <w:jc w:val="center"/>
        <w:rPr>
          <w:del w:id="61" w:author="deevab" w:date="2020-06-23T14:49:00Z"/>
          <w:sz w:val="28"/>
          <w:szCs w:val="28"/>
        </w:rPr>
      </w:pPr>
      <w:del w:id="62" w:author="deevab" w:date="2020-06-23T14:49:00Z">
        <w:r w:rsidDel="00FC3FE9">
          <w:rPr>
            <w:sz w:val="28"/>
            <w:szCs w:val="28"/>
          </w:rPr>
          <w:delText>_______________________________________________</w:delText>
        </w:r>
      </w:del>
    </w:p>
    <w:p w14:paraId="5A7A14B6" w14:textId="4DC9E635" w:rsidR="000A0B03" w:rsidDel="00FC3FE9" w:rsidRDefault="000A0B03" w:rsidP="000A0B03">
      <w:pPr>
        <w:spacing w:line="276" w:lineRule="auto"/>
        <w:jc w:val="center"/>
        <w:rPr>
          <w:del w:id="63" w:author="deevab" w:date="2020-06-23T14:49:00Z"/>
          <w:i/>
          <w:sz w:val="16"/>
          <w:szCs w:val="16"/>
        </w:rPr>
      </w:pPr>
      <w:del w:id="64" w:author="deevab" w:date="2020-06-23T14:49:00Z">
        <w:r w:rsidDel="00FC3FE9">
          <w:rPr>
            <w:i/>
            <w:sz w:val="16"/>
            <w:szCs w:val="16"/>
          </w:rPr>
          <w:delText>(наименование ТИК)</w:delText>
        </w:r>
      </w:del>
    </w:p>
    <w:p w14:paraId="18796143" w14:textId="55916215" w:rsidR="000A0B03" w:rsidDel="00FC3FE9" w:rsidRDefault="000A0B03" w:rsidP="000A0B03">
      <w:pPr>
        <w:spacing w:line="276" w:lineRule="auto"/>
        <w:jc w:val="center"/>
        <w:rPr>
          <w:del w:id="65" w:author="deevab" w:date="2020-06-23T14:49:00Z"/>
          <w:i/>
          <w:sz w:val="16"/>
          <w:szCs w:val="16"/>
        </w:rPr>
      </w:pPr>
    </w:p>
    <w:p w14:paraId="03950456" w14:textId="75A3DB98" w:rsidR="000A0B03" w:rsidDel="00FC3FE9" w:rsidRDefault="000A0B03" w:rsidP="000A0B03">
      <w:pPr>
        <w:pStyle w:val="2"/>
        <w:spacing w:line="276" w:lineRule="auto"/>
        <w:jc w:val="center"/>
        <w:rPr>
          <w:del w:id="66" w:author="deevab" w:date="2020-06-23T14:49:00Z"/>
          <w:bCs/>
          <w:sz w:val="28"/>
          <w:szCs w:val="28"/>
        </w:rPr>
      </w:pPr>
      <w:del w:id="67" w:author="deevab" w:date="2020-06-23T14:49:00Z">
        <w:r w:rsidDel="00FC3FE9">
          <w:rPr>
            <w:bCs/>
            <w:sz w:val="28"/>
            <w:szCs w:val="28"/>
          </w:rPr>
          <w:delText>ПОСТАНОВЛЕНИЕ</w:delText>
        </w:r>
      </w:del>
    </w:p>
    <w:p w14:paraId="06D4052D" w14:textId="2A2C5167" w:rsidR="000A0B03" w:rsidDel="00FC3FE9" w:rsidRDefault="000A0B03" w:rsidP="000A0B03">
      <w:pPr>
        <w:spacing w:line="276" w:lineRule="auto"/>
        <w:jc w:val="center"/>
        <w:rPr>
          <w:del w:id="68" w:author="deevab" w:date="2020-06-23T14:49:00Z"/>
          <w:szCs w:val="24"/>
        </w:rPr>
      </w:pPr>
    </w:p>
    <w:p w14:paraId="0ED75017" w14:textId="3A9A4E20" w:rsidR="000A0B03" w:rsidDel="00FC3FE9" w:rsidRDefault="000A0B03" w:rsidP="000A0B03">
      <w:pPr>
        <w:spacing w:line="276" w:lineRule="auto"/>
        <w:jc w:val="center"/>
        <w:rPr>
          <w:del w:id="69" w:author="deevab" w:date="2020-06-23T14:49:00Z"/>
          <w:sz w:val="28"/>
        </w:rPr>
      </w:pPr>
      <w:del w:id="70" w:author="deevab" w:date="2020-06-23T14:49:00Z">
        <w:r w:rsidDel="00FC3FE9">
          <w:delText>«___»</w:delText>
        </w:r>
        <w:r w:rsidDel="00FC3FE9">
          <w:rPr>
            <w:sz w:val="28"/>
          </w:rPr>
          <w:delText xml:space="preserve"> __________ 20___ года                                                               №_/_</w:delText>
        </w:r>
      </w:del>
    </w:p>
    <w:p w14:paraId="7528336E" w14:textId="303B9079" w:rsidR="000A0B03" w:rsidDel="00FC3FE9" w:rsidRDefault="000A0B03" w:rsidP="000A0B03">
      <w:pPr>
        <w:jc w:val="both"/>
        <w:rPr>
          <w:del w:id="71" w:author="deevab" w:date="2020-06-23T14:49:00Z"/>
          <w:rFonts w:ascii="Times New Roman CYR" w:hAnsi="Times New Roman CYR"/>
          <w:sz w:val="28"/>
        </w:rPr>
      </w:pPr>
      <w:del w:id="72" w:author="deevab" w:date="2020-06-23T14:49:00Z">
        <w:r w:rsidDel="00FC3FE9">
          <w:rPr>
            <w:rFonts w:ascii="Times New Roman CYR" w:hAnsi="Times New Roman CYR"/>
            <w:sz w:val="28"/>
          </w:rPr>
          <w:delText xml:space="preserve">       </w:delText>
        </w:r>
      </w:del>
    </w:p>
    <w:p w14:paraId="224A0231" w14:textId="53C04571" w:rsidR="000A0B03" w:rsidDel="00FC3FE9" w:rsidRDefault="000A0B03" w:rsidP="000A0B03">
      <w:pPr>
        <w:spacing w:line="276" w:lineRule="auto"/>
        <w:jc w:val="center"/>
        <w:rPr>
          <w:del w:id="73" w:author="deevab" w:date="2020-06-23T14:49:00Z"/>
          <w:sz w:val="28"/>
        </w:rPr>
      </w:pPr>
      <w:del w:id="74" w:author="deevab" w:date="2020-06-23T14:49:00Z">
        <w:r w:rsidDel="00FC3FE9">
          <w:rPr>
            <w:sz w:val="28"/>
          </w:rPr>
          <w:delText>__________________</w:delText>
        </w:r>
      </w:del>
    </w:p>
    <w:p w14:paraId="0C42D5C4" w14:textId="0F55DFFD" w:rsidR="000A0B03" w:rsidDel="00FC3FE9" w:rsidRDefault="000A0B03" w:rsidP="000A0B03">
      <w:pPr>
        <w:spacing w:line="276" w:lineRule="auto"/>
        <w:jc w:val="center"/>
        <w:rPr>
          <w:del w:id="75" w:author="deevab" w:date="2020-06-23T14:49:00Z"/>
          <w:i/>
          <w:sz w:val="16"/>
          <w:szCs w:val="16"/>
        </w:rPr>
      </w:pPr>
      <w:del w:id="76" w:author="deevab" w:date="2020-06-23T14:49:00Z">
        <w:r w:rsidDel="00FC3FE9">
          <w:rPr>
            <w:i/>
            <w:sz w:val="16"/>
            <w:szCs w:val="16"/>
          </w:rPr>
          <w:delText>(место  проведения)</w:delText>
        </w:r>
      </w:del>
    </w:p>
    <w:p w14:paraId="7B0F6A03" w14:textId="07DDDACA" w:rsidR="000A0B03" w:rsidDel="003E25D7" w:rsidRDefault="000A0B03" w:rsidP="000A0B03">
      <w:pPr>
        <w:jc w:val="center"/>
        <w:rPr>
          <w:del w:id="77" w:author="deevab" w:date="2020-06-25T16:54:00Z"/>
          <w:rFonts w:eastAsia="Calibri"/>
          <w:b/>
          <w:color w:val="000000"/>
          <w:sz w:val="28"/>
          <w:szCs w:val="28"/>
          <w:lang w:eastAsia="en-US"/>
        </w:rPr>
      </w:pPr>
    </w:p>
    <w:p w14:paraId="7A36657A" w14:textId="4D44E3B9" w:rsidR="00C27338" w:rsidRDefault="000A0B03" w:rsidP="00C27338">
      <w:pPr>
        <w:jc w:val="center"/>
        <w:rPr>
          <w:ins w:id="78" w:author="Наталья Буракова" w:date="2020-06-23T14:06:00Z"/>
          <w:b/>
          <w:sz w:val="28"/>
          <w:szCs w:val="28"/>
        </w:rPr>
      </w:pPr>
      <w:r w:rsidRPr="00C27338">
        <w:rPr>
          <w:rFonts w:eastAsia="Calibri"/>
          <w:b/>
          <w:color w:val="000000"/>
          <w:sz w:val="28"/>
          <w:szCs w:val="28"/>
          <w:lang w:eastAsia="en-US"/>
        </w:rPr>
        <w:t xml:space="preserve">О </w:t>
      </w:r>
      <w:r w:rsidR="00C27338" w:rsidRPr="00C27338">
        <w:rPr>
          <w:rFonts w:eastAsia="Calibri"/>
          <w:b/>
          <w:sz w:val="28"/>
          <w:szCs w:val="28"/>
        </w:rPr>
        <w:t>Переч</w:t>
      </w:r>
      <w:del w:id="79" w:author="Наталья Буракова" w:date="2020-06-23T14:05:00Z">
        <w:r w:rsidR="00C27338" w:rsidRPr="00C27338" w:rsidDel="00C27338">
          <w:rPr>
            <w:rFonts w:eastAsia="Calibri"/>
            <w:b/>
            <w:sz w:val="28"/>
            <w:szCs w:val="28"/>
          </w:rPr>
          <w:delText>е</w:delText>
        </w:r>
      </w:del>
      <w:r w:rsidR="00C27338" w:rsidRPr="00C27338">
        <w:rPr>
          <w:rFonts w:eastAsia="Calibri"/>
          <w:b/>
          <w:sz w:val="28"/>
          <w:szCs w:val="28"/>
        </w:rPr>
        <w:t>н</w:t>
      </w:r>
      <w:ins w:id="80" w:author="Наталья Буракова" w:date="2020-06-23T14:05:00Z">
        <w:r w:rsidR="00C27338">
          <w:rPr>
            <w:rFonts w:eastAsia="Calibri"/>
            <w:b/>
            <w:sz w:val="28"/>
            <w:szCs w:val="28"/>
          </w:rPr>
          <w:t>е формах</w:t>
        </w:r>
      </w:ins>
      <w:r w:rsidR="00C27338" w:rsidRPr="00C27338">
        <w:rPr>
          <w:rFonts w:eastAsia="Calibri"/>
          <w:b/>
          <w:sz w:val="28"/>
          <w:szCs w:val="28"/>
        </w:rPr>
        <w:t xml:space="preserve"> документов, представляемых кандидатами в территориальную избирательную комиссию </w:t>
      </w:r>
      <w:del w:id="81" w:author="deevab" w:date="2020-06-23T14:51:00Z">
        <w:r w:rsidR="00C27338" w:rsidRPr="00C27338" w:rsidDel="0026778E">
          <w:rPr>
            <w:rFonts w:eastAsia="Calibri"/>
            <w:b/>
            <w:sz w:val="28"/>
            <w:szCs w:val="28"/>
          </w:rPr>
          <w:delText xml:space="preserve">__________ района </w:delText>
        </w:r>
      </w:del>
      <w:ins w:id="82" w:author="deevab" w:date="2020-06-23T14:51:00Z">
        <w:r w:rsidR="0026778E">
          <w:rPr>
            <w:rFonts w:eastAsia="Calibri"/>
            <w:b/>
            <w:sz w:val="28"/>
            <w:szCs w:val="28"/>
          </w:rPr>
          <w:t xml:space="preserve">Правобережного округа города Липецка </w:t>
        </w:r>
      </w:ins>
      <w:r w:rsidR="00C27338" w:rsidRPr="00C27338">
        <w:rPr>
          <w:b/>
          <w:sz w:val="28"/>
          <w:szCs w:val="28"/>
        </w:rPr>
        <w:t xml:space="preserve">при проведении выборов депутатов представительных органов </w:t>
      </w:r>
    </w:p>
    <w:p w14:paraId="26D2E3B7" w14:textId="605CD646" w:rsidR="000A0B03" w:rsidRDefault="00C27338" w:rsidP="00C27338">
      <w:pPr>
        <w:jc w:val="center"/>
        <w:rPr>
          <w:ins w:id="83" w:author="Наталья Буракова" w:date="2020-06-23T14:05:00Z"/>
          <w:b/>
          <w:sz w:val="28"/>
          <w:szCs w:val="28"/>
        </w:rPr>
      </w:pPr>
      <w:r w:rsidRPr="00C27338">
        <w:rPr>
          <w:b/>
          <w:sz w:val="28"/>
          <w:szCs w:val="28"/>
        </w:rPr>
        <w:t xml:space="preserve">сельских (и городского) поселений в </w:t>
      </w:r>
      <w:del w:id="84" w:author="deevab" w:date="2020-06-23T14:52:00Z">
        <w:r w:rsidRPr="00C27338" w:rsidDel="0026778E">
          <w:rPr>
            <w:b/>
            <w:sz w:val="28"/>
            <w:szCs w:val="28"/>
          </w:rPr>
          <w:delText>____________ районе</w:delText>
        </w:r>
      </w:del>
      <w:ins w:id="85" w:author="deevab" w:date="2020-06-23T14:52:00Z">
        <w:r w:rsidR="0026778E">
          <w:rPr>
            <w:b/>
            <w:sz w:val="28"/>
            <w:szCs w:val="28"/>
          </w:rPr>
          <w:t>Правобережном округе города Липецка</w:t>
        </w:r>
      </w:ins>
    </w:p>
    <w:p w14:paraId="03BD8ED5" w14:textId="77777777" w:rsidR="00C27338" w:rsidRDefault="00C27338" w:rsidP="00C27338">
      <w:pPr>
        <w:jc w:val="center"/>
        <w:rPr>
          <w:ins w:id="86" w:author="deevab" w:date="2020-06-25T16:55:00Z"/>
          <w:rFonts w:eastAsia="Calibri"/>
          <w:b/>
          <w:sz w:val="28"/>
          <w:szCs w:val="28"/>
        </w:rPr>
      </w:pPr>
    </w:p>
    <w:p w14:paraId="1E2241D0" w14:textId="77777777" w:rsidR="003E25D7" w:rsidRPr="00C27338" w:rsidRDefault="003E25D7" w:rsidP="00C27338">
      <w:pPr>
        <w:jc w:val="center"/>
        <w:rPr>
          <w:rFonts w:eastAsia="Calibri"/>
          <w:b/>
          <w:sz w:val="28"/>
          <w:szCs w:val="28"/>
        </w:rPr>
      </w:pPr>
    </w:p>
    <w:p w14:paraId="0376A50C" w14:textId="4909EAF5" w:rsidR="000A0B03" w:rsidRPr="006E7FAB" w:rsidRDefault="000A0B03">
      <w:pPr>
        <w:ind w:firstLine="709"/>
        <w:jc w:val="both"/>
        <w:rPr>
          <w:rFonts w:eastAsia="Calibri"/>
          <w:b/>
          <w:sz w:val="28"/>
          <w:szCs w:val="28"/>
        </w:rPr>
        <w:pPrChange w:id="87" w:author="deevab" w:date="2020-06-25T16:55:00Z">
          <w:pPr>
            <w:spacing w:line="360" w:lineRule="auto"/>
            <w:ind w:firstLine="709"/>
            <w:jc w:val="both"/>
          </w:pPr>
        </w:pPrChange>
      </w:pPr>
      <w:r w:rsidRPr="00B61736">
        <w:rPr>
          <w:rFonts w:eastAsia="Calibri"/>
          <w:sz w:val="28"/>
          <w:szCs w:val="28"/>
        </w:rPr>
        <w:t xml:space="preserve">В соответствии со статьями </w:t>
      </w:r>
      <w:r w:rsidRPr="00B61736">
        <w:rPr>
          <w:rFonts w:eastAsia="Calibri"/>
          <w:color w:val="000000"/>
          <w:sz w:val="28"/>
          <w:szCs w:val="28"/>
        </w:rPr>
        <w:t>23, 24</w:t>
      </w:r>
      <w:r w:rsidRPr="00B61736">
        <w:rPr>
          <w:rFonts w:eastAsia="Calibri"/>
          <w:color w:val="000000" w:themeColor="text1"/>
          <w:sz w:val="28"/>
          <w:szCs w:val="28"/>
        </w:rPr>
        <w:t xml:space="preserve">, 31, 32, </w:t>
      </w:r>
      <w:r w:rsidRPr="00B61736">
        <w:rPr>
          <w:rFonts w:eastAsia="Calibri"/>
          <w:color w:val="000000"/>
          <w:sz w:val="28"/>
          <w:szCs w:val="28"/>
        </w:rPr>
        <w:t>34, 35, 37, 41, 42</w:t>
      </w:r>
      <w:r w:rsidRPr="00B61736">
        <w:rPr>
          <w:rFonts w:eastAsia="Calibri"/>
          <w:sz w:val="28"/>
          <w:szCs w:val="28"/>
        </w:rPr>
        <w:t xml:space="preserve"> </w:t>
      </w:r>
      <w:r w:rsidRPr="00B61736">
        <w:rPr>
          <w:sz w:val="28"/>
          <w:szCs w:val="28"/>
        </w:rPr>
        <w:t>Закона Липецкой области «О выборах депутатов представительных органов муниципальных образований в Липецкой области» территориальная</w:t>
      </w:r>
      <w:r w:rsidRPr="006E7FAB">
        <w:rPr>
          <w:rFonts w:eastAsia="Calibri"/>
          <w:sz w:val="28"/>
          <w:szCs w:val="28"/>
        </w:rPr>
        <w:t xml:space="preserve"> избирательная комиссия </w:t>
      </w:r>
      <w:del w:id="88" w:author="deevab" w:date="2020-06-23T14:52:00Z">
        <w:r w:rsidRPr="006E7FAB" w:rsidDel="0026778E">
          <w:rPr>
            <w:rFonts w:eastAsia="Calibri"/>
            <w:sz w:val="28"/>
            <w:szCs w:val="28"/>
          </w:rPr>
          <w:delText xml:space="preserve">___________ района  </w:delText>
        </w:r>
      </w:del>
      <w:ins w:id="89" w:author="deevab" w:date="2020-06-23T14:52:00Z">
        <w:r w:rsidR="0026778E" w:rsidRPr="006E7FAB">
          <w:rPr>
            <w:rFonts w:eastAsia="Calibri"/>
            <w:sz w:val="28"/>
            <w:szCs w:val="28"/>
          </w:rPr>
          <w:t xml:space="preserve">Правобережного округа города Липецка </w:t>
        </w:r>
      </w:ins>
      <w:r w:rsidRPr="006E7FAB">
        <w:rPr>
          <w:rFonts w:eastAsia="Calibri"/>
          <w:b/>
          <w:sz w:val="28"/>
          <w:szCs w:val="28"/>
        </w:rPr>
        <w:t>постановляет:</w:t>
      </w:r>
    </w:p>
    <w:p w14:paraId="79A679DC" w14:textId="3FF7859E" w:rsidR="000A0B03" w:rsidRPr="00585B7F" w:rsidRDefault="000A0B03">
      <w:pPr>
        <w:ind w:firstLine="708"/>
        <w:jc w:val="both"/>
        <w:rPr>
          <w:rFonts w:eastAsia="Calibri"/>
          <w:sz w:val="28"/>
          <w:szCs w:val="28"/>
        </w:rPr>
        <w:pPrChange w:id="90" w:author="deevab" w:date="2020-06-25T16:55:00Z">
          <w:pPr>
            <w:spacing w:line="360" w:lineRule="auto"/>
            <w:ind w:firstLine="708"/>
            <w:jc w:val="both"/>
          </w:pPr>
        </w:pPrChange>
      </w:pPr>
      <w:r w:rsidRPr="00585B7F">
        <w:rPr>
          <w:rFonts w:eastAsia="Calibri"/>
          <w:sz w:val="28"/>
          <w:szCs w:val="28"/>
        </w:rPr>
        <w:t xml:space="preserve">1. Одобрить Перечень документов, представляемых кандидатами в территориальную избирательную комиссию </w:t>
      </w:r>
      <w:del w:id="91" w:author="deevab" w:date="2020-06-23T14:52:00Z">
        <w:r w:rsidRPr="00585B7F" w:rsidDel="0026778E">
          <w:rPr>
            <w:rFonts w:eastAsia="Calibri"/>
            <w:sz w:val="28"/>
            <w:szCs w:val="28"/>
          </w:rPr>
          <w:delText xml:space="preserve">__________ района </w:delText>
        </w:r>
      </w:del>
      <w:ins w:id="92" w:author="deevab" w:date="2020-06-23T14:52:00Z">
        <w:r w:rsidR="0026778E" w:rsidRPr="00585B7F">
          <w:rPr>
            <w:rFonts w:eastAsia="Calibri"/>
            <w:sz w:val="28"/>
            <w:szCs w:val="28"/>
          </w:rPr>
          <w:t xml:space="preserve">Правобережного округа города Липецка </w:t>
        </w:r>
      </w:ins>
      <w:r w:rsidRPr="00585B7F">
        <w:rPr>
          <w:sz w:val="28"/>
          <w:szCs w:val="28"/>
        </w:rPr>
        <w:t xml:space="preserve">при проведении выборов депутатов представительных органов сельских (и городского) поселений в </w:t>
      </w:r>
      <w:del w:id="93" w:author="deevab" w:date="2020-06-23T14:52:00Z">
        <w:r w:rsidRPr="00585B7F" w:rsidDel="0026778E">
          <w:rPr>
            <w:sz w:val="28"/>
            <w:szCs w:val="28"/>
          </w:rPr>
          <w:delText xml:space="preserve">____________ районе </w:delText>
        </w:r>
      </w:del>
      <w:ins w:id="94" w:author="deevab" w:date="2020-06-23T14:52:00Z">
        <w:r w:rsidR="0026778E" w:rsidRPr="00585B7F">
          <w:rPr>
            <w:sz w:val="28"/>
            <w:szCs w:val="28"/>
          </w:rPr>
          <w:t xml:space="preserve">Правобережном округе города Липецка </w:t>
        </w:r>
      </w:ins>
      <w:r w:rsidRPr="00585B7F">
        <w:rPr>
          <w:rFonts w:eastAsia="Calibri"/>
          <w:sz w:val="28"/>
          <w:szCs w:val="28"/>
        </w:rPr>
        <w:t>(приложение №1).</w:t>
      </w:r>
    </w:p>
    <w:p w14:paraId="5D6A22A4" w14:textId="5A222EF6" w:rsidR="000A0B03" w:rsidRPr="00585B7F" w:rsidDel="00744DDE" w:rsidRDefault="000A0B03">
      <w:pPr>
        <w:ind w:firstLine="708"/>
        <w:jc w:val="both"/>
        <w:rPr>
          <w:del w:id="95" w:author="deevab" w:date="2020-06-23T15:05:00Z"/>
          <w:rFonts w:eastAsia="Calibri"/>
          <w:sz w:val="28"/>
          <w:szCs w:val="28"/>
        </w:rPr>
        <w:pPrChange w:id="96" w:author="deevab" w:date="2020-06-25T16:55:00Z">
          <w:pPr>
            <w:spacing w:line="360" w:lineRule="auto"/>
            <w:ind w:firstLine="708"/>
            <w:jc w:val="both"/>
          </w:pPr>
        </w:pPrChange>
      </w:pPr>
      <w:r w:rsidRPr="00585B7F">
        <w:rPr>
          <w:rFonts w:eastAsia="Calibri"/>
          <w:sz w:val="28"/>
          <w:szCs w:val="28"/>
        </w:rPr>
        <w:t>2. Утвердить</w:t>
      </w:r>
      <w:r w:rsidR="00C7478F" w:rsidRPr="00585B7F">
        <w:rPr>
          <w:rFonts w:eastAsia="Calibri"/>
          <w:sz w:val="28"/>
          <w:szCs w:val="28"/>
        </w:rPr>
        <w:t xml:space="preserve"> ф</w:t>
      </w:r>
      <w:r w:rsidRPr="00585B7F">
        <w:rPr>
          <w:sz w:val="28"/>
          <w:szCs w:val="28"/>
        </w:rPr>
        <w:t xml:space="preserve">орму протокола об итогах сбора подписей избирателей в поддержку выдвижения кандидата </w:t>
      </w:r>
      <w:r w:rsidRPr="00585B7F">
        <w:rPr>
          <w:rFonts w:eastAsia="Calibri"/>
          <w:sz w:val="28"/>
          <w:szCs w:val="28"/>
        </w:rPr>
        <w:t>на выборах депутатов</w:t>
      </w:r>
      <w:r w:rsidR="000661DF" w:rsidRPr="00585B7F">
        <w:rPr>
          <w:rFonts w:eastAsia="Calibri"/>
          <w:sz w:val="28"/>
          <w:szCs w:val="28"/>
        </w:rPr>
        <w:t xml:space="preserve"> </w:t>
      </w:r>
      <w:del w:id="97" w:author="deevab" w:date="2020-06-23T15:05:00Z">
        <w:r w:rsidRPr="00585B7F" w:rsidDel="00744DDE">
          <w:rPr>
            <w:rFonts w:eastAsia="Calibri"/>
            <w:sz w:val="28"/>
            <w:szCs w:val="28"/>
          </w:rPr>
          <w:delText>_____________________________</w:delText>
        </w:r>
        <w:r w:rsidR="000661DF" w:rsidRPr="00585B7F" w:rsidDel="00744DDE">
          <w:rPr>
            <w:rFonts w:eastAsia="Calibri"/>
            <w:sz w:val="28"/>
            <w:szCs w:val="28"/>
          </w:rPr>
          <w:delText>__________________    ______________  созыва</w:delText>
        </w:r>
      </w:del>
    </w:p>
    <w:p w14:paraId="19CC2A11" w14:textId="58C2CB09" w:rsidR="000A0B03" w:rsidRPr="00585B7F" w:rsidDel="00AB4F4A" w:rsidRDefault="000A0B03">
      <w:pPr>
        <w:ind w:firstLine="708"/>
        <w:jc w:val="both"/>
        <w:rPr>
          <w:del w:id="98" w:author="deevab" w:date="2020-06-23T15:15:00Z"/>
          <w:rFonts w:eastAsia="Calibri"/>
          <w:sz w:val="28"/>
          <w:szCs w:val="28"/>
          <w:rPrChange w:id="99" w:author="deevab" w:date="2020-06-25T17:16:00Z">
            <w:rPr>
              <w:del w:id="100" w:author="deevab" w:date="2020-06-23T15:15:00Z"/>
              <w:rFonts w:eastAsia="Calibri"/>
              <w:sz w:val="16"/>
              <w:szCs w:val="16"/>
            </w:rPr>
          </w:rPrChange>
        </w:rPr>
        <w:pPrChange w:id="101" w:author="deevab" w:date="2020-06-25T16:55:00Z">
          <w:pPr>
            <w:spacing w:line="360" w:lineRule="auto"/>
            <w:jc w:val="both"/>
          </w:pPr>
        </w:pPrChange>
      </w:pPr>
      <w:del w:id="102" w:author="deevab" w:date="2020-06-23T15:05:00Z">
        <w:r w:rsidRPr="00585B7F" w:rsidDel="00744DDE">
          <w:rPr>
            <w:rFonts w:eastAsia="Calibri"/>
            <w:sz w:val="28"/>
            <w:szCs w:val="28"/>
            <w:rPrChange w:id="103" w:author="deevab" w:date="2020-06-25T17:16:00Z">
              <w:rPr>
                <w:rFonts w:eastAsia="Calibri"/>
                <w:sz w:val="16"/>
                <w:szCs w:val="16"/>
              </w:rPr>
            </w:rPrChange>
          </w:rPr>
          <w:delText>(наименование представительного органа муниципального образования)</w:delText>
        </w:r>
      </w:del>
      <w:ins w:id="104" w:author="deevab" w:date="2020-06-23T15:05:00Z">
        <w:r w:rsidR="00744DDE" w:rsidRPr="00585B7F">
          <w:rPr>
            <w:rFonts w:eastAsia="Calibri"/>
            <w:sz w:val="28"/>
            <w:szCs w:val="28"/>
            <w:rPrChange w:id="105" w:author="deevab" w:date="2020-06-25T17:16:00Z">
              <w:rPr>
                <w:rFonts w:eastAsia="Calibri"/>
                <w:sz w:val="16"/>
                <w:szCs w:val="16"/>
              </w:rPr>
            </w:rPrChange>
          </w:rPr>
          <w:t>Липецкого городского Совета депутатов шестого созыва</w:t>
        </w:r>
      </w:ins>
    </w:p>
    <w:p w14:paraId="1CD7FBED" w14:textId="43F40AD6" w:rsidR="000A0B03" w:rsidRPr="00585B7F" w:rsidRDefault="00AB4F4A">
      <w:pPr>
        <w:ind w:firstLine="708"/>
        <w:jc w:val="both"/>
        <w:pPrChange w:id="106" w:author="deevab" w:date="2020-06-25T16:55:00Z">
          <w:pPr>
            <w:pStyle w:val="-1"/>
            <w:suppressAutoHyphens/>
            <w:ind w:firstLine="0"/>
          </w:pPr>
        </w:pPrChange>
      </w:pPr>
      <w:ins w:id="107" w:author="deevab" w:date="2020-06-23T15:15:00Z">
        <w:r w:rsidRPr="00585B7F">
          <w:rPr>
            <w:sz w:val="28"/>
            <w:szCs w:val="28"/>
          </w:rPr>
          <w:t xml:space="preserve"> </w:t>
        </w:r>
      </w:ins>
      <w:r w:rsidR="000A0B03" w:rsidRPr="00585B7F">
        <w:rPr>
          <w:sz w:val="28"/>
          <w:szCs w:val="28"/>
        </w:rPr>
        <w:t xml:space="preserve">на бумажном носителе согласно приложению № </w:t>
      </w:r>
      <w:r w:rsidR="002E684B" w:rsidRPr="00585B7F">
        <w:rPr>
          <w:color w:val="000000" w:themeColor="text1"/>
          <w:sz w:val="28"/>
          <w:szCs w:val="28"/>
        </w:rPr>
        <w:t>6</w:t>
      </w:r>
      <w:r w:rsidR="00C7478F" w:rsidRPr="00585B7F">
        <w:rPr>
          <w:color w:val="000000" w:themeColor="text1"/>
          <w:sz w:val="28"/>
          <w:szCs w:val="28"/>
        </w:rPr>
        <w:t>.</w:t>
      </w:r>
    </w:p>
    <w:p w14:paraId="6F5811D7" w14:textId="05A524E8" w:rsidR="000A0B03" w:rsidRPr="006E7FAB" w:rsidDel="00AB4F4A" w:rsidRDefault="000A0B03">
      <w:pPr>
        <w:ind w:firstLine="708"/>
        <w:jc w:val="both"/>
        <w:rPr>
          <w:del w:id="108" w:author="deevab" w:date="2020-06-23T15:15:00Z"/>
          <w:rFonts w:eastAsia="Calibri"/>
          <w:sz w:val="28"/>
          <w:szCs w:val="28"/>
        </w:rPr>
        <w:pPrChange w:id="109" w:author="deevab" w:date="2020-06-25T16:55:00Z">
          <w:pPr>
            <w:spacing w:line="360" w:lineRule="auto"/>
            <w:ind w:firstLine="708"/>
            <w:jc w:val="both"/>
          </w:pPr>
        </w:pPrChange>
      </w:pPr>
      <w:r w:rsidRPr="00B61736">
        <w:rPr>
          <w:rFonts w:eastAsia="Calibri"/>
          <w:sz w:val="28"/>
          <w:szCs w:val="28"/>
        </w:rPr>
        <w:t xml:space="preserve">3. Рекомендовать </w:t>
      </w:r>
      <w:r w:rsidR="00C7478F" w:rsidRPr="00B61736">
        <w:rPr>
          <w:rFonts w:eastAsia="Calibri"/>
          <w:sz w:val="28"/>
          <w:szCs w:val="28"/>
        </w:rPr>
        <w:t>кандидатам</w:t>
      </w:r>
      <w:r w:rsidRPr="00B61736">
        <w:rPr>
          <w:rFonts w:eastAsia="Calibri"/>
          <w:sz w:val="28"/>
          <w:szCs w:val="28"/>
        </w:rPr>
        <w:t xml:space="preserve"> при проведении выборов депутатов </w:t>
      </w:r>
      <w:ins w:id="110" w:author="deevab" w:date="2020-06-23T15:15:00Z">
        <w:r w:rsidR="00AB4F4A" w:rsidRPr="00B61736">
          <w:rPr>
            <w:rFonts w:eastAsia="Calibri"/>
            <w:sz w:val="28"/>
            <w:szCs w:val="28"/>
          </w:rPr>
          <w:t>Липецкого городского Совета депутатов шестого созыва</w:t>
        </w:r>
        <w:r w:rsidR="00AB4F4A" w:rsidRPr="00B61736" w:rsidDel="00AB4F4A">
          <w:rPr>
            <w:rFonts w:eastAsia="Calibri"/>
            <w:sz w:val="28"/>
            <w:szCs w:val="28"/>
          </w:rPr>
          <w:t xml:space="preserve"> </w:t>
        </w:r>
      </w:ins>
      <w:del w:id="111" w:author="deevab" w:date="2020-06-23T15:15:00Z">
        <w:r w:rsidRPr="006E7FAB" w:rsidDel="00AB4F4A">
          <w:rPr>
            <w:rFonts w:eastAsia="Calibri"/>
            <w:sz w:val="28"/>
            <w:szCs w:val="28"/>
          </w:rPr>
          <w:delText>___________________________________</w:delText>
        </w:r>
        <w:r w:rsidR="000661DF" w:rsidRPr="006E7FAB" w:rsidDel="00AB4F4A">
          <w:rPr>
            <w:rFonts w:eastAsia="Calibri"/>
            <w:sz w:val="28"/>
            <w:szCs w:val="28"/>
          </w:rPr>
          <w:delText>____</w:delText>
        </w:r>
        <w:r w:rsidRPr="006E7FAB" w:rsidDel="00AB4F4A">
          <w:rPr>
            <w:rFonts w:eastAsia="Calibri"/>
            <w:sz w:val="28"/>
            <w:szCs w:val="28"/>
          </w:rPr>
          <w:delText>_______</w:delText>
        </w:r>
        <w:r w:rsidR="000661DF" w:rsidRPr="006E7FAB" w:rsidDel="00AB4F4A">
          <w:rPr>
            <w:rFonts w:eastAsia="Calibri"/>
            <w:sz w:val="28"/>
            <w:szCs w:val="28"/>
          </w:rPr>
          <w:delText xml:space="preserve">   ________________ созыва</w:delText>
        </w:r>
      </w:del>
    </w:p>
    <w:p w14:paraId="20B14757" w14:textId="2B8583AB" w:rsidR="000A0B03" w:rsidRPr="00585B7F" w:rsidDel="00AB4F4A" w:rsidRDefault="000A0B03">
      <w:pPr>
        <w:ind w:firstLine="708"/>
        <w:jc w:val="both"/>
        <w:rPr>
          <w:del w:id="112" w:author="deevab" w:date="2020-06-23T15:15:00Z"/>
          <w:rFonts w:eastAsia="Calibri"/>
          <w:sz w:val="28"/>
          <w:szCs w:val="28"/>
          <w:rPrChange w:id="113" w:author="deevab" w:date="2020-06-25T17:16:00Z">
            <w:rPr>
              <w:del w:id="114" w:author="deevab" w:date="2020-06-23T15:15:00Z"/>
              <w:rFonts w:eastAsia="Calibri"/>
              <w:sz w:val="16"/>
              <w:szCs w:val="16"/>
            </w:rPr>
          </w:rPrChange>
        </w:rPr>
        <w:pPrChange w:id="115" w:author="deevab" w:date="2020-06-25T16:55:00Z">
          <w:pPr>
            <w:spacing w:line="360" w:lineRule="auto"/>
            <w:jc w:val="both"/>
          </w:pPr>
        </w:pPrChange>
      </w:pPr>
      <w:del w:id="116" w:author="deevab" w:date="2020-06-23T15:15:00Z">
        <w:r w:rsidRPr="00585B7F" w:rsidDel="00AB4F4A">
          <w:rPr>
            <w:rFonts w:eastAsia="Calibri"/>
            <w:sz w:val="28"/>
            <w:szCs w:val="28"/>
            <w:rPrChange w:id="117" w:author="deevab" w:date="2020-06-25T17:16:00Z">
              <w:rPr>
                <w:rFonts w:eastAsia="Calibri"/>
                <w:sz w:val="16"/>
                <w:szCs w:val="16"/>
              </w:rPr>
            </w:rPrChange>
          </w:rPr>
          <w:delText>(наименование представительного органа муниципального образования)</w:delText>
        </w:r>
      </w:del>
    </w:p>
    <w:p w14:paraId="4C0A8D2D" w14:textId="70A989E7" w:rsidR="000A0B03" w:rsidRPr="00585B7F" w:rsidRDefault="000A0B03">
      <w:pPr>
        <w:ind w:firstLine="708"/>
        <w:jc w:val="both"/>
        <w:rPr>
          <w:ins w:id="118" w:author="deevab" w:date="2020-06-25T16:55:00Z"/>
          <w:rFonts w:eastAsia="Calibri"/>
          <w:color w:val="000000" w:themeColor="text1"/>
          <w:sz w:val="28"/>
          <w:szCs w:val="28"/>
          <w:rPrChange w:id="119" w:author="deevab" w:date="2020-06-25T17:16:00Z">
            <w:rPr>
              <w:ins w:id="120" w:author="deevab" w:date="2020-06-25T16:55:00Z"/>
              <w:rFonts w:eastAsia="Calibri"/>
              <w:color w:val="000000" w:themeColor="text1"/>
              <w:sz w:val="26"/>
              <w:szCs w:val="26"/>
            </w:rPr>
          </w:rPrChange>
        </w:rPr>
        <w:pPrChange w:id="121" w:author="deevab" w:date="2020-06-25T16:55:00Z">
          <w:pPr>
            <w:spacing w:line="360" w:lineRule="auto"/>
            <w:jc w:val="both"/>
          </w:pPr>
        </w:pPrChange>
      </w:pPr>
      <w:r w:rsidRPr="00B61736">
        <w:rPr>
          <w:rFonts w:eastAsia="Calibri"/>
          <w:sz w:val="28"/>
          <w:szCs w:val="28"/>
        </w:rPr>
        <w:t xml:space="preserve">представлять в территориальную избирательную комиссию </w:t>
      </w:r>
      <w:del w:id="122" w:author="deevab" w:date="2020-06-23T15:16:00Z">
        <w:r w:rsidRPr="00B61736" w:rsidDel="00AB4F4A">
          <w:rPr>
            <w:rFonts w:eastAsia="Calibri"/>
            <w:sz w:val="28"/>
            <w:szCs w:val="28"/>
          </w:rPr>
          <w:delText xml:space="preserve">_________________ района </w:delText>
        </w:r>
      </w:del>
      <w:ins w:id="123" w:author="deevab" w:date="2020-06-23T15:16:00Z">
        <w:r w:rsidR="00AB4F4A" w:rsidRPr="006E7FAB">
          <w:rPr>
            <w:rFonts w:eastAsia="Calibri"/>
            <w:sz w:val="28"/>
            <w:szCs w:val="28"/>
          </w:rPr>
          <w:t xml:space="preserve">Правобережного округа города Липецка </w:t>
        </w:r>
      </w:ins>
      <w:r w:rsidRPr="006E7FAB">
        <w:rPr>
          <w:rFonts w:eastAsia="Calibri"/>
          <w:sz w:val="28"/>
          <w:szCs w:val="28"/>
        </w:rPr>
        <w:t>соответствующие документы,</w:t>
      </w:r>
      <w:r w:rsidRPr="00585B7F">
        <w:rPr>
          <w:rFonts w:eastAsia="Calibri"/>
          <w:b/>
          <w:sz w:val="28"/>
          <w:szCs w:val="28"/>
        </w:rPr>
        <w:t xml:space="preserve"> </w:t>
      </w:r>
      <w:r w:rsidRPr="00585B7F">
        <w:rPr>
          <w:rFonts w:eastAsia="Calibri"/>
          <w:sz w:val="28"/>
          <w:szCs w:val="28"/>
        </w:rPr>
        <w:t xml:space="preserve">предусмотренные </w:t>
      </w:r>
      <w:r w:rsidRPr="00585B7F">
        <w:rPr>
          <w:sz w:val="28"/>
          <w:szCs w:val="28"/>
        </w:rPr>
        <w:t>Законом Липецкой области «О выборах депутатов представительных органов муниципальных образований в Липецкой области»</w:t>
      </w:r>
      <w:r w:rsidRPr="00585B7F">
        <w:rPr>
          <w:rFonts w:eastAsia="Calibri"/>
          <w:sz w:val="28"/>
          <w:szCs w:val="28"/>
        </w:rPr>
        <w:t>,</w:t>
      </w:r>
      <w:ins w:id="124" w:author="deevab" w:date="2020-06-25T16:55:00Z">
        <w:r w:rsidR="003E25D7" w:rsidRPr="00585B7F">
          <w:rPr>
            <w:rFonts w:eastAsia="Calibri"/>
            <w:sz w:val="28"/>
            <w:szCs w:val="28"/>
            <w:rPrChange w:id="125" w:author="deevab" w:date="2020-06-25T17:16:00Z">
              <w:rPr>
                <w:rFonts w:eastAsia="Calibri"/>
                <w:sz w:val="26"/>
                <w:szCs w:val="26"/>
              </w:rPr>
            </w:rPrChange>
          </w:rPr>
          <w:t xml:space="preserve"> </w:t>
        </w:r>
      </w:ins>
      <w:del w:id="126" w:author="deevab" w:date="2020-06-25T16:54:00Z">
        <w:r w:rsidRPr="00B61736" w:rsidDel="003E25D7">
          <w:rPr>
            <w:rFonts w:eastAsia="Calibri"/>
            <w:sz w:val="28"/>
            <w:szCs w:val="28"/>
          </w:rPr>
          <w:delText xml:space="preserve"> </w:delText>
        </w:r>
        <w:r w:rsidR="002E684B" w:rsidRPr="00B61736" w:rsidDel="003E25D7">
          <w:rPr>
            <w:rFonts w:eastAsia="Calibri"/>
            <w:sz w:val="28"/>
            <w:szCs w:val="28"/>
          </w:rPr>
          <w:delText xml:space="preserve">  </w:delText>
        </w:r>
      </w:del>
      <w:r w:rsidRPr="006E7FAB">
        <w:rPr>
          <w:rFonts w:eastAsia="Calibri"/>
          <w:sz w:val="28"/>
          <w:szCs w:val="28"/>
        </w:rPr>
        <w:t>по</w:t>
      </w:r>
      <w:r w:rsidR="002E684B" w:rsidRPr="006E7FAB">
        <w:rPr>
          <w:rFonts w:eastAsia="Calibri"/>
          <w:sz w:val="28"/>
          <w:szCs w:val="28"/>
        </w:rPr>
        <w:t xml:space="preserve">  </w:t>
      </w:r>
      <w:r w:rsidRPr="006E7FAB">
        <w:rPr>
          <w:rFonts w:eastAsia="Calibri"/>
          <w:sz w:val="28"/>
          <w:szCs w:val="28"/>
        </w:rPr>
        <w:t xml:space="preserve"> формам</w:t>
      </w:r>
      <w:ins w:id="127" w:author="deevab" w:date="2020-06-25T16:54:00Z">
        <w:r w:rsidR="003E25D7" w:rsidRPr="00585B7F">
          <w:rPr>
            <w:rFonts w:eastAsia="Calibri"/>
            <w:sz w:val="28"/>
            <w:szCs w:val="28"/>
            <w:rPrChange w:id="128" w:author="deevab" w:date="2020-06-25T17:16:00Z">
              <w:rPr>
                <w:rFonts w:eastAsia="Calibri"/>
                <w:sz w:val="26"/>
                <w:szCs w:val="26"/>
              </w:rPr>
            </w:rPrChange>
          </w:rPr>
          <w:t>,</w:t>
        </w:r>
      </w:ins>
      <w:r w:rsidRPr="00B61736">
        <w:rPr>
          <w:rFonts w:eastAsia="Calibri"/>
          <w:sz w:val="28"/>
          <w:szCs w:val="28"/>
        </w:rPr>
        <w:t xml:space="preserve"> согласно приложениям </w:t>
      </w:r>
      <w:r w:rsidRPr="00B61736">
        <w:rPr>
          <w:rFonts w:eastAsia="Calibri"/>
          <w:color w:val="000000" w:themeColor="text1"/>
          <w:sz w:val="28"/>
          <w:szCs w:val="28"/>
        </w:rPr>
        <w:t xml:space="preserve">№№ </w:t>
      </w:r>
      <w:r w:rsidR="002E684B" w:rsidRPr="006E7FAB">
        <w:rPr>
          <w:rFonts w:eastAsia="Calibri"/>
          <w:color w:val="000000" w:themeColor="text1"/>
          <w:sz w:val="28"/>
          <w:szCs w:val="28"/>
        </w:rPr>
        <w:t>2</w:t>
      </w:r>
      <w:r w:rsidRPr="006E7FAB">
        <w:rPr>
          <w:rFonts w:eastAsia="Calibri"/>
          <w:color w:val="000000" w:themeColor="text1"/>
          <w:sz w:val="28"/>
          <w:szCs w:val="28"/>
        </w:rPr>
        <w:t xml:space="preserve">, </w:t>
      </w:r>
      <w:r w:rsidR="002E684B" w:rsidRPr="006E7FAB">
        <w:rPr>
          <w:rFonts w:eastAsia="Calibri"/>
          <w:color w:val="000000" w:themeColor="text1"/>
          <w:sz w:val="28"/>
          <w:szCs w:val="28"/>
        </w:rPr>
        <w:t>5</w:t>
      </w:r>
      <w:r w:rsidRPr="00585B7F">
        <w:rPr>
          <w:rFonts w:eastAsia="Calibri"/>
          <w:color w:val="000000" w:themeColor="text1"/>
          <w:sz w:val="28"/>
          <w:szCs w:val="28"/>
        </w:rPr>
        <w:t xml:space="preserve">, </w:t>
      </w:r>
      <w:r w:rsidR="002E684B" w:rsidRPr="00585B7F">
        <w:rPr>
          <w:rFonts w:eastAsia="Calibri"/>
          <w:color w:val="000000" w:themeColor="text1"/>
          <w:sz w:val="28"/>
          <w:szCs w:val="28"/>
        </w:rPr>
        <w:t>7 - 20</w:t>
      </w:r>
      <w:r w:rsidRPr="00585B7F">
        <w:rPr>
          <w:rFonts w:eastAsia="Calibri"/>
          <w:color w:val="000000" w:themeColor="text1"/>
          <w:sz w:val="28"/>
          <w:szCs w:val="28"/>
        </w:rPr>
        <w:t>.</w:t>
      </w:r>
    </w:p>
    <w:p w14:paraId="23438748" w14:textId="77777777" w:rsidR="003E25D7" w:rsidRDefault="003E25D7">
      <w:pPr>
        <w:ind w:firstLine="708"/>
        <w:jc w:val="both"/>
        <w:rPr>
          <w:ins w:id="129" w:author="deevab" w:date="2020-06-25T17:18:00Z"/>
          <w:rFonts w:eastAsia="Calibri"/>
          <w:color w:val="000000" w:themeColor="text1"/>
          <w:sz w:val="26"/>
          <w:szCs w:val="26"/>
        </w:rPr>
        <w:pPrChange w:id="130" w:author="deevab" w:date="2020-06-25T16:55:00Z">
          <w:pPr>
            <w:spacing w:line="360" w:lineRule="auto"/>
            <w:jc w:val="both"/>
          </w:pPr>
        </w:pPrChange>
      </w:pPr>
    </w:p>
    <w:p w14:paraId="44138D01" w14:textId="77777777" w:rsidR="005C4ADA" w:rsidRPr="003E25D7" w:rsidRDefault="005C4ADA">
      <w:pPr>
        <w:ind w:firstLine="708"/>
        <w:jc w:val="both"/>
        <w:rPr>
          <w:ins w:id="131" w:author="deevab" w:date="2020-06-23T14:51:00Z"/>
          <w:rFonts w:eastAsia="Calibri"/>
          <w:color w:val="000000" w:themeColor="text1"/>
          <w:sz w:val="26"/>
          <w:szCs w:val="26"/>
          <w:rPrChange w:id="132" w:author="deevab" w:date="2020-06-25T16:54:00Z">
            <w:rPr>
              <w:ins w:id="133" w:author="deevab" w:date="2020-06-23T14:51:00Z"/>
              <w:rFonts w:eastAsia="Calibri"/>
              <w:color w:val="000000" w:themeColor="text1"/>
              <w:sz w:val="28"/>
              <w:szCs w:val="28"/>
            </w:rPr>
          </w:rPrChange>
        </w:rPr>
        <w:pPrChange w:id="134" w:author="deevab" w:date="2020-06-25T16:55:00Z">
          <w:pPr>
            <w:spacing w:line="360" w:lineRule="auto"/>
            <w:jc w:val="both"/>
          </w:pPr>
        </w:pPrChange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6778E" w:rsidRPr="003E25D7" w14:paraId="35CF98CB" w14:textId="77777777" w:rsidTr="00C71005">
        <w:trPr>
          <w:ins w:id="135" w:author="deevab" w:date="2020-06-23T14:51:00Z"/>
        </w:trPr>
        <w:tc>
          <w:tcPr>
            <w:tcW w:w="5293" w:type="dxa"/>
          </w:tcPr>
          <w:p w14:paraId="27BB58E2" w14:textId="77777777" w:rsidR="0026778E" w:rsidRPr="003E25D7" w:rsidRDefault="0026778E">
            <w:pPr>
              <w:tabs>
                <w:tab w:val="left" w:pos="-2250"/>
              </w:tabs>
              <w:rPr>
                <w:ins w:id="136" w:author="deevab" w:date="2020-06-23T14:51:00Z"/>
                <w:b/>
                <w:sz w:val="26"/>
                <w:szCs w:val="26"/>
                <w:rPrChange w:id="137" w:author="deevab" w:date="2020-06-25T16:54:00Z">
                  <w:rPr>
                    <w:ins w:id="138" w:author="deevab" w:date="2020-06-23T14:51:00Z"/>
                    <w:b/>
                    <w:sz w:val="28"/>
                    <w:szCs w:val="28"/>
                  </w:rPr>
                </w:rPrChange>
              </w:rPr>
            </w:pPr>
            <w:ins w:id="139" w:author="deevab" w:date="2020-06-23T14:51:00Z">
              <w:r w:rsidRPr="003E25D7">
                <w:rPr>
                  <w:b/>
                  <w:sz w:val="26"/>
                  <w:szCs w:val="26"/>
                  <w:rPrChange w:id="140" w:author="deevab" w:date="2020-06-25T16:54:00Z">
                    <w:rPr>
                      <w:b/>
                      <w:sz w:val="28"/>
                      <w:szCs w:val="28"/>
                    </w:rPr>
                  </w:rPrChange>
                </w:rPr>
                <w:t>Председатель территориальной</w:t>
              </w:r>
            </w:ins>
          </w:p>
          <w:p w14:paraId="594DB0EA" w14:textId="77777777" w:rsidR="0026778E" w:rsidRPr="003E25D7" w:rsidRDefault="0026778E">
            <w:pPr>
              <w:tabs>
                <w:tab w:val="left" w:pos="-2250"/>
              </w:tabs>
              <w:rPr>
                <w:ins w:id="141" w:author="deevab" w:date="2020-06-23T14:51:00Z"/>
                <w:b/>
                <w:sz w:val="26"/>
                <w:szCs w:val="26"/>
                <w:rPrChange w:id="142" w:author="deevab" w:date="2020-06-25T16:54:00Z">
                  <w:rPr>
                    <w:ins w:id="143" w:author="deevab" w:date="2020-06-23T14:51:00Z"/>
                    <w:b/>
                    <w:sz w:val="28"/>
                    <w:szCs w:val="28"/>
                  </w:rPr>
                </w:rPrChange>
              </w:rPr>
            </w:pPr>
            <w:ins w:id="144" w:author="deevab" w:date="2020-06-23T14:51:00Z">
              <w:r w:rsidRPr="003E25D7">
                <w:rPr>
                  <w:b/>
                  <w:sz w:val="26"/>
                  <w:szCs w:val="26"/>
                  <w:rPrChange w:id="145" w:author="deevab" w:date="2020-06-25T16:54:00Z">
                    <w:rPr>
                      <w:b/>
                      <w:sz w:val="28"/>
                      <w:szCs w:val="28"/>
                    </w:rPr>
                  </w:rPrChange>
                </w:rPr>
                <w:t>избирательной комиссии</w:t>
              </w:r>
            </w:ins>
          </w:p>
          <w:p w14:paraId="1488E08B" w14:textId="77777777" w:rsidR="0026778E" w:rsidRPr="003E25D7" w:rsidRDefault="0026778E">
            <w:pPr>
              <w:tabs>
                <w:tab w:val="left" w:pos="-2250"/>
              </w:tabs>
              <w:rPr>
                <w:ins w:id="146" w:author="deevab" w:date="2020-06-23T14:51:00Z"/>
                <w:b/>
                <w:sz w:val="26"/>
                <w:szCs w:val="26"/>
                <w:rPrChange w:id="147" w:author="deevab" w:date="2020-06-25T16:54:00Z">
                  <w:rPr>
                    <w:ins w:id="148" w:author="deevab" w:date="2020-06-23T14:51:00Z"/>
                    <w:b/>
                    <w:sz w:val="28"/>
                    <w:szCs w:val="28"/>
                  </w:rPr>
                </w:rPrChange>
              </w:rPr>
            </w:pPr>
            <w:ins w:id="149" w:author="deevab" w:date="2020-06-23T14:51:00Z">
              <w:r w:rsidRPr="003E25D7">
                <w:rPr>
                  <w:b/>
                  <w:sz w:val="26"/>
                  <w:szCs w:val="26"/>
                  <w:rPrChange w:id="150" w:author="deevab" w:date="2020-06-25T16:54:00Z">
                    <w:rPr>
                      <w:b/>
                      <w:sz w:val="28"/>
                      <w:szCs w:val="28"/>
                    </w:rPr>
                  </w:rPrChange>
                </w:rPr>
                <w:t xml:space="preserve">Правобережного округа </w:t>
              </w:r>
            </w:ins>
          </w:p>
          <w:p w14:paraId="621AFEAC" w14:textId="77777777" w:rsidR="0026778E" w:rsidRDefault="0026778E">
            <w:pPr>
              <w:tabs>
                <w:tab w:val="left" w:pos="-2250"/>
              </w:tabs>
              <w:rPr>
                <w:ins w:id="151" w:author="deevab" w:date="2020-06-25T16:55:00Z"/>
                <w:b/>
                <w:sz w:val="26"/>
                <w:szCs w:val="26"/>
              </w:rPr>
            </w:pPr>
            <w:ins w:id="152" w:author="deevab" w:date="2020-06-23T14:51:00Z">
              <w:r w:rsidRPr="003E25D7">
                <w:rPr>
                  <w:b/>
                  <w:sz w:val="26"/>
                  <w:szCs w:val="26"/>
                  <w:rPrChange w:id="153" w:author="deevab" w:date="2020-06-25T16:54:00Z">
                    <w:rPr>
                      <w:b/>
                      <w:sz w:val="28"/>
                      <w:szCs w:val="28"/>
                    </w:rPr>
                  </w:rPrChange>
                </w:rPr>
                <w:t>города Липецка</w:t>
              </w:r>
            </w:ins>
          </w:p>
          <w:p w14:paraId="51B05206" w14:textId="77777777" w:rsidR="003E25D7" w:rsidRPr="003E25D7" w:rsidRDefault="003E25D7">
            <w:pPr>
              <w:tabs>
                <w:tab w:val="left" w:pos="-2250"/>
              </w:tabs>
              <w:rPr>
                <w:ins w:id="154" w:author="deevab" w:date="2020-06-23T14:51:00Z"/>
                <w:b/>
                <w:sz w:val="26"/>
                <w:szCs w:val="26"/>
                <w:rPrChange w:id="155" w:author="deevab" w:date="2020-06-25T16:54:00Z">
                  <w:rPr>
                    <w:ins w:id="156" w:author="deevab" w:date="2020-06-23T14:51:00Z"/>
                    <w:b/>
                    <w:sz w:val="28"/>
                    <w:szCs w:val="28"/>
                  </w:rPr>
                </w:rPrChange>
              </w:rPr>
            </w:pPr>
          </w:p>
          <w:p w14:paraId="2F55D940" w14:textId="77777777" w:rsidR="0026778E" w:rsidRPr="003E25D7" w:rsidRDefault="0026778E">
            <w:pPr>
              <w:tabs>
                <w:tab w:val="left" w:pos="-2250"/>
              </w:tabs>
              <w:rPr>
                <w:ins w:id="157" w:author="deevab" w:date="2020-06-23T14:51:00Z"/>
                <w:b/>
                <w:sz w:val="26"/>
                <w:szCs w:val="26"/>
                <w:rPrChange w:id="158" w:author="deevab" w:date="2020-06-25T16:54:00Z">
                  <w:rPr>
                    <w:ins w:id="159" w:author="deevab" w:date="2020-06-23T14:51:00Z"/>
                    <w:b/>
                    <w:sz w:val="28"/>
                    <w:szCs w:val="28"/>
                  </w:rPr>
                </w:rPrChange>
              </w:rPr>
            </w:pPr>
            <w:ins w:id="160" w:author="deevab" w:date="2020-06-23T14:51:00Z">
              <w:r w:rsidRPr="003E25D7">
                <w:rPr>
                  <w:b/>
                  <w:sz w:val="26"/>
                  <w:szCs w:val="26"/>
                  <w:rPrChange w:id="161" w:author="deevab" w:date="2020-06-25T16:54:00Z">
                    <w:rPr>
                      <w:b/>
                      <w:sz w:val="28"/>
                      <w:szCs w:val="28"/>
                    </w:rPr>
                  </w:rPrChange>
                </w:rPr>
                <w:t>Секретарь  территориальной</w:t>
              </w:r>
            </w:ins>
          </w:p>
          <w:p w14:paraId="0B7C38E8" w14:textId="77777777" w:rsidR="0026778E" w:rsidRPr="003E25D7" w:rsidRDefault="0026778E">
            <w:pPr>
              <w:tabs>
                <w:tab w:val="left" w:pos="-2250"/>
              </w:tabs>
              <w:rPr>
                <w:ins w:id="162" w:author="deevab" w:date="2020-06-23T14:51:00Z"/>
                <w:b/>
                <w:sz w:val="26"/>
                <w:szCs w:val="26"/>
                <w:rPrChange w:id="163" w:author="deevab" w:date="2020-06-25T16:54:00Z">
                  <w:rPr>
                    <w:ins w:id="164" w:author="deevab" w:date="2020-06-23T14:51:00Z"/>
                    <w:b/>
                    <w:sz w:val="28"/>
                    <w:szCs w:val="28"/>
                  </w:rPr>
                </w:rPrChange>
              </w:rPr>
            </w:pPr>
            <w:ins w:id="165" w:author="deevab" w:date="2020-06-23T14:51:00Z">
              <w:r w:rsidRPr="003E25D7">
                <w:rPr>
                  <w:b/>
                  <w:sz w:val="26"/>
                  <w:szCs w:val="26"/>
                  <w:rPrChange w:id="166" w:author="deevab" w:date="2020-06-25T16:54:00Z">
                    <w:rPr>
                      <w:b/>
                      <w:sz w:val="28"/>
                      <w:szCs w:val="28"/>
                    </w:rPr>
                  </w:rPrChange>
                </w:rPr>
                <w:t>избирательной комиссии</w:t>
              </w:r>
            </w:ins>
          </w:p>
          <w:p w14:paraId="379FC8CA" w14:textId="77777777" w:rsidR="0026778E" w:rsidRPr="003E25D7" w:rsidRDefault="0026778E">
            <w:pPr>
              <w:tabs>
                <w:tab w:val="left" w:pos="-2250"/>
              </w:tabs>
              <w:rPr>
                <w:ins w:id="167" w:author="deevab" w:date="2020-06-23T14:51:00Z"/>
                <w:b/>
                <w:sz w:val="26"/>
                <w:szCs w:val="26"/>
                <w:rPrChange w:id="168" w:author="deevab" w:date="2020-06-25T16:54:00Z">
                  <w:rPr>
                    <w:ins w:id="169" w:author="deevab" w:date="2020-06-23T14:51:00Z"/>
                    <w:b/>
                    <w:sz w:val="28"/>
                    <w:szCs w:val="28"/>
                  </w:rPr>
                </w:rPrChange>
              </w:rPr>
            </w:pPr>
            <w:ins w:id="170" w:author="deevab" w:date="2020-06-23T14:51:00Z">
              <w:r w:rsidRPr="003E25D7">
                <w:rPr>
                  <w:b/>
                  <w:sz w:val="26"/>
                  <w:szCs w:val="26"/>
                  <w:rPrChange w:id="171" w:author="deevab" w:date="2020-06-25T16:54:00Z">
                    <w:rPr>
                      <w:b/>
                      <w:sz w:val="28"/>
                      <w:szCs w:val="28"/>
                    </w:rPr>
                  </w:rPrChange>
                </w:rPr>
                <w:t>Правобережного округа</w:t>
              </w:r>
            </w:ins>
          </w:p>
          <w:p w14:paraId="07E6C32E" w14:textId="77777777" w:rsidR="0026778E" w:rsidRPr="003E25D7" w:rsidRDefault="0026778E">
            <w:pPr>
              <w:tabs>
                <w:tab w:val="left" w:pos="-2250"/>
              </w:tabs>
              <w:rPr>
                <w:ins w:id="172" w:author="deevab" w:date="2020-06-23T14:51:00Z"/>
                <w:i/>
                <w:sz w:val="26"/>
                <w:szCs w:val="26"/>
                <w:rPrChange w:id="173" w:author="deevab" w:date="2020-06-25T16:54:00Z">
                  <w:rPr>
                    <w:ins w:id="174" w:author="deevab" w:date="2020-06-23T14:51:00Z"/>
                    <w:i/>
                    <w:sz w:val="28"/>
                    <w:szCs w:val="28"/>
                  </w:rPr>
                </w:rPrChange>
              </w:rPr>
            </w:pPr>
            <w:ins w:id="175" w:author="deevab" w:date="2020-06-23T14:51:00Z">
              <w:r w:rsidRPr="003E25D7">
                <w:rPr>
                  <w:b/>
                  <w:sz w:val="26"/>
                  <w:szCs w:val="26"/>
                  <w:rPrChange w:id="176" w:author="deevab" w:date="2020-06-25T16:54:00Z">
                    <w:rPr>
                      <w:b/>
                      <w:sz w:val="28"/>
                      <w:szCs w:val="28"/>
                    </w:rPr>
                  </w:rPrChange>
                </w:rPr>
                <w:t>города Липецка</w:t>
              </w:r>
            </w:ins>
          </w:p>
        </w:tc>
        <w:tc>
          <w:tcPr>
            <w:tcW w:w="4502" w:type="dxa"/>
          </w:tcPr>
          <w:p w14:paraId="3ADA6E5D" w14:textId="77777777" w:rsidR="0026778E" w:rsidRPr="003E25D7" w:rsidRDefault="0026778E">
            <w:pPr>
              <w:tabs>
                <w:tab w:val="left" w:pos="-2250"/>
              </w:tabs>
              <w:jc w:val="right"/>
              <w:rPr>
                <w:ins w:id="177" w:author="deevab" w:date="2020-06-23T14:51:00Z"/>
                <w:b/>
                <w:sz w:val="26"/>
                <w:szCs w:val="26"/>
                <w:rPrChange w:id="178" w:author="deevab" w:date="2020-06-25T16:54:00Z">
                  <w:rPr>
                    <w:ins w:id="179" w:author="deevab" w:date="2020-06-23T14:51:00Z"/>
                    <w:b/>
                    <w:sz w:val="28"/>
                    <w:szCs w:val="28"/>
                  </w:rPr>
                </w:rPrChange>
              </w:rPr>
            </w:pPr>
          </w:p>
          <w:p w14:paraId="68C8B788" w14:textId="77777777" w:rsidR="0026778E" w:rsidRPr="003E25D7" w:rsidRDefault="0026778E">
            <w:pPr>
              <w:tabs>
                <w:tab w:val="left" w:pos="-2250"/>
              </w:tabs>
              <w:jc w:val="right"/>
              <w:rPr>
                <w:ins w:id="180" w:author="deevab" w:date="2020-06-23T14:51:00Z"/>
                <w:b/>
                <w:sz w:val="26"/>
                <w:szCs w:val="26"/>
                <w:rPrChange w:id="181" w:author="deevab" w:date="2020-06-25T16:54:00Z">
                  <w:rPr>
                    <w:ins w:id="182" w:author="deevab" w:date="2020-06-23T14:51:00Z"/>
                    <w:b/>
                    <w:sz w:val="28"/>
                    <w:szCs w:val="28"/>
                  </w:rPr>
                </w:rPrChange>
              </w:rPr>
            </w:pPr>
          </w:p>
          <w:p w14:paraId="7735BCC3" w14:textId="77777777" w:rsidR="0026778E" w:rsidRPr="003E25D7" w:rsidRDefault="0026778E">
            <w:pPr>
              <w:tabs>
                <w:tab w:val="left" w:pos="-2250"/>
              </w:tabs>
              <w:jc w:val="right"/>
              <w:rPr>
                <w:ins w:id="183" w:author="deevab" w:date="2020-06-23T14:51:00Z"/>
                <w:b/>
                <w:sz w:val="26"/>
                <w:szCs w:val="26"/>
                <w:rPrChange w:id="184" w:author="deevab" w:date="2020-06-25T16:54:00Z">
                  <w:rPr>
                    <w:ins w:id="185" w:author="deevab" w:date="2020-06-23T14:51:00Z"/>
                    <w:b/>
                    <w:sz w:val="28"/>
                    <w:szCs w:val="28"/>
                  </w:rPr>
                </w:rPrChange>
              </w:rPr>
            </w:pPr>
          </w:p>
          <w:p w14:paraId="6397754E" w14:textId="0D8B645B" w:rsidR="0026778E" w:rsidRPr="003E25D7" w:rsidRDefault="0026778E">
            <w:pPr>
              <w:tabs>
                <w:tab w:val="left" w:pos="-2250"/>
              </w:tabs>
              <w:rPr>
                <w:ins w:id="186" w:author="deevab" w:date="2020-06-23T14:51:00Z"/>
                <w:b/>
                <w:sz w:val="26"/>
                <w:szCs w:val="26"/>
                <w:rPrChange w:id="187" w:author="deevab" w:date="2020-06-25T16:54:00Z">
                  <w:rPr>
                    <w:ins w:id="188" w:author="deevab" w:date="2020-06-23T14:51:00Z"/>
                    <w:b/>
                    <w:sz w:val="28"/>
                    <w:szCs w:val="28"/>
                  </w:rPr>
                </w:rPrChange>
              </w:rPr>
            </w:pPr>
            <w:ins w:id="189" w:author="deevab" w:date="2020-06-23T14:51:00Z">
              <w:r w:rsidRPr="003E25D7">
                <w:rPr>
                  <w:b/>
                  <w:sz w:val="26"/>
                  <w:szCs w:val="26"/>
                  <w:rPrChange w:id="190" w:author="deevab" w:date="2020-06-25T16:54:00Z">
                    <w:rPr>
                      <w:b/>
                      <w:sz w:val="28"/>
                      <w:szCs w:val="28"/>
                    </w:rPr>
                  </w:rPrChange>
                </w:rPr>
                <w:t xml:space="preserve">                                  </w:t>
              </w:r>
            </w:ins>
            <w:ins w:id="191" w:author="deevab" w:date="2020-06-23T18:33:00Z">
              <w:r w:rsidR="003F09F3" w:rsidRPr="003E25D7">
                <w:rPr>
                  <w:b/>
                  <w:sz w:val="26"/>
                  <w:szCs w:val="26"/>
                  <w:rPrChange w:id="192" w:author="deevab" w:date="2020-06-25T16:54:00Z">
                    <w:rPr>
                      <w:b/>
                      <w:sz w:val="28"/>
                      <w:szCs w:val="28"/>
                    </w:rPr>
                  </w:rPrChange>
                </w:rPr>
                <w:t xml:space="preserve">           </w:t>
              </w:r>
            </w:ins>
            <w:ins w:id="193" w:author="deevab" w:date="2020-06-25T17:18:00Z">
              <w:r w:rsidR="006E7FAB">
                <w:rPr>
                  <w:b/>
                  <w:sz w:val="26"/>
                  <w:szCs w:val="26"/>
                </w:rPr>
                <w:t xml:space="preserve">    </w:t>
              </w:r>
            </w:ins>
            <w:ins w:id="194" w:author="deevab" w:date="2020-06-23T14:51:00Z">
              <w:r w:rsidRPr="003E25D7">
                <w:rPr>
                  <w:b/>
                  <w:sz w:val="26"/>
                  <w:szCs w:val="26"/>
                  <w:rPrChange w:id="195" w:author="deevab" w:date="2020-06-25T16:54:00Z">
                    <w:rPr>
                      <w:b/>
                      <w:sz w:val="28"/>
                      <w:szCs w:val="28"/>
                    </w:rPr>
                  </w:rPrChange>
                </w:rPr>
                <w:t>А.Б. Деев</w:t>
              </w:r>
            </w:ins>
          </w:p>
          <w:p w14:paraId="447C23E7" w14:textId="77777777" w:rsidR="0026778E" w:rsidRPr="003E25D7" w:rsidRDefault="0026778E">
            <w:pPr>
              <w:tabs>
                <w:tab w:val="left" w:pos="-2250"/>
              </w:tabs>
              <w:jc w:val="right"/>
              <w:rPr>
                <w:ins w:id="196" w:author="deevab" w:date="2020-06-23T14:51:00Z"/>
                <w:b/>
                <w:sz w:val="26"/>
                <w:szCs w:val="26"/>
                <w:rPrChange w:id="197" w:author="deevab" w:date="2020-06-25T16:54:00Z">
                  <w:rPr>
                    <w:ins w:id="198" w:author="deevab" w:date="2020-06-23T14:51:00Z"/>
                    <w:b/>
                    <w:sz w:val="28"/>
                    <w:szCs w:val="28"/>
                  </w:rPr>
                </w:rPrChange>
              </w:rPr>
            </w:pPr>
          </w:p>
          <w:p w14:paraId="697A2457" w14:textId="77777777" w:rsidR="0026778E" w:rsidRPr="003E25D7" w:rsidRDefault="0026778E">
            <w:pPr>
              <w:tabs>
                <w:tab w:val="left" w:pos="-2250"/>
              </w:tabs>
              <w:jc w:val="right"/>
              <w:rPr>
                <w:ins w:id="199" w:author="deevab" w:date="2020-06-23T14:51:00Z"/>
                <w:b/>
                <w:sz w:val="26"/>
                <w:szCs w:val="26"/>
                <w:rPrChange w:id="200" w:author="deevab" w:date="2020-06-25T16:54:00Z">
                  <w:rPr>
                    <w:ins w:id="201" w:author="deevab" w:date="2020-06-23T14:51:00Z"/>
                    <w:b/>
                    <w:sz w:val="28"/>
                    <w:szCs w:val="28"/>
                  </w:rPr>
                </w:rPrChange>
              </w:rPr>
            </w:pPr>
          </w:p>
          <w:p w14:paraId="0DD10C21" w14:textId="77777777" w:rsidR="0026778E" w:rsidRPr="003E25D7" w:rsidRDefault="0026778E">
            <w:pPr>
              <w:tabs>
                <w:tab w:val="left" w:pos="-2250"/>
              </w:tabs>
              <w:jc w:val="right"/>
              <w:rPr>
                <w:ins w:id="202" w:author="deevab" w:date="2020-06-23T14:51:00Z"/>
                <w:b/>
                <w:sz w:val="26"/>
                <w:szCs w:val="26"/>
                <w:rPrChange w:id="203" w:author="deevab" w:date="2020-06-25T16:54:00Z">
                  <w:rPr>
                    <w:ins w:id="204" w:author="deevab" w:date="2020-06-23T14:51:00Z"/>
                    <w:b/>
                    <w:sz w:val="28"/>
                    <w:szCs w:val="28"/>
                  </w:rPr>
                </w:rPrChange>
              </w:rPr>
            </w:pPr>
          </w:p>
          <w:p w14:paraId="27CAFE65" w14:textId="77777777" w:rsidR="0026778E" w:rsidRPr="003E25D7" w:rsidRDefault="0026778E">
            <w:pPr>
              <w:tabs>
                <w:tab w:val="left" w:pos="-2250"/>
              </w:tabs>
              <w:jc w:val="right"/>
              <w:rPr>
                <w:ins w:id="205" w:author="deevab" w:date="2020-06-23T14:51:00Z"/>
                <w:b/>
                <w:sz w:val="26"/>
                <w:szCs w:val="26"/>
                <w:rPrChange w:id="206" w:author="deevab" w:date="2020-06-25T16:54:00Z">
                  <w:rPr>
                    <w:ins w:id="207" w:author="deevab" w:date="2020-06-23T14:51:00Z"/>
                    <w:b/>
                    <w:sz w:val="28"/>
                    <w:szCs w:val="28"/>
                  </w:rPr>
                </w:rPrChange>
              </w:rPr>
            </w:pPr>
          </w:p>
          <w:p w14:paraId="318E2935" w14:textId="77777777" w:rsidR="0026778E" w:rsidRPr="003E25D7" w:rsidRDefault="0026778E">
            <w:pPr>
              <w:tabs>
                <w:tab w:val="left" w:pos="-2250"/>
              </w:tabs>
              <w:jc w:val="right"/>
              <w:rPr>
                <w:ins w:id="208" w:author="deevab" w:date="2020-06-23T14:51:00Z"/>
                <w:i/>
                <w:sz w:val="26"/>
                <w:szCs w:val="26"/>
                <w:rPrChange w:id="209" w:author="deevab" w:date="2020-06-25T16:54:00Z">
                  <w:rPr>
                    <w:ins w:id="210" w:author="deevab" w:date="2020-06-23T14:51:00Z"/>
                    <w:i/>
                    <w:sz w:val="28"/>
                    <w:szCs w:val="28"/>
                  </w:rPr>
                </w:rPrChange>
              </w:rPr>
            </w:pPr>
            <w:ins w:id="211" w:author="deevab" w:date="2020-06-23T14:51:00Z">
              <w:r w:rsidRPr="003E25D7">
                <w:rPr>
                  <w:b/>
                  <w:sz w:val="26"/>
                  <w:szCs w:val="26"/>
                  <w:rPrChange w:id="212" w:author="deevab" w:date="2020-06-25T16:54:00Z">
                    <w:rPr>
                      <w:b/>
                      <w:sz w:val="28"/>
                      <w:szCs w:val="28"/>
                    </w:rPr>
                  </w:rPrChange>
                </w:rPr>
                <w:t>О.В. Затонских</w:t>
              </w:r>
            </w:ins>
          </w:p>
        </w:tc>
      </w:tr>
    </w:tbl>
    <w:p w14:paraId="1707F7D5" w14:textId="77777777" w:rsidR="0026778E" w:rsidRPr="003E25D7" w:rsidRDefault="0026778E" w:rsidP="000A0B03">
      <w:pPr>
        <w:spacing w:line="360" w:lineRule="auto"/>
        <w:jc w:val="both"/>
        <w:rPr>
          <w:rFonts w:eastAsia="Calibri"/>
          <w:color w:val="000000" w:themeColor="text1"/>
          <w:sz w:val="26"/>
          <w:szCs w:val="26"/>
          <w:rPrChange w:id="213" w:author="deevab" w:date="2020-06-25T16:54:00Z">
            <w:rPr>
              <w:rFonts w:eastAsia="Calibri"/>
              <w:color w:val="000000" w:themeColor="text1"/>
              <w:sz w:val="28"/>
              <w:szCs w:val="28"/>
            </w:rPr>
          </w:rPrChange>
        </w:rPr>
      </w:pPr>
    </w:p>
    <w:p w14:paraId="4BD6D682" w14:textId="4C00BBF1" w:rsidR="000A0B03" w:rsidRPr="003E25D7" w:rsidDel="00C27338" w:rsidRDefault="000A0B03" w:rsidP="000A0B03">
      <w:pPr>
        <w:spacing w:line="360" w:lineRule="auto"/>
        <w:jc w:val="both"/>
        <w:rPr>
          <w:del w:id="214" w:author="Наталья Буракова" w:date="2020-06-23T14:06:00Z"/>
          <w:rFonts w:eastAsia="Calibri"/>
          <w:sz w:val="26"/>
          <w:szCs w:val="26"/>
          <w:rPrChange w:id="215" w:author="deevab" w:date="2020-06-25T16:54:00Z">
            <w:rPr>
              <w:del w:id="216" w:author="Наталья Буракова" w:date="2020-06-23T14:06:00Z"/>
              <w:rFonts w:eastAsia="Calibri"/>
              <w:sz w:val="28"/>
              <w:szCs w:val="28"/>
            </w:rPr>
          </w:rPrChange>
        </w:rPr>
      </w:pPr>
    </w:p>
    <w:p w14:paraId="0BF006EE" w14:textId="5336E0C5" w:rsidR="000A0B03" w:rsidRPr="003E25D7" w:rsidDel="00C27338" w:rsidRDefault="000A0B03" w:rsidP="000A0B03">
      <w:pPr>
        <w:spacing w:line="360" w:lineRule="auto"/>
        <w:jc w:val="both"/>
        <w:rPr>
          <w:del w:id="217" w:author="Наталья Буракова" w:date="2020-06-23T14:06:00Z"/>
          <w:rFonts w:eastAsia="Calibri"/>
          <w:sz w:val="26"/>
          <w:szCs w:val="26"/>
          <w:rPrChange w:id="218" w:author="deevab" w:date="2020-06-25T16:54:00Z">
            <w:rPr>
              <w:del w:id="219" w:author="Наталья Буракова" w:date="2020-06-23T14:06:00Z"/>
              <w:rFonts w:eastAsia="Calibri"/>
              <w:sz w:val="28"/>
              <w:szCs w:val="28"/>
            </w:rPr>
          </w:rPrChange>
        </w:rPr>
      </w:pPr>
    </w:p>
    <w:p w14:paraId="124699CD" w14:textId="716591A7" w:rsidR="000A0B03" w:rsidRPr="003E25D7" w:rsidDel="0026778E" w:rsidRDefault="000A0B03" w:rsidP="000A0B03">
      <w:pPr>
        <w:jc w:val="both"/>
        <w:rPr>
          <w:del w:id="220" w:author="deevab" w:date="2020-06-23T14:51:00Z"/>
          <w:b/>
          <w:sz w:val="26"/>
          <w:szCs w:val="26"/>
          <w:rPrChange w:id="221" w:author="deevab" w:date="2020-06-25T16:54:00Z">
            <w:rPr>
              <w:del w:id="222" w:author="deevab" w:date="2020-06-23T14:51:00Z"/>
              <w:b/>
            </w:rPr>
          </w:rPrChange>
        </w:rPr>
      </w:pPr>
      <w:del w:id="223" w:author="deevab" w:date="2020-06-23T14:51:00Z">
        <w:r w:rsidRPr="003E25D7" w:rsidDel="0026778E">
          <w:rPr>
            <w:b/>
            <w:sz w:val="26"/>
            <w:szCs w:val="26"/>
            <w:rPrChange w:id="224" w:author="deevab" w:date="2020-06-25T16:54:00Z">
              <w:rPr>
                <w:b/>
              </w:rPr>
            </w:rPrChange>
          </w:rPr>
          <w:delText xml:space="preserve">ПРЕДСЕДАТЕЛЬ    </w:delText>
        </w:r>
      </w:del>
    </w:p>
    <w:p w14:paraId="39870FEF" w14:textId="60B257E2" w:rsidR="000A0B03" w:rsidRPr="003E25D7" w:rsidDel="0026778E" w:rsidRDefault="000A0B03" w:rsidP="000A0B03">
      <w:pPr>
        <w:keepNext/>
        <w:outlineLvl w:val="0"/>
        <w:rPr>
          <w:del w:id="225" w:author="deevab" w:date="2020-06-23T14:51:00Z"/>
          <w:sz w:val="26"/>
          <w:szCs w:val="26"/>
          <w:rPrChange w:id="226" w:author="deevab" w:date="2020-06-25T16:54:00Z">
            <w:rPr>
              <w:del w:id="227" w:author="deevab" w:date="2020-06-23T14:51:00Z"/>
              <w:sz w:val="22"/>
            </w:rPr>
          </w:rPrChange>
        </w:rPr>
      </w:pPr>
      <w:del w:id="228" w:author="deevab" w:date="2020-06-23T14:51:00Z">
        <w:r w:rsidRPr="003E25D7" w:rsidDel="0026778E">
          <w:rPr>
            <w:sz w:val="26"/>
            <w:szCs w:val="26"/>
            <w:rPrChange w:id="229" w:author="deevab" w:date="2020-06-25T16:54:00Z">
              <w:rPr>
                <w:sz w:val="28"/>
              </w:rPr>
            </w:rPrChange>
          </w:rPr>
          <w:delText xml:space="preserve">_____________________    </w:delText>
        </w:r>
        <w:r w:rsidRPr="003E25D7" w:rsidDel="0026778E">
          <w:rPr>
            <w:sz w:val="26"/>
            <w:szCs w:val="26"/>
            <w:rPrChange w:id="230" w:author="deevab" w:date="2020-06-25T16:54:00Z">
              <w:rPr>
                <w:sz w:val="22"/>
              </w:rPr>
            </w:rPrChange>
          </w:rPr>
          <w:delText>_____________________      _______________________________</w:delText>
        </w:r>
      </w:del>
    </w:p>
    <w:p w14:paraId="0D7B2216" w14:textId="6AAE6C8C" w:rsidR="000A0B03" w:rsidRPr="003E25D7" w:rsidDel="0026778E" w:rsidRDefault="000A0B03" w:rsidP="000A0B03">
      <w:pPr>
        <w:rPr>
          <w:del w:id="231" w:author="deevab" w:date="2020-06-23T14:51:00Z"/>
          <w:i/>
          <w:sz w:val="26"/>
          <w:szCs w:val="26"/>
          <w:rPrChange w:id="232" w:author="deevab" w:date="2020-06-25T16:54:00Z">
            <w:rPr>
              <w:del w:id="233" w:author="deevab" w:date="2020-06-23T14:51:00Z"/>
              <w:i/>
              <w:sz w:val="18"/>
              <w:szCs w:val="18"/>
            </w:rPr>
          </w:rPrChange>
        </w:rPr>
      </w:pPr>
      <w:del w:id="234" w:author="deevab" w:date="2020-06-23T14:51:00Z">
        <w:r w:rsidRPr="003E25D7" w:rsidDel="0026778E">
          <w:rPr>
            <w:i/>
            <w:sz w:val="26"/>
            <w:szCs w:val="26"/>
            <w:rPrChange w:id="235" w:author="deevab" w:date="2020-06-25T16:54:00Z">
              <w:rPr>
                <w:i/>
                <w:sz w:val="18"/>
                <w:szCs w:val="18"/>
              </w:rPr>
            </w:rPrChange>
          </w:rPr>
          <w:delText>(наименование ТИК)</w:delText>
        </w:r>
        <w:r w:rsidRPr="003E25D7" w:rsidDel="0026778E">
          <w:rPr>
            <w:i/>
            <w:sz w:val="26"/>
            <w:szCs w:val="26"/>
            <w:rPrChange w:id="236" w:author="deevab" w:date="2020-06-25T16:54:00Z">
              <w:rPr>
                <w:i/>
                <w:sz w:val="18"/>
                <w:szCs w:val="18"/>
              </w:rPr>
            </w:rPrChange>
          </w:rPr>
          <w:tab/>
          <w:delText xml:space="preserve">   </w:delText>
        </w:r>
        <w:r w:rsidRPr="003E25D7" w:rsidDel="0026778E">
          <w:rPr>
            <w:i/>
            <w:sz w:val="26"/>
            <w:szCs w:val="26"/>
            <w:rPrChange w:id="237" w:author="deevab" w:date="2020-06-25T16:54:00Z">
              <w:rPr>
                <w:i/>
                <w:sz w:val="18"/>
                <w:szCs w:val="18"/>
              </w:rPr>
            </w:rPrChange>
          </w:rPr>
          <w:tab/>
        </w:r>
        <w:r w:rsidRPr="003E25D7" w:rsidDel="0026778E">
          <w:rPr>
            <w:i/>
            <w:sz w:val="26"/>
            <w:szCs w:val="26"/>
            <w:rPrChange w:id="238" w:author="deevab" w:date="2020-06-25T16:54:00Z">
              <w:rPr>
                <w:i/>
                <w:sz w:val="18"/>
                <w:szCs w:val="18"/>
              </w:rPr>
            </w:rPrChange>
          </w:rPr>
          <w:tab/>
        </w:r>
        <w:r w:rsidRPr="003E25D7" w:rsidDel="0026778E">
          <w:rPr>
            <w:i/>
            <w:sz w:val="26"/>
            <w:szCs w:val="26"/>
            <w:rPrChange w:id="239" w:author="deevab" w:date="2020-06-25T16:54:00Z">
              <w:rPr>
                <w:i/>
                <w:sz w:val="18"/>
                <w:szCs w:val="18"/>
              </w:rPr>
            </w:rPrChange>
          </w:rPr>
          <w:tab/>
          <w:delText xml:space="preserve">(подпись) </w:delText>
        </w:r>
        <w:r w:rsidRPr="003E25D7" w:rsidDel="0026778E">
          <w:rPr>
            <w:i/>
            <w:sz w:val="26"/>
            <w:szCs w:val="26"/>
            <w:rPrChange w:id="240" w:author="deevab" w:date="2020-06-25T16:54:00Z">
              <w:rPr>
                <w:i/>
                <w:sz w:val="18"/>
                <w:szCs w:val="18"/>
              </w:rPr>
            </w:rPrChange>
          </w:rPr>
          <w:tab/>
        </w:r>
        <w:r w:rsidRPr="003E25D7" w:rsidDel="0026778E">
          <w:rPr>
            <w:i/>
            <w:sz w:val="26"/>
            <w:szCs w:val="26"/>
            <w:rPrChange w:id="241" w:author="deevab" w:date="2020-06-25T16:54:00Z">
              <w:rPr>
                <w:i/>
                <w:sz w:val="18"/>
                <w:szCs w:val="18"/>
              </w:rPr>
            </w:rPrChange>
          </w:rPr>
          <w:tab/>
          <w:delText xml:space="preserve">     (расшифровка подписи)</w:delText>
        </w:r>
      </w:del>
    </w:p>
    <w:p w14:paraId="47D76CCD" w14:textId="40872262" w:rsidR="000A0B03" w:rsidRPr="003E25D7" w:rsidDel="0026778E" w:rsidRDefault="000A0B03" w:rsidP="000A0B03">
      <w:pPr>
        <w:rPr>
          <w:del w:id="242" w:author="deevab" w:date="2020-06-23T14:51:00Z"/>
          <w:i/>
          <w:sz w:val="26"/>
          <w:szCs w:val="26"/>
          <w:rPrChange w:id="243" w:author="deevab" w:date="2020-06-25T16:54:00Z">
            <w:rPr>
              <w:del w:id="244" w:author="deevab" w:date="2020-06-23T14:51:00Z"/>
              <w:i/>
              <w:sz w:val="18"/>
              <w:szCs w:val="18"/>
            </w:rPr>
          </w:rPrChange>
        </w:rPr>
      </w:pPr>
    </w:p>
    <w:p w14:paraId="2E75C0E7" w14:textId="54AB6E9D" w:rsidR="000A0B03" w:rsidRPr="003E25D7" w:rsidDel="0026778E" w:rsidRDefault="000A0B03" w:rsidP="000A0B03">
      <w:pPr>
        <w:ind w:left="3600" w:hanging="3600"/>
        <w:jc w:val="both"/>
        <w:rPr>
          <w:del w:id="245" w:author="deevab" w:date="2020-06-23T14:51:00Z"/>
          <w:b/>
          <w:sz w:val="26"/>
          <w:szCs w:val="26"/>
          <w:rPrChange w:id="246" w:author="deevab" w:date="2020-06-25T16:54:00Z">
            <w:rPr>
              <w:del w:id="247" w:author="deevab" w:date="2020-06-23T14:51:00Z"/>
              <w:b/>
              <w:sz w:val="24"/>
            </w:rPr>
          </w:rPrChange>
        </w:rPr>
      </w:pPr>
      <w:del w:id="248" w:author="deevab" w:date="2020-06-23T14:51:00Z">
        <w:r w:rsidRPr="003E25D7" w:rsidDel="0026778E">
          <w:rPr>
            <w:b/>
            <w:sz w:val="26"/>
            <w:szCs w:val="26"/>
            <w:rPrChange w:id="249" w:author="deevab" w:date="2020-06-25T16:54:00Z">
              <w:rPr>
                <w:b/>
              </w:rPr>
            </w:rPrChange>
          </w:rPr>
          <w:delText xml:space="preserve">СЕКРЕТАРЬ            </w:delText>
        </w:r>
      </w:del>
    </w:p>
    <w:p w14:paraId="76761BE1" w14:textId="7EB53E53" w:rsidR="000A0B03" w:rsidRPr="003E25D7" w:rsidDel="0026778E" w:rsidRDefault="000A0B03" w:rsidP="000A0B03">
      <w:pPr>
        <w:keepNext/>
        <w:outlineLvl w:val="0"/>
        <w:rPr>
          <w:del w:id="250" w:author="deevab" w:date="2020-06-23T14:51:00Z"/>
          <w:sz w:val="26"/>
          <w:szCs w:val="26"/>
          <w:rPrChange w:id="251" w:author="deevab" w:date="2020-06-25T16:54:00Z">
            <w:rPr>
              <w:del w:id="252" w:author="deevab" w:date="2020-06-23T14:51:00Z"/>
              <w:sz w:val="22"/>
            </w:rPr>
          </w:rPrChange>
        </w:rPr>
      </w:pPr>
      <w:del w:id="253" w:author="deevab" w:date="2020-06-23T14:51:00Z">
        <w:r w:rsidRPr="003E25D7" w:rsidDel="0026778E">
          <w:rPr>
            <w:sz w:val="26"/>
            <w:szCs w:val="26"/>
            <w:rPrChange w:id="254" w:author="deevab" w:date="2020-06-25T16:54:00Z">
              <w:rPr>
                <w:sz w:val="28"/>
              </w:rPr>
            </w:rPrChange>
          </w:rPr>
          <w:delText xml:space="preserve">_____________________    </w:delText>
        </w:r>
        <w:r w:rsidRPr="003E25D7" w:rsidDel="0026778E">
          <w:rPr>
            <w:sz w:val="26"/>
            <w:szCs w:val="26"/>
            <w:rPrChange w:id="255" w:author="deevab" w:date="2020-06-25T16:54:00Z">
              <w:rPr>
                <w:sz w:val="22"/>
              </w:rPr>
            </w:rPrChange>
          </w:rPr>
          <w:delText>_____________________      _______________________________</w:delText>
        </w:r>
      </w:del>
    </w:p>
    <w:p w14:paraId="2C188F42" w14:textId="467EF938" w:rsidR="000A0B03" w:rsidRPr="003E25D7" w:rsidDel="0026778E" w:rsidRDefault="000A0B03" w:rsidP="000A0B03">
      <w:pPr>
        <w:rPr>
          <w:del w:id="256" w:author="deevab" w:date="2020-06-23T14:51:00Z"/>
          <w:i/>
          <w:sz w:val="26"/>
          <w:szCs w:val="26"/>
          <w:rPrChange w:id="257" w:author="deevab" w:date="2020-06-25T16:54:00Z">
            <w:rPr>
              <w:del w:id="258" w:author="deevab" w:date="2020-06-23T14:51:00Z"/>
              <w:i/>
              <w:sz w:val="24"/>
            </w:rPr>
          </w:rPrChange>
        </w:rPr>
      </w:pPr>
      <w:del w:id="259" w:author="deevab" w:date="2020-06-23T14:51:00Z">
        <w:r w:rsidRPr="003E25D7" w:rsidDel="0026778E">
          <w:rPr>
            <w:i/>
            <w:sz w:val="26"/>
            <w:szCs w:val="26"/>
            <w:rPrChange w:id="260" w:author="deevab" w:date="2020-06-25T16:54:00Z">
              <w:rPr>
                <w:i/>
                <w:sz w:val="18"/>
                <w:szCs w:val="18"/>
              </w:rPr>
            </w:rPrChange>
          </w:rPr>
          <w:delText>(наименование ТИК)</w:delText>
        </w:r>
        <w:r w:rsidRPr="003E25D7" w:rsidDel="0026778E">
          <w:rPr>
            <w:i/>
            <w:sz w:val="26"/>
            <w:szCs w:val="26"/>
            <w:rPrChange w:id="261" w:author="deevab" w:date="2020-06-25T16:54:00Z">
              <w:rPr>
                <w:i/>
                <w:sz w:val="18"/>
                <w:szCs w:val="18"/>
              </w:rPr>
            </w:rPrChange>
          </w:rPr>
          <w:tab/>
          <w:delText xml:space="preserve">   </w:delText>
        </w:r>
        <w:r w:rsidRPr="003E25D7" w:rsidDel="0026778E">
          <w:rPr>
            <w:i/>
            <w:sz w:val="26"/>
            <w:szCs w:val="26"/>
            <w:rPrChange w:id="262" w:author="deevab" w:date="2020-06-25T16:54:00Z">
              <w:rPr>
                <w:i/>
                <w:sz w:val="18"/>
                <w:szCs w:val="18"/>
              </w:rPr>
            </w:rPrChange>
          </w:rPr>
          <w:tab/>
        </w:r>
        <w:r w:rsidRPr="003E25D7" w:rsidDel="0026778E">
          <w:rPr>
            <w:i/>
            <w:sz w:val="26"/>
            <w:szCs w:val="26"/>
            <w:rPrChange w:id="263" w:author="deevab" w:date="2020-06-25T16:54:00Z">
              <w:rPr>
                <w:i/>
                <w:sz w:val="18"/>
                <w:szCs w:val="18"/>
              </w:rPr>
            </w:rPrChange>
          </w:rPr>
          <w:tab/>
        </w:r>
        <w:r w:rsidRPr="003E25D7" w:rsidDel="0026778E">
          <w:rPr>
            <w:i/>
            <w:sz w:val="26"/>
            <w:szCs w:val="26"/>
            <w:rPrChange w:id="264" w:author="deevab" w:date="2020-06-25T16:54:00Z">
              <w:rPr>
                <w:i/>
                <w:sz w:val="18"/>
                <w:szCs w:val="18"/>
              </w:rPr>
            </w:rPrChange>
          </w:rPr>
          <w:tab/>
          <w:delText xml:space="preserve">(подпись) </w:delText>
        </w:r>
        <w:r w:rsidRPr="003E25D7" w:rsidDel="0026778E">
          <w:rPr>
            <w:i/>
            <w:sz w:val="26"/>
            <w:szCs w:val="26"/>
            <w:rPrChange w:id="265" w:author="deevab" w:date="2020-06-25T16:54:00Z">
              <w:rPr>
                <w:i/>
                <w:sz w:val="18"/>
                <w:szCs w:val="18"/>
              </w:rPr>
            </w:rPrChange>
          </w:rPr>
          <w:tab/>
        </w:r>
        <w:r w:rsidRPr="003E25D7" w:rsidDel="0026778E">
          <w:rPr>
            <w:i/>
            <w:sz w:val="26"/>
            <w:szCs w:val="26"/>
            <w:rPrChange w:id="266" w:author="deevab" w:date="2020-06-25T16:54:00Z">
              <w:rPr>
                <w:i/>
                <w:sz w:val="18"/>
                <w:szCs w:val="18"/>
              </w:rPr>
            </w:rPrChange>
          </w:rPr>
          <w:tab/>
          <w:delText xml:space="preserve">     (расшифровка подписи)   </w:delText>
        </w:r>
      </w:del>
    </w:p>
    <w:p w14:paraId="4E70C2AD" w14:textId="102BA46D" w:rsidR="000A0B03" w:rsidRPr="003E25D7" w:rsidDel="0026778E" w:rsidRDefault="000A0B03" w:rsidP="005E5C11">
      <w:pPr>
        <w:pStyle w:val="3"/>
        <w:ind w:left="4248" w:firstLine="708"/>
        <w:rPr>
          <w:del w:id="267" w:author="deevab" w:date="2020-06-23T14:51:00Z"/>
          <w:sz w:val="26"/>
          <w:szCs w:val="26"/>
          <w:rPrChange w:id="268" w:author="deevab" w:date="2020-06-25T16:54:00Z">
            <w:rPr>
              <w:del w:id="269" w:author="deevab" w:date="2020-06-23T14:51:00Z"/>
              <w:sz w:val="24"/>
            </w:rPr>
          </w:rPrChange>
        </w:rPr>
      </w:pPr>
    </w:p>
    <w:p w14:paraId="4BD103B7" w14:textId="400026DD" w:rsidR="000A0B03" w:rsidRPr="003E25D7" w:rsidRDefault="000A0B03" w:rsidP="005E5C11">
      <w:pPr>
        <w:pStyle w:val="3"/>
        <w:ind w:left="4248" w:firstLine="708"/>
        <w:rPr>
          <w:sz w:val="26"/>
          <w:szCs w:val="26"/>
          <w:rPrChange w:id="270" w:author="deevab" w:date="2020-06-25T16:54:00Z">
            <w:rPr>
              <w:sz w:val="24"/>
            </w:rPr>
          </w:rPrChange>
        </w:rPr>
      </w:pPr>
    </w:p>
    <w:p w14:paraId="60DFC90B" w14:textId="0430A642" w:rsidR="000A0B03" w:rsidRPr="003E25D7" w:rsidRDefault="000A0B03" w:rsidP="000A0B03">
      <w:pPr>
        <w:rPr>
          <w:sz w:val="26"/>
          <w:szCs w:val="26"/>
          <w:rPrChange w:id="271" w:author="deevab" w:date="2020-06-25T16:54:00Z">
            <w:rPr/>
          </w:rPrChange>
        </w:rPr>
      </w:pPr>
    </w:p>
    <w:p w14:paraId="5966DDBC" w14:textId="5A555222" w:rsidR="000A0B03" w:rsidRPr="003E25D7" w:rsidRDefault="000A0B03" w:rsidP="000A0B03">
      <w:pPr>
        <w:rPr>
          <w:sz w:val="26"/>
          <w:szCs w:val="26"/>
          <w:rPrChange w:id="272" w:author="deevab" w:date="2020-06-25T16:54:00Z">
            <w:rPr/>
          </w:rPrChange>
        </w:rPr>
      </w:pPr>
    </w:p>
    <w:p w14:paraId="163CBE37" w14:textId="335A11FB" w:rsidR="000A0B03" w:rsidRDefault="000A0B03" w:rsidP="000A0B03"/>
    <w:p w14:paraId="2170A766" w14:textId="79D2A607" w:rsidR="000A0B03" w:rsidRDefault="000A0B03" w:rsidP="000A0B03"/>
    <w:p w14:paraId="213860AB" w14:textId="331C5E53" w:rsidR="000A0B03" w:rsidDel="003E25D7" w:rsidRDefault="000A0B03" w:rsidP="000A0B03">
      <w:pPr>
        <w:rPr>
          <w:del w:id="273" w:author="deevab" w:date="2020-06-25T16:55:00Z"/>
        </w:rPr>
      </w:pPr>
    </w:p>
    <w:p w14:paraId="7D543CF0" w14:textId="625B7649" w:rsidR="000A0B03" w:rsidDel="003E25D7" w:rsidRDefault="000A0B03" w:rsidP="000A0B03">
      <w:pPr>
        <w:rPr>
          <w:del w:id="274" w:author="deevab" w:date="2020-06-25T16:55:00Z"/>
        </w:rPr>
      </w:pPr>
    </w:p>
    <w:p w14:paraId="1D745444" w14:textId="69D5AA14" w:rsidR="000A0B03" w:rsidDel="003E25D7" w:rsidRDefault="000A0B03" w:rsidP="000A0B03">
      <w:pPr>
        <w:rPr>
          <w:del w:id="275" w:author="deevab" w:date="2020-06-25T16:55:00Z"/>
        </w:rPr>
      </w:pPr>
    </w:p>
    <w:p w14:paraId="07C450CF" w14:textId="44EAC01F" w:rsidR="000A0B03" w:rsidDel="003E25D7" w:rsidRDefault="000A0B03" w:rsidP="000A0B03">
      <w:pPr>
        <w:rPr>
          <w:del w:id="276" w:author="deevab" w:date="2020-06-25T16:55:00Z"/>
        </w:rPr>
      </w:pPr>
    </w:p>
    <w:p w14:paraId="2DDF19CA" w14:textId="7CD92C97" w:rsidR="000A0B03" w:rsidDel="003E25D7" w:rsidRDefault="000A0B03" w:rsidP="000A0B03">
      <w:pPr>
        <w:rPr>
          <w:del w:id="277" w:author="deevab" w:date="2020-06-25T16:55:00Z"/>
        </w:rPr>
      </w:pPr>
    </w:p>
    <w:p w14:paraId="40F0A0C4" w14:textId="32909A10" w:rsidR="000A0B03" w:rsidDel="003E25D7" w:rsidRDefault="000A0B03" w:rsidP="000A0B03">
      <w:pPr>
        <w:rPr>
          <w:del w:id="278" w:author="deevab" w:date="2020-06-25T16:55:00Z"/>
        </w:rPr>
      </w:pPr>
    </w:p>
    <w:p w14:paraId="42B1D81B" w14:textId="70731F5E" w:rsidR="000A0B03" w:rsidDel="003E25D7" w:rsidRDefault="000A0B03" w:rsidP="000A0B03">
      <w:pPr>
        <w:rPr>
          <w:del w:id="279" w:author="deevab" w:date="2020-06-25T16:55:00Z"/>
        </w:rPr>
      </w:pPr>
    </w:p>
    <w:p w14:paraId="43DA610E" w14:textId="0B8744E6" w:rsidR="000A0B03" w:rsidDel="003E25D7" w:rsidRDefault="000A0B03" w:rsidP="000A0B03">
      <w:pPr>
        <w:rPr>
          <w:del w:id="280" w:author="deevab" w:date="2020-06-25T16:55:00Z"/>
        </w:rPr>
      </w:pPr>
    </w:p>
    <w:p w14:paraId="06D40651" w14:textId="5F6AE6D2" w:rsidR="000A0B03" w:rsidDel="003E25D7" w:rsidRDefault="000A0B03" w:rsidP="000A0B03">
      <w:pPr>
        <w:rPr>
          <w:del w:id="281" w:author="deevab" w:date="2020-06-25T16:55:00Z"/>
        </w:rPr>
      </w:pPr>
    </w:p>
    <w:p w14:paraId="01924716" w14:textId="2325FA21" w:rsidR="000A0B03" w:rsidDel="003E25D7" w:rsidRDefault="000A0B03" w:rsidP="000A0B03">
      <w:pPr>
        <w:rPr>
          <w:del w:id="282" w:author="deevab" w:date="2020-06-25T16:55:00Z"/>
        </w:rPr>
      </w:pPr>
    </w:p>
    <w:p w14:paraId="026956A4" w14:textId="02F996CA" w:rsidR="000A0B03" w:rsidDel="003E25D7" w:rsidRDefault="000A0B03" w:rsidP="000A0B03">
      <w:pPr>
        <w:rPr>
          <w:del w:id="283" w:author="deevab" w:date="2020-06-25T16:55:00Z"/>
        </w:rPr>
      </w:pPr>
    </w:p>
    <w:p w14:paraId="55B1E09A" w14:textId="3C1A6BD8" w:rsidR="000A0B03" w:rsidDel="003E25D7" w:rsidRDefault="000A0B03" w:rsidP="000A0B03">
      <w:pPr>
        <w:rPr>
          <w:del w:id="284" w:author="deevab" w:date="2020-06-25T16:55:00Z"/>
        </w:rPr>
      </w:pPr>
    </w:p>
    <w:p w14:paraId="079A07C1" w14:textId="5CA81A9B" w:rsidR="000A0B03" w:rsidDel="003E25D7" w:rsidRDefault="000A0B03" w:rsidP="000A0B03">
      <w:pPr>
        <w:rPr>
          <w:del w:id="285" w:author="deevab" w:date="2020-06-25T16:55:00Z"/>
        </w:rPr>
      </w:pPr>
    </w:p>
    <w:p w14:paraId="11217B92" w14:textId="381194AF" w:rsidR="000A0B03" w:rsidDel="003E25D7" w:rsidRDefault="000A0B03" w:rsidP="000A0B03">
      <w:pPr>
        <w:rPr>
          <w:del w:id="286" w:author="deevab" w:date="2020-06-25T16:55:00Z"/>
        </w:rPr>
      </w:pPr>
    </w:p>
    <w:p w14:paraId="0A397FB0" w14:textId="1581D864" w:rsidR="000A0B03" w:rsidDel="003E25D7" w:rsidRDefault="000A0B03" w:rsidP="000A0B03">
      <w:pPr>
        <w:rPr>
          <w:del w:id="287" w:author="deevab" w:date="2020-06-25T16:55:00Z"/>
        </w:rPr>
      </w:pPr>
    </w:p>
    <w:p w14:paraId="7F8CB7BD" w14:textId="31572D80" w:rsidR="000A0B03" w:rsidDel="003E25D7" w:rsidRDefault="000A0B03" w:rsidP="000A0B03">
      <w:pPr>
        <w:rPr>
          <w:del w:id="288" w:author="deevab" w:date="2020-06-25T16:55:00Z"/>
        </w:rPr>
      </w:pPr>
    </w:p>
    <w:p w14:paraId="2AB1A31A" w14:textId="787951AD" w:rsidR="000A0B03" w:rsidDel="003E25D7" w:rsidRDefault="000A0B03" w:rsidP="000A0B03">
      <w:pPr>
        <w:rPr>
          <w:del w:id="289" w:author="deevab" w:date="2020-06-25T16:55:00Z"/>
        </w:rPr>
      </w:pPr>
    </w:p>
    <w:p w14:paraId="3403C3F1" w14:textId="613F534E" w:rsidR="000A0B03" w:rsidDel="003E25D7" w:rsidRDefault="000A0B03" w:rsidP="000A0B03">
      <w:pPr>
        <w:rPr>
          <w:del w:id="290" w:author="deevab" w:date="2020-06-25T16:55:00Z"/>
        </w:rPr>
      </w:pPr>
    </w:p>
    <w:p w14:paraId="5C15DD04" w14:textId="556BC21C" w:rsidR="000A0B03" w:rsidDel="003E25D7" w:rsidRDefault="000A0B03" w:rsidP="000A0B03">
      <w:pPr>
        <w:rPr>
          <w:del w:id="291" w:author="deevab" w:date="2020-06-25T16:55:00Z"/>
        </w:rPr>
      </w:pPr>
    </w:p>
    <w:p w14:paraId="43744E81" w14:textId="22027FCB" w:rsidR="000A0B03" w:rsidDel="003E25D7" w:rsidRDefault="000A0B03" w:rsidP="000A0B03">
      <w:pPr>
        <w:rPr>
          <w:del w:id="292" w:author="deevab" w:date="2020-06-25T16:55:00Z"/>
        </w:rPr>
      </w:pPr>
    </w:p>
    <w:p w14:paraId="40B69488" w14:textId="54ED5D7F" w:rsidR="000A0B03" w:rsidDel="003E25D7" w:rsidRDefault="000A0B03" w:rsidP="000A0B03">
      <w:pPr>
        <w:rPr>
          <w:del w:id="293" w:author="deevab" w:date="2020-06-25T16:55:00Z"/>
        </w:rPr>
      </w:pPr>
    </w:p>
    <w:p w14:paraId="6A807174" w14:textId="3128A74E" w:rsidR="000A0B03" w:rsidDel="003E25D7" w:rsidRDefault="000A0B03" w:rsidP="000A0B03">
      <w:pPr>
        <w:rPr>
          <w:del w:id="294" w:author="deevab" w:date="2020-06-25T16:55:00Z"/>
        </w:rPr>
      </w:pPr>
    </w:p>
    <w:p w14:paraId="38379D2D" w14:textId="7FA730D3" w:rsidR="000A0B03" w:rsidDel="003E25D7" w:rsidRDefault="000A0B03" w:rsidP="000A0B03">
      <w:pPr>
        <w:rPr>
          <w:del w:id="295" w:author="deevab" w:date="2020-06-25T16:55:00Z"/>
        </w:rPr>
      </w:pPr>
    </w:p>
    <w:p w14:paraId="2FC87AF0" w14:textId="4C091885" w:rsidR="000A0B03" w:rsidDel="003E25D7" w:rsidRDefault="000A0B03" w:rsidP="000A0B03">
      <w:pPr>
        <w:rPr>
          <w:del w:id="296" w:author="deevab" w:date="2020-06-25T16:55:00Z"/>
        </w:rPr>
      </w:pPr>
    </w:p>
    <w:p w14:paraId="29023DF4" w14:textId="13FE888D" w:rsidR="000661DF" w:rsidDel="003E25D7" w:rsidRDefault="000661DF" w:rsidP="000A0B03">
      <w:pPr>
        <w:rPr>
          <w:del w:id="297" w:author="deevab" w:date="2020-06-25T16:55:00Z"/>
        </w:rPr>
      </w:pPr>
    </w:p>
    <w:p w14:paraId="2E93E79E" w14:textId="26C941B8" w:rsidR="000661DF" w:rsidDel="003E25D7" w:rsidRDefault="000661DF" w:rsidP="000A0B03">
      <w:pPr>
        <w:rPr>
          <w:del w:id="298" w:author="deevab" w:date="2020-06-25T16:55:00Z"/>
        </w:rPr>
      </w:pPr>
    </w:p>
    <w:p w14:paraId="7B7B9498" w14:textId="11EB080A" w:rsidR="000661DF" w:rsidDel="003E25D7" w:rsidRDefault="000661DF" w:rsidP="000A0B03">
      <w:pPr>
        <w:rPr>
          <w:del w:id="299" w:author="deevab" w:date="2020-06-25T16:55:00Z"/>
        </w:rPr>
      </w:pPr>
    </w:p>
    <w:p w14:paraId="61E90BE1" w14:textId="00A01318" w:rsidR="000661DF" w:rsidDel="003E25D7" w:rsidRDefault="000661DF" w:rsidP="000A0B03">
      <w:pPr>
        <w:rPr>
          <w:del w:id="300" w:author="deevab" w:date="2020-06-25T16:55:00Z"/>
        </w:rPr>
      </w:pPr>
    </w:p>
    <w:p w14:paraId="06F9EBF3" w14:textId="180940AF" w:rsidR="000661DF" w:rsidDel="003E25D7" w:rsidRDefault="000661DF" w:rsidP="000A0B03">
      <w:pPr>
        <w:rPr>
          <w:del w:id="301" w:author="deevab" w:date="2020-06-25T16:55:00Z"/>
        </w:rPr>
      </w:pPr>
    </w:p>
    <w:p w14:paraId="188923F8" w14:textId="36033F8F" w:rsidR="000661DF" w:rsidDel="003E25D7" w:rsidRDefault="000661DF" w:rsidP="000A0B03">
      <w:pPr>
        <w:rPr>
          <w:del w:id="302" w:author="deevab" w:date="2020-06-25T16:55:00Z"/>
        </w:rPr>
      </w:pPr>
    </w:p>
    <w:p w14:paraId="03748C80" w14:textId="35AA28F4" w:rsidR="000661DF" w:rsidDel="003E25D7" w:rsidRDefault="000661DF" w:rsidP="000A0B03">
      <w:pPr>
        <w:rPr>
          <w:del w:id="303" w:author="deevab" w:date="2020-06-25T16:55:00Z"/>
        </w:rPr>
      </w:pPr>
    </w:p>
    <w:p w14:paraId="642DF278" w14:textId="5BF1EC42" w:rsidR="000661DF" w:rsidDel="003E25D7" w:rsidRDefault="000661DF" w:rsidP="000A0B03">
      <w:pPr>
        <w:rPr>
          <w:del w:id="304" w:author="deevab" w:date="2020-06-25T16:55:00Z"/>
        </w:rPr>
      </w:pPr>
    </w:p>
    <w:p w14:paraId="2CDC5DC7" w14:textId="6B019516" w:rsidR="000661DF" w:rsidDel="003E25D7" w:rsidRDefault="000661DF" w:rsidP="000A0B03">
      <w:pPr>
        <w:rPr>
          <w:del w:id="305" w:author="deevab" w:date="2020-06-25T16:55:00Z"/>
        </w:rPr>
      </w:pPr>
    </w:p>
    <w:p w14:paraId="1C04C84F" w14:textId="36C16986" w:rsidR="000661DF" w:rsidDel="003E25D7" w:rsidRDefault="000661DF" w:rsidP="000A0B03">
      <w:pPr>
        <w:rPr>
          <w:del w:id="306" w:author="deevab" w:date="2020-06-25T16:55:00Z"/>
        </w:rPr>
      </w:pPr>
    </w:p>
    <w:p w14:paraId="5B18A985" w14:textId="34FA0F53" w:rsidR="000661DF" w:rsidDel="003E25D7" w:rsidRDefault="000661DF" w:rsidP="000A0B03">
      <w:pPr>
        <w:rPr>
          <w:del w:id="307" w:author="deevab" w:date="2020-06-25T16:55:00Z"/>
        </w:rPr>
      </w:pPr>
    </w:p>
    <w:p w14:paraId="29DDBA64" w14:textId="782AAE3A" w:rsidR="000661DF" w:rsidDel="003E25D7" w:rsidRDefault="000661DF" w:rsidP="000A0B03">
      <w:pPr>
        <w:rPr>
          <w:del w:id="308" w:author="deevab" w:date="2020-06-25T16:55:00Z"/>
        </w:rPr>
      </w:pPr>
    </w:p>
    <w:p w14:paraId="6832C6C8" w14:textId="186AE76D" w:rsidR="000661DF" w:rsidDel="003E25D7" w:rsidRDefault="000661DF" w:rsidP="000A0B03">
      <w:pPr>
        <w:rPr>
          <w:del w:id="309" w:author="deevab" w:date="2020-06-25T16:55:00Z"/>
        </w:rPr>
      </w:pPr>
    </w:p>
    <w:p w14:paraId="458369A6" w14:textId="583CF9EB" w:rsidR="000A0B03" w:rsidDel="003E25D7" w:rsidRDefault="000A0B03" w:rsidP="000A0B03">
      <w:pPr>
        <w:rPr>
          <w:ins w:id="310" w:author="Наталья Буракова" w:date="2020-06-23T14:06:00Z"/>
          <w:del w:id="311" w:author="deevab" w:date="2020-06-25T16:55:00Z"/>
        </w:rPr>
      </w:pPr>
    </w:p>
    <w:p w14:paraId="3E023F97" w14:textId="364C847D" w:rsidR="00C27338" w:rsidDel="003E25D7" w:rsidRDefault="00C27338" w:rsidP="000A0B03">
      <w:pPr>
        <w:rPr>
          <w:ins w:id="312" w:author="Наталья Буракова" w:date="2020-06-23T14:06:00Z"/>
          <w:del w:id="313" w:author="deevab" w:date="2020-06-25T16:55:00Z"/>
        </w:rPr>
      </w:pPr>
    </w:p>
    <w:p w14:paraId="143F4968" w14:textId="30837A44" w:rsidR="00C27338" w:rsidDel="003E25D7" w:rsidRDefault="00C27338" w:rsidP="000A0B03">
      <w:pPr>
        <w:rPr>
          <w:ins w:id="314" w:author="Наталья Буракова" w:date="2020-06-23T14:06:00Z"/>
          <w:del w:id="315" w:author="deevab" w:date="2020-06-25T16:55:00Z"/>
        </w:rPr>
      </w:pPr>
    </w:p>
    <w:p w14:paraId="40DEDC93" w14:textId="3EF647CA" w:rsidR="00C27338" w:rsidDel="003E25D7" w:rsidRDefault="00C27338" w:rsidP="000A0B03">
      <w:pPr>
        <w:rPr>
          <w:ins w:id="316" w:author="Наталья Буракова" w:date="2020-06-23T14:06:00Z"/>
          <w:del w:id="317" w:author="deevab" w:date="2020-06-25T16:55:00Z"/>
        </w:rPr>
      </w:pPr>
    </w:p>
    <w:p w14:paraId="3EE7DCB2" w14:textId="092CD5FF" w:rsidR="00C27338" w:rsidDel="003E25D7" w:rsidRDefault="00C27338" w:rsidP="000A0B03">
      <w:pPr>
        <w:rPr>
          <w:ins w:id="318" w:author="Наталья Буракова" w:date="2020-06-23T14:06:00Z"/>
          <w:del w:id="319" w:author="deevab" w:date="2020-06-25T16:55:00Z"/>
        </w:rPr>
      </w:pPr>
    </w:p>
    <w:p w14:paraId="0D19820E" w14:textId="181A414D" w:rsidR="00C27338" w:rsidDel="003E25D7" w:rsidRDefault="00C27338" w:rsidP="000A0B03">
      <w:pPr>
        <w:rPr>
          <w:ins w:id="320" w:author="Наталья Буракова" w:date="2020-06-23T14:06:00Z"/>
          <w:del w:id="321" w:author="deevab" w:date="2020-06-25T16:55:00Z"/>
        </w:rPr>
      </w:pPr>
    </w:p>
    <w:p w14:paraId="3D8C56D4" w14:textId="4247DA26" w:rsidR="00C27338" w:rsidDel="003E25D7" w:rsidRDefault="00C27338" w:rsidP="000A0B03">
      <w:pPr>
        <w:rPr>
          <w:del w:id="322" w:author="deevab" w:date="2020-06-25T16:55:00Z"/>
        </w:rPr>
      </w:pPr>
    </w:p>
    <w:p w14:paraId="00DBE2B4" w14:textId="5988BFF7" w:rsidR="000A0B03" w:rsidDel="003E25D7" w:rsidRDefault="000A0B03" w:rsidP="000A0B03">
      <w:pPr>
        <w:rPr>
          <w:del w:id="323" w:author="deevab" w:date="2020-06-25T16:55:00Z"/>
        </w:rPr>
      </w:pPr>
    </w:p>
    <w:p w14:paraId="7D673B44" w14:textId="6E39509A" w:rsidR="000A0B03" w:rsidRPr="000A0B03" w:rsidDel="003E25D7" w:rsidRDefault="000A0B03" w:rsidP="000A0B03">
      <w:pPr>
        <w:rPr>
          <w:del w:id="324" w:author="deevab" w:date="2020-06-25T16:55:00Z"/>
        </w:rPr>
      </w:pPr>
    </w:p>
    <w:p w14:paraId="069922A7" w14:textId="45C34F18" w:rsidR="000A0B03" w:rsidDel="003F09F3" w:rsidRDefault="000A0B03" w:rsidP="005E5C11">
      <w:pPr>
        <w:pStyle w:val="3"/>
        <w:ind w:left="4248" w:firstLine="708"/>
        <w:rPr>
          <w:del w:id="325" w:author="deevab" w:date="2020-06-23T18:34:00Z"/>
          <w:sz w:val="24"/>
        </w:rPr>
      </w:pPr>
    </w:p>
    <w:p w14:paraId="089A2559" w14:textId="2C885E5F" w:rsidR="005E5C11" w:rsidRDefault="005E5C11" w:rsidP="005E5C11">
      <w:pPr>
        <w:pStyle w:val="3"/>
        <w:ind w:left="4248" w:firstLine="708"/>
        <w:rPr>
          <w:sz w:val="24"/>
        </w:rPr>
      </w:pPr>
      <w:r>
        <w:rPr>
          <w:sz w:val="24"/>
        </w:rPr>
        <w:t>Приложение №1</w:t>
      </w:r>
    </w:p>
    <w:p w14:paraId="1C9769A7" w14:textId="77777777" w:rsidR="00A1541A" w:rsidRDefault="005E5C11" w:rsidP="005E5C11">
      <w:pPr>
        <w:jc w:val="right"/>
        <w:rPr>
          <w:sz w:val="24"/>
        </w:rPr>
      </w:pPr>
      <w:r>
        <w:t xml:space="preserve">к </w:t>
      </w:r>
      <w:r>
        <w:rPr>
          <w:sz w:val="24"/>
        </w:rPr>
        <w:t>постановлению</w:t>
      </w:r>
    </w:p>
    <w:p w14:paraId="77BCE67C" w14:textId="77777777" w:rsidR="005E5C11" w:rsidRDefault="005E5C11" w:rsidP="005E5C11">
      <w:pPr>
        <w:jc w:val="right"/>
        <w:rPr>
          <w:sz w:val="24"/>
        </w:rPr>
      </w:pPr>
      <w:r>
        <w:rPr>
          <w:sz w:val="24"/>
        </w:rPr>
        <w:t xml:space="preserve"> </w:t>
      </w:r>
      <w:r w:rsidR="00A1541A">
        <w:rPr>
          <w:sz w:val="24"/>
        </w:rPr>
        <w:t xml:space="preserve">территориальной </w:t>
      </w:r>
      <w:r>
        <w:rPr>
          <w:sz w:val="24"/>
        </w:rPr>
        <w:t xml:space="preserve">избирательной  </w:t>
      </w:r>
    </w:p>
    <w:p w14:paraId="24E31371" w14:textId="1385EAF5" w:rsidR="005E5C11" w:rsidRDefault="005E5C11" w:rsidP="005E5C11">
      <w:pPr>
        <w:jc w:val="right"/>
        <w:rPr>
          <w:sz w:val="24"/>
        </w:rPr>
      </w:pPr>
      <w:r>
        <w:rPr>
          <w:sz w:val="24"/>
        </w:rPr>
        <w:t xml:space="preserve">комиссии </w:t>
      </w:r>
      <w:del w:id="326" w:author="deevab" w:date="2020-06-23T17:50:00Z">
        <w:r w:rsidR="00A1541A" w:rsidDel="0057415D">
          <w:rPr>
            <w:sz w:val="24"/>
          </w:rPr>
          <w:delText>___________ района</w:delText>
        </w:r>
      </w:del>
      <w:ins w:id="327" w:author="deevab" w:date="2020-06-23T17:50:00Z">
        <w:r w:rsidR="0057415D">
          <w:rPr>
            <w:sz w:val="24"/>
          </w:rPr>
          <w:t>Правобережного округа города Липецка</w:t>
        </w:r>
      </w:ins>
    </w:p>
    <w:p w14:paraId="366D9B36" w14:textId="6E7FE225" w:rsidR="005E5C11" w:rsidRPr="00DC1676" w:rsidRDefault="00A1541A" w:rsidP="005E5C11">
      <w:pPr>
        <w:jc w:val="right"/>
        <w:rPr>
          <w:sz w:val="18"/>
          <w:szCs w:val="18"/>
        </w:rPr>
      </w:pPr>
      <w:r w:rsidRPr="00A84DDC">
        <w:rPr>
          <w:sz w:val="24"/>
          <w:szCs w:val="24"/>
        </w:rPr>
        <w:t>от «</w:t>
      </w:r>
      <w:del w:id="328" w:author="deevab" w:date="2020-06-23T17:50:00Z">
        <w:r w:rsidRPr="00A84DDC" w:rsidDel="0057415D">
          <w:rPr>
            <w:sz w:val="24"/>
            <w:szCs w:val="24"/>
          </w:rPr>
          <w:delText>__</w:delText>
        </w:r>
      </w:del>
      <w:ins w:id="329" w:author="deevab" w:date="2020-06-23T17:50:00Z">
        <w:r w:rsidR="0057415D">
          <w:rPr>
            <w:sz w:val="24"/>
            <w:szCs w:val="24"/>
          </w:rPr>
          <w:t>25</w:t>
        </w:r>
      </w:ins>
      <w:r w:rsidRPr="00A84DDC">
        <w:rPr>
          <w:sz w:val="24"/>
          <w:szCs w:val="24"/>
        </w:rPr>
        <w:t>»</w:t>
      </w:r>
      <w:del w:id="330" w:author="deevab" w:date="2020-06-23T17:50:00Z">
        <w:r w:rsidRPr="00A84DDC" w:rsidDel="0057415D">
          <w:rPr>
            <w:sz w:val="24"/>
            <w:szCs w:val="24"/>
          </w:rPr>
          <w:delText xml:space="preserve"> _______</w:delText>
        </w:r>
      </w:del>
      <w:ins w:id="331" w:author="deevab" w:date="2020-06-23T17:50:00Z">
        <w:r w:rsidR="0057415D">
          <w:rPr>
            <w:sz w:val="24"/>
            <w:szCs w:val="24"/>
          </w:rPr>
          <w:t xml:space="preserve"> июня</w:t>
        </w:r>
      </w:ins>
      <w:r w:rsidRPr="00A84DDC">
        <w:rPr>
          <w:sz w:val="24"/>
          <w:szCs w:val="24"/>
        </w:rPr>
        <w:t xml:space="preserve"> 2020 года № </w:t>
      </w:r>
      <w:del w:id="332" w:author="deevab" w:date="2020-06-23T17:51:00Z">
        <w:r w:rsidRPr="00A84DDC" w:rsidDel="0057415D">
          <w:rPr>
            <w:sz w:val="24"/>
            <w:szCs w:val="24"/>
          </w:rPr>
          <w:delText>________</w:delText>
        </w:r>
      </w:del>
      <w:ins w:id="333" w:author="deevab" w:date="2020-06-23T17:51:00Z">
        <w:r w:rsidR="0057415D">
          <w:rPr>
            <w:sz w:val="24"/>
            <w:szCs w:val="24"/>
          </w:rPr>
          <w:t>11</w:t>
        </w:r>
      </w:ins>
      <w:ins w:id="334" w:author="deevab" w:date="2020-06-25T16:55:00Z">
        <w:r w:rsidR="003E25D7">
          <w:rPr>
            <w:sz w:val="24"/>
            <w:szCs w:val="24"/>
          </w:rPr>
          <w:t>1</w:t>
        </w:r>
      </w:ins>
      <w:ins w:id="335" w:author="deevab" w:date="2020-06-23T17:51:00Z">
        <w:r w:rsidR="003E25D7">
          <w:rPr>
            <w:sz w:val="24"/>
            <w:szCs w:val="24"/>
          </w:rPr>
          <w:t>/575</w:t>
        </w:r>
      </w:ins>
    </w:p>
    <w:p w14:paraId="25E83332" w14:textId="77777777" w:rsidR="00A1541A" w:rsidRDefault="00A1541A" w:rsidP="00AE4A55">
      <w:pPr>
        <w:pStyle w:val="220"/>
      </w:pPr>
    </w:p>
    <w:p w14:paraId="0C8ACB1A" w14:textId="4DA31199" w:rsidR="00C27338" w:rsidRPr="00C27338" w:rsidRDefault="00C27338" w:rsidP="00C27338">
      <w:pPr>
        <w:jc w:val="center"/>
        <w:rPr>
          <w:ins w:id="336" w:author="Наталья Буракова" w:date="2020-06-23T14:06:00Z"/>
          <w:b/>
          <w:sz w:val="28"/>
          <w:szCs w:val="28"/>
        </w:rPr>
      </w:pPr>
      <w:ins w:id="337" w:author="Наталья Буракова" w:date="2020-06-23T14:06:00Z">
        <w:r w:rsidRPr="00C27338">
          <w:rPr>
            <w:rFonts w:eastAsia="Calibri"/>
            <w:b/>
            <w:sz w:val="28"/>
            <w:szCs w:val="28"/>
          </w:rPr>
          <w:t xml:space="preserve">Перечень и формы документов, представляемых кандидатами в территориальную избирательную комиссию </w:t>
        </w:r>
        <w:del w:id="338" w:author="deevab" w:date="2020-06-23T18:34:00Z">
          <w:r w:rsidRPr="00C27338" w:rsidDel="003F09F3">
            <w:rPr>
              <w:rFonts w:eastAsia="Calibri"/>
              <w:b/>
              <w:sz w:val="28"/>
              <w:szCs w:val="28"/>
            </w:rPr>
            <w:delText>__________ района</w:delText>
          </w:r>
        </w:del>
      </w:ins>
      <w:ins w:id="339" w:author="deevab" w:date="2020-06-23T18:34:00Z">
        <w:r w:rsidR="003F09F3">
          <w:rPr>
            <w:rFonts w:eastAsia="Calibri"/>
            <w:b/>
            <w:sz w:val="28"/>
            <w:szCs w:val="28"/>
          </w:rPr>
          <w:t>Правобережного округа города Липецка</w:t>
        </w:r>
      </w:ins>
      <w:ins w:id="340" w:author="Наталья Буракова" w:date="2020-06-23T14:06:00Z">
        <w:r w:rsidRPr="00C27338">
          <w:rPr>
            <w:rFonts w:eastAsia="Calibri"/>
            <w:b/>
            <w:sz w:val="28"/>
            <w:szCs w:val="28"/>
          </w:rPr>
          <w:t xml:space="preserve"> </w:t>
        </w:r>
        <w:r w:rsidRPr="00C27338">
          <w:rPr>
            <w:b/>
            <w:sz w:val="28"/>
            <w:szCs w:val="28"/>
          </w:rPr>
          <w:t xml:space="preserve">при проведении выборов депутатов представительных органов </w:t>
        </w:r>
      </w:ins>
    </w:p>
    <w:p w14:paraId="5800D111" w14:textId="1214B772" w:rsidR="00AE4A55" w:rsidRPr="003F09F3" w:rsidDel="003F09F3" w:rsidRDefault="00C27338">
      <w:pPr>
        <w:pStyle w:val="220"/>
        <w:rPr>
          <w:del w:id="341" w:author="deevab" w:date="2020-06-23T18:34:00Z"/>
          <w:szCs w:val="28"/>
        </w:rPr>
      </w:pPr>
      <w:ins w:id="342" w:author="Наталья Буракова" w:date="2020-06-23T14:06:00Z">
        <w:r w:rsidRPr="003F09F3">
          <w:rPr>
            <w:b w:val="0"/>
            <w:szCs w:val="28"/>
          </w:rPr>
          <w:t xml:space="preserve">сельских (и городского) поселений в </w:t>
        </w:r>
        <w:del w:id="343" w:author="deevab" w:date="2020-06-23T18:34:00Z">
          <w:r w:rsidRPr="003F09F3" w:rsidDel="003F09F3">
            <w:rPr>
              <w:b w:val="0"/>
              <w:szCs w:val="28"/>
            </w:rPr>
            <w:delText>____________ районе</w:delText>
          </w:r>
        </w:del>
      </w:ins>
      <w:del w:id="344" w:author="deevab" w:date="2020-06-23T18:34:00Z">
        <w:r w:rsidR="00AE4A55" w:rsidRPr="003F09F3" w:rsidDel="003F09F3">
          <w:rPr>
            <w:b w:val="0"/>
            <w:szCs w:val="28"/>
          </w:rPr>
          <w:delText>Перечень и формы документов,</w:delText>
        </w:r>
      </w:del>
    </w:p>
    <w:p w14:paraId="3A7198E7" w14:textId="5B0B6524" w:rsidR="005C061F" w:rsidRPr="003F09F3" w:rsidDel="003F09F3" w:rsidRDefault="00AE4A55">
      <w:pPr>
        <w:pStyle w:val="220"/>
        <w:rPr>
          <w:del w:id="345" w:author="deevab" w:date="2020-06-23T18:34:00Z"/>
          <w:szCs w:val="28"/>
        </w:rPr>
        <w:pPrChange w:id="346" w:author="deevab" w:date="2020-06-23T18:34:00Z">
          <w:pPr>
            <w:jc w:val="center"/>
          </w:pPr>
        </w:pPrChange>
      </w:pPr>
      <w:del w:id="347" w:author="deevab" w:date="2020-06-23T18:34:00Z">
        <w:r w:rsidRPr="003F09F3" w:rsidDel="003F09F3">
          <w:rPr>
            <w:b w:val="0"/>
            <w:szCs w:val="28"/>
          </w:rPr>
          <w:delText xml:space="preserve"> </w:delText>
        </w:r>
        <w:bookmarkStart w:id="348" w:name="_Hlk43805413"/>
        <w:r w:rsidRPr="003F09F3" w:rsidDel="003F09F3">
          <w:rPr>
            <w:b w:val="0"/>
            <w:szCs w:val="28"/>
          </w:rPr>
          <w:delText xml:space="preserve">представляемых в </w:delText>
        </w:r>
        <w:r w:rsidR="005C061F" w:rsidRPr="003F09F3" w:rsidDel="003F09F3">
          <w:rPr>
            <w:b w:val="0"/>
            <w:szCs w:val="28"/>
          </w:rPr>
          <w:delText xml:space="preserve">территориальную избирательную комиссию ____________ района </w:delText>
        </w:r>
        <w:r w:rsidRPr="003F09F3" w:rsidDel="003F09F3">
          <w:rPr>
            <w:b w:val="0"/>
            <w:szCs w:val="28"/>
          </w:rPr>
          <w:delText xml:space="preserve">избирательную комиссию кандидатом, выдвинутым по одномандатному (многомандатному, единому мажоритарному) избирательному округу </w:delText>
        </w:r>
        <w:r w:rsidR="005C061F" w:rsidRPr="003F09F3" w:rsidDel="003F09F3">
          <w:rPr>
            <w:b w:val="0"/>
            <w:szCs w:val="28"/>
          </w:rPr>
          <w:delText>при проведении выборов депутатов представительных органов сельских</w:delText>
        </w:r>
        <w:r w:rsidR="000A0B03" w:rsidRPr="003F09F3" w:rsidDel="003F09F3">
          <w:rPr>
            <w:b w:val="0"/>
            <w:szCs w:val="28"/>
          </w:rPr>
          <w:delText xml:space="preserve"> </w:delText>
        </w:r>
        <w:r w:rsidR="005C061F" w:rsidRPr="003F09F3" w:rsidDel="003F09F3">
          <w:rPr>
            <w:b w:val="0"/>
            <w:szCs w:val="28"/>
          </w:rPr>
          <w:delText xml:space="preserve">(и городского) поселений </w:delText>
        </w:r>
      </w:del>
    </w:p>
    <w:p w14:paraId="3303A4BE" w14:textId="5F3401AC" w:rsidR="005C061F" w:rsidRPr="003F09F3" w:rsidDel="003F09F3" w:rsidRDefault="005C061F">
      <w:pPr>
        <w:pStyle w:val="220"/>
        <w:rPr>
          <w:del w:id="349" w:author="deevab" w:date="2020-06-23T18:34:00Z"/>
          <w:szCs w:val="28"/>
        </w:rPr>
        <w:pPrChange w:id="350" w:author="deevab" w:date="2020-06-23T18:34:00Z">
          <w:pPr>
            <w:jc w:val="center"/>
          </w:pPr>
        </w:pPrChange>
      </w:pPr>
      <w:del w:id="351" w:author="deevab" w:date="2020-06-23T18:34:00Z">
        <w:r w:rsidRPr="003F09F3" w:rsidDel="003F09F3">
          <w:rPr>
            <w:b w:val="0"/>
            <w:szCs w:val="28"/>
          </w:rPr>
          <w:delText>в ____________ районе</w:delText>
        </w:r>
      </w:del>
    </w:p>
    <w:bookmarkEnd w:id="348"/>
    <w:p w14:paraId="32615317" w14:textId="69311D64" w:rsidR="00AE4A55" w:rsidRPr="003F09F3" w:rsidDel="003F09F3" w:rsidRDefault="00AE4A55">
      <w:pPr>
        <w:pStyle w:val="220"/>
        <w:rPr>
          <w:del w:id="352" w:author="deevab" w:date="2020-06-23T18:34:00Z"/>
        </w:rPr>
      </w:pPr>
    </w:p>
    <w:p w14:paraId="30CB18E8" w14:textId="68079663" w:rsidR="00AE4A55" w:rsidRPr="003F09F3" w:rsidDel="003F09F3" w:rsidRDefault="00AE4A55">
      <w:pPr>
        <w:pStyle w:val="220"/>
        <w:rPr>
          <w:del w:id="353" w:author="deevab" w:date="2020-06-23T18:34:00Z"/>
          <w:sz w:val="20"/>
        </w:rPr>
      </w:pPr>
    </w:p>
    <w:p w14:paraId="06214ACE" w14:textId="0BD6AD4E" w:rsidR="003F09F3" w:rsidRDefault="003F09F3">
      <w:pPr>
        <w:pStyle w:val="220"/>
        <w:rPr>
          <w:ins w:id="354" w:author="deevab" w:date="2020-06-23T18:34:00Z"/>
        </w:rPr>
        <w:pPrChange w:id="355" w:author="deevab" w:date="2020-06-23T18:34:00Z">
          <w:pPr>
            <w:pStyle w:val="220"/>
            <w:numPr>
              <w:numId w:val="6"/>
            </w:numPr>
            <w:ind w:left="360" w:hanging="360"/>
          </w:pPr>
        </w:pPrChange>
      </w:pPr>
      <w:ins w:id="356" w:author="deevab" w:date="2020-06-23T18:34:00Z">
        <w:r w:rsidRPr="003F09F3">
          <w:t>Правобережном</w:t>
        </w:r>
        <w:r>
          <w:t xml:space="preserve"> округе. </w:t>
        </w:r>
      </w:ins>
    </w:p>
    <w:p w14:paraId="7A874AE1" w14:textId="463F7775" w:rsidR="00AE4A55" w:rsidRDefault="00AE4A55">
      <w:pPr>
        <w:pStyle w:val="220"/>
        <w:pPrChange w:id="357" w:author="deevab" w:date="2020-06-23T18:34:00Z">
          <w:pPr>
            <w:pStyle w:val="220"/>
            <w:numPr>
              <w:numId w:val="6"/>
            </w:numPr>
            <w:ind w:left="360" w:hanging="360"/>
          </w:pPr>
        </w:pPrChange>
      </w:pPr>
      <w:r w:rsidRPr="00220FFA">
        <w:t>Документ</w:t>
      </w:r>
      <w:r w:rsidRPr="00285A07">
        <w:t>ы</w:t>
      </w:r>
      <w:r>
        <w:t xml:space="preserve">, представляемые </w:t>
      </w:r>
      <w:r w:rsidRPr="00E94100">
        <w:t>при выдвижении кандидата по одномандатному (многомандатному, единому мажоритарному) избирательному округу в порядке самовыдвижения</w:t>
      </w:r>
    </w:p>
    <w:p w14:paraId="33508855" w14:textId="77777777" w:rsidR="0024197E" w:rsidRDefault="0024197E" w:rsidP="0024197E">
      <w:pPr>
        <w:pStyle w:val="220"/>
        <w:ind w:left="360"/>
        <w:jc w:val="left"/>
      </w:pPr>
    </w:p>
    <w:p w14:paraId="338B029E" w14:textId="77777777" w:rsidR="005E5C11" w:rsidRPr="00DC1676" w:rsidRDefault="005E5C11" w:rsidP="005E5C11">
      <w:pPr>
        <w:pStyle w:val="21"/>
        <w:jc w:val="both"/>
        <w:rPr>
          <w:b w:val="0"/>
          <w:sz w:val="20"/>
        </w:rPr>
      </w:pPr>
    </w:p>
    <w:p w14:paraId="5D35BF2A" w14:textId="4A51C982" w:rsidR="000661DF" w:rsidDel="003F09F3" w:rsidRDefault="005E7FF6">
      <w:pPr>
        <w:pStyle w:val="21"/>
        <w:suppressAutoHyphens/>
        <w:spacing w:line="360" w:lineRule="auto"/>
        <w:ind w:firstLine="720"/>
        <w:jc w:val="both"/>
        <w:rPr>
          <w:del w:id="358" w:author="deevab" w:date="2020-06-23T18:35:00Z"/>
          <w:b w:val="0"/>
        </w:rPr>
      </w:pPr>
      <w:r w:rsidRPr="008F19E4">
        <w:rPr>
          <w:b w:val="0"/>
        </w:rPr>
        <w:t>В соответствии со статьями 31, 32 Закона Липецкой области «О выборах депутатов представительных органов муниципальных образований в Липецкой области» (далее – областной Закон) гражданин Российской Федерации, иностранный гражданин в порядке, предусмотренном частью 8 статьи 5 областного Закона, выдвинувший свою кандидатуру в порядке самовыдвижения по одномандатному (многомандатному, единому мажоритарному) избирательному округу в период, который начинается со дня, следующего за днем официального опубликования (публикации) решения о назначении выборов депутатов представительного органа и заканчивается через 30 дней со дня официального опубликования (публикации) указанного решения обязан представить лично</w:t>
      </w:r>
      <w:r w:rsidRPr="008F19E4">
        <w:rPr>
          <w:rStyle w:val="aa"/>
          <w:b w:val="0"/>
        </w:rPr>
        <w:footnoteReference w:id="1"/>
      </w:r>
      <w:r w:rsidRPr="008F19E4">
        <w:rPr>
          <w:b w:val="0"/>
        </w:rPr>
        <w:t xml:space="preserve"> в </w:t>
      </w:r>
      <w:r w:rsidR="005C061F">
        <w:rPr>
          <w:b w:val="0"/>
        </w:rPr>
        <w:t xml:space="preserve">территориальную </w:t>
      </w:r>
      <w:r w:rsidRPr="008F19E4">
        <w:rPr>
          <w:b w:val="0"/>
        </w:rPr>
        <w:t>избирательную комиссию</w:t>
      </w:r>
      <w:r w:rsidR="005C061F">
        <w:rPr>
          <w:b w:val="0"/>
        </w:rPr>
        <w:t xml:space="preserve"> </w:t>
      </w:r>
      <w:del w:id="359" w:author="deevab" w:date="2020-06-23T18:35:00Z">
        <w:r w:rsidR="005C061F" w:rsidDel="003F09F3">
          <w:rPr>
            <w:b w:val="0"/>
          </w:rPr>
          <w:delText xml:space="preserve">____________ </w:delText>
        </w:r>
      </w:del>
    </w:p>
    <w:p w14:paraId="76F023CA" w14:textId="74404079" w:rsidR="005E7FF6" w:rsidRDefault="005C061F">
      <w:pPr>
        <w:pStyle w:val="21"/>
        <w:suppressAutoHyphens/>
        <w:spacing w:line="360" w:lineRule="auto"/>
        <w:ind w:firstLine="720"/>
        <w:jc w:val="both"/>
        <w:pPrChange w:id="360" w:author="deevab" w:date="2020-06-23T18:35:00Z">
          <w:pPr>
            <w:pStyle w:val="21"/>
            <w:suppressAutoHyphens/>
            <w:spacing w:line="360" w:lineRule="auto"/>
            <w:jc w:val="both"/>
          </w:pPr>
        </w:pPrChange>
      </w:pPr>
      <w:del w:id="361" w:author="deevab" w:date="2020-06-23T18:35:00Z">
        <w:r w:rsidDel="003F09F3">
          <w:rPr>
            <w:b w:val="0"/>
          </w:rPr>
          <w:delText xml:space="preserve">района </w:delText>
        </w:r>
      </w:del>
      <w:ins w:id="362" w:author="deevab" w:date="2020-06-23T18:35:00Z">
        <w:r w:rsidR="003F09F3">
          <w:rPr>
            <w:b w:val="0"/>
          </w:rPr>
          <w:t xml:space="preserve">Правобережного округа города Липецка </w:t>
        </w:r>
      </w:ins>
      <w:r w:rsidRPr="005C061F">
        <w:rPr>
          <w:b w:val="0"/>
          <w:bCs/>
          <w:szCs w:val="28"/>
        </w:rPr>
        <w:t>(далее – территориальная избирательная комиссия)</w:t>
      </w:r>
      <w:r w:rsidR="005E7FF6" w:rsidRPr="008F19E4">
        <w:rPr>
          <w:rStyle w:val="aa"/>
          <w:b w:val="0"/>
        </w:rPr>
        <w:footnoteReference w:id="2"/>
      </w:r>
      <w:r w:rsidR="008F19E4" w:rsidRPr="008F19E4">
        <w:rPr>
          <w:b w:val="0"/>
        </w:rPr>
        <w:t>,</w:t>
      </w:r>
      <w:r w:rsidR="008F19E4" w:rsidRPr="008F19E4">
        <w:t xml:space="preserve"> </w:t>
      </w:r>
      <w:r w:rsidR="008F19E4" w:rsidRPr="003D04B9">
        <w:t>следующие докум</w:t>
      </w:r>
      <w:r w:rsidR="008F19E4">
        <w:t>енты</w:t>
      </w:r>
      <w:r>
        <w:rPr>
          <w:rStyle w:val="aa"/>
        </w:rPr>
        <w:footnoteReference w:id="3"/>
      </w:r>
      <w:r w:rsidR="008F19E4">
        <w:t>:</w:t>
      </w:r>
    </w:p>
    <w:p w14:paraId="2C0C3FD0" w14:textId="77777777" w:rsidR="005E5C11" w:rsidRDefault="005E5C11" w:rsidP="005E5C11">
      <w:pPr>
        <w:pStyle w:val="21"/>
        <w:tabs>
          <w:tab w:val="left" w:pos="851"/>
        </w:tabs>
        <w:suppressAutoHyphens/>
        <w:spacing w:line="360" w:lineRule="auto"/>
        <w:ind w:hanging="49"/>
        <w:jc w:val="both"/>
      </w:pPr>
      <w:r>
        <w:rPr>
          <w:b w:val="0"/>
        </w:rPr>
        <w:lastRenderedPageBreak/>
        <w:tab/>
      </w:r>
      <w:r>
        <w:rPr>
          <w:b w:val="0"/>
        </w:rPr>
        <w:tab/>
      </w:r>
      <w:r w:rsidRPr="000D722B">
        <w:rPr>
          <w:b w:val="0"/>
        </w:rPr>
        <w:t>1.</w:t>
      </w:r>
      <w:r>
        <w:rPr>
          <w:b w:val="0"/>
        </w:rPr>
        <w:t>1.</w:t>
      </w:r>
      <w:r w:rsidRPr="000D722B">
        <w:rPr>
          <w:b w:val="0"/>
        </w:rPr>
        <w:tab/>
      </w:r>
      <w:r w:rsidR="00400E4A">
        <w:rPr>
          <w:b w:val="0"/>
        </w:rPr>
        <w:t>Письменное з</w:t>
      </w:r>
      <w:r>
        <w:rPr>
          <w:b w:val="0"/>
        </w:rPr>
        <w:t xml:space="preserve">аявление кандидата о согласии баллотироваться по </w:t>
      </w:r>
      <w:r w:rsidR="003D04B9">
        <w:rPr>
          <w:b w:val="0"/>
        </w:rPr>
        <w:t xml:space="preserve">соответствующему </w:t>
      </w:r>
      <w:r>
        <w:rPr>
          <w:b w:val="0"/>
        </w:rPr>
        <w:t xml:space="preserve">избирательному округу с обязательством в случае его избрания прекратить деятельность, несовместимую со статусом депутата </w:t>
      </w:r>
      <w:r w:rsidR="003D04B9" w:rsidRPr="003D04B9">
        <w:rPr>
          <w:b w:val="0"/>
        </w:rPr>
        <w:t>представительного органа муниципального образования</w:t>
      </w:r>
      <w:r w:rsidR="003D04B9">
        <w:t xml:space="preserve"> </w:t>
      </w:r>
      <w:r w:rsidRPr="001D2CAE">
        <w:rPr>
          <w:b w:val="0"/>
        </w:rPr>
        <w:t>(часть</w:t>
      </w:r>
      <w:r>
        <w:rPr>
          <w:b w:val="0"/>
        </w:rPr>
        <w:t xml:space="preserve"> </w:t>
      </w:r>
      <w:r w:rsidR="003D04B9">
        <w:rPr>
          <w:b w:val="0"/>
        </w:rPr>
        <w:t>2</w:t>
      </w:r>
      <w:r w:rsidRPr="001D2CAE">
        <w:rPr>
          <w:b w:val="0"/>
        </w:rPr>
        <w:t xml:space="preserve"> статьи </w:t>
      </w:r>
      <w:r w:rsidR="003D04B9">
        <w:rPr>
          <w:b w:val="0"/>
        </w:rPr>
        <w:t>3</w:t>
      </w:r>
      <w:r w:rsidRPr="001D2CAE">
        <w:rPr>
          <w:b w:val="0"/>
        </w:rPr>
        <w:t xml:space="preserve">2  областного Закона) </w:t>
      </w:r>
      <w:r w:rsidRPr="005C2986">
        <w:t>(приложение №2).</w:t>
      </w:r>
    </w:p>
    <w:p w14:paraId="6CF8EA0C" w14:textId="77777777" w:rsidR="0024197E" w:rsidRPr="00E94100" w:rsidRDefault="0024197E" w:rsidP="0024197E">
      <w:pPr>
        <w:pStyle w:val="220"/>
        <w:ind w:firstLine="720"/>
        <w:jc w:val="both"/>
        <w:rPr>
          <w:b w:val="0"/>
          <w:sz w:val="24"/>
          <w:szCs w:val="24"/>
        </w:rPr>
      </w:pPr>
      <w:r w:rsidRPr="00E94100">
        <w:rPr>
          <w:b w:val="0"/>
          <w:i/>
          <w:sz w:val="24"/>
          <w:szCs w:val="24"/>
        </w:rPr>
        <w:t>Примечание</w:t>
      </w:r>
      <w:r>
        <w:rPr>
          <w:b w:val="0"/>
          <w:sz w:val="24"/>
          <w:szCs w:val="24"/>
        </w:rPr>
        <w:t xml:space="preserve">: </w:t>
      </w:r>
      <w:r w:rsidRPr="00E94100">
        <w:rPr>
          <w:b w:val="0"/>
          <w:sz w:val="24"/>
          <w:szCs w:val="24"/>
        </w:rPr>
        <w:t>Заявление о самовыдвижении кандидата и прилагаемые к нему документы принимаются избирательной комиссией при предъявлении паспорта кандидата или документа, заменяющего паспорт гражданина, (в отношении граждан иностранных государств, участвующих в выборах в соответствии с частью 8 статьи 5 областного Закона, - паспорта или иного документа, удостоверяющего личность и гражданство кандидата, выданного уполномоченным органом соответствующего иностранного государства, а также вида на жительство), а если заявление представляется иным лицом – при предъявлении нотариально удостоверенных копи</w:t>
      </w:r>
      <w:r>
        <w:rPr>
          <w:b w:val="0"/>
          <w:sz w:val="24"/>
          <w:szCs w:val="24"/>
        </w:rPr>
        <w:t xml:space="preserve">й </w:t>
      </w:r>
      <w:r w:rsidRPr="00E94100">
        <w:rPr>
          <w:b w:val="0"/>
          <w:sz w:val="24"/>
          <w:szCs w:val="24"/>
        </w:rPr>
        <w:t xml:space="preserve"> указанных </w:t>
      </w:r>
      <w:r>
        <w:rPr>
          <w:b w:val="0"/>
          <w:sz w:val="24"/>
          <w:szCs w:val="24"/>
        </w:rPr>
        <w:t xml:space="preserve"> ниже </w:t>
      </w:r>
      <w:r w:rsidRPr="00E94100">
        <w:rPr>
          <w:b w:val="0"/>
          <w:sz w:val="24"/>
          <w:szCs w:val="24"/>
        </w:rPr>
        <w:t>документов</w:t>
      </w:r>
      <w:r>
        <w:rPr>
          <w:b w:val="0"/>
          <w:sz w:val="24"/>
          <w:szCs w:val="24"/>
        </w:rPr>
        <w:t xml:space="preserve"> (часть 4 статьи 32 областного Закона)</w:t>
      </w:r>
      <w:r w:rsidRPr="00E94100">
        <w:rPr>
          <w:b w:val="0"/>
          <w:sz w:val="24"/>
          <w:szCs w:val="24"/>
        </w:rPr>
        <w:t>.</w:t>
      </w:r>
    </w:p>
    <w:p w14:paraId="2437C63F" w14:textId="77777777" w:rsidR="0024197E" w:rsidRDefault="0024197E" w:rsidP="005E5C11">
      <w:pPr>
        <w:pStyle w:val="21"/>
        <w:tabs>
          <w:tab w:val="left" w:pos="851"/>
        </w:tabs>
        <w:suppressAutoHyphens/>
        <w:spacing w:line="360" w:lineRule="auto"/>
        <w:ind w:hanging="49"/>
        <w:jc w:val="both"/>
        <w:rPr>
          <w:b w:val="0"/>
        </w:rPr>
      </w:pPr>
    </w:p>
    <w:p w14:paraId="0ABD2A58" w14:textId="77777777" w:rsidR="005E5C11" w:rsidRPr="00AD729B" w:rsidRDefault="005E5C11" w:rsidP="005E5C11">
      <w:pPr>
        <w:pStyle w:val="21"/>
        <w:tabs>
          <w:tab w:val="left" w:pos="851"/>
        </w:tabs>
        <w:spacing w:line="360" w:lineRule="auto"/>
        <w:ind w:hanging="49"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  <w:t>1.2.</w:t>
      </w:r>
      <w:r w:rsidRPr="00AD729B">
        <w:t xml:space="preserve"> </w:t>
      </w:r>
      <w:r w:rsidR="00C117F8">
        <w:rPr>
          <w:b w:val="0"/>
        </w:rPr>
        <w:t>Заверенная кандидатом к</w:t>
      </w:r>
      <w:r w:rsidR="004D3ACD" w:rsidRPr="004D3ACD">
        <w:rPr>
          <w:b w:val="0"/>
        </w:rPr>
        <w:t xml:space="preserve">опия паспорта (отдельных страниц паспорта, определенных Центральной избирательной комиссией Российской Федерации) или документа, заменяющего паспорт гражданина </w:t>
      </w:r>
      <w:r w:rsidR="006432BC" w:rsidRPr="00A70855">
        <w:rPr>
          <w:b w:val="0"/>
        </w:rPr>
        <w:t xml:space="preserve">(в отношении граждан иностранных государств, участвующих в выборах в соответствии с </w:t>
      </w:r>
      <w:r w:rsidR="00C71005">
        <w:fldChar w:fldCharType="begin"/>
      </w:r>
      <w:r w:rsidR="00C71005">
        <w:instrText xml:space="preserve"> HYPERLINK \l "P79" </w:instrText>
      </w:r>
      <w:r w:rsidR="00C71005">
        <w:fldChar w:fldCharType="separate"/>
      </w:r>
      <w:r w:rsidR="006432BC" w:rsidRPr="00A70855">
        <w:rPr>
          <w:b w:val="0"/>
        </w:rPr>
        <w:t>частью 8 статьи 5</w:t>
      </w:r>
      <w:r w:rsidR="00C71005">
        <w:rPr>
          <w:b w:val="0"/>
        </w:rPr>
        <w:fldChar w:fldCharType="end"/>
      </w:r>
      <w:r w:rsidR="006432BC" w:rsidRPr="00A70855">
        <w:rPr>
          <w:b w:val="0"/>
        </w:rPr>
        <w:t xml:space="preserve"> областного Закона, - паспорта или иного документа, удостоверяющего личность и гражданство кандидата, выданного уполномоченным органом соответствующего иностранного государства, а также вида на жительство</w:t>
      </w:r>
      <w:r w:rsidR="00C117F8" w:rsidRPr="00A70855">
        <w:rPr>
          <w:b w:val="0"/>
        </w:rPr>
        <w:t>)</w:t>
      </w:r>
      <w:r w:rsidR="00A70855" w:rsidRPr="00A70855">
        <w:rPr>
          <w:b w:val="0"/>
        </w:rPr>
        <w:t xml:space="preserve">     </w:t>
      </w:r>
      <w:r>
        <w:rPr>
          <w:b w:val="0"/>
        </w:rPr>
        <w:t>(</w:t>
      </w:r>
      <w:r w:rsidR="004D3ACD">
        <w:rPr>
          <w:b w:val="0"/>
        </w:rPr>
        <w:t>пункт 1 части</w:t>
      </w:r>
      <w:r>
        <w:rPr>
          <w:b w:val="0"/>
        </w:rPr>
        <w:t xml:space="preserve"> </w:t>
      </w:r>
      <w:r w:rsidR="004D3ACD">
        <w:rPr>
          <w:b w:val="0"/>
        </w:rPr>
        <w:t>2.1</w:t>
      </w:r>
      <w:r w:rsidR="006432BC">
        <w:rPr>
          <w:b w:val="0"/>
        </w:rPr>
        <w:t xml:space="preserve"> </w:t>
      </w:r>
      <w:r>
        <w:rPr>
          <w:b w:val="0"/>
        </w:rPr>
        <w:t xml:space="preserve"> статьи </w:t>
      </w:r>
      <w:r w:rsidR="006432BC">
        <w:rPr>
          <w:b w:val="0"/>
        </w:rPr>
        <w:t>32</w:t>
      </w:r>
      <w:r>
        <w:rPr>
          <w:b w:val="0"/>
        </w:rPr>
        <w:t xml:space="preserve"> областного Закона).</w:t>
      </w:r>
    </w:p>
    <w:p w14:paraId="160E2213" w14:textId="77777777" w:rsidR="005E5C11" w:rsidRDefault="005E5C11" w:rsidP="005E5C11">
      <w:pPr>
        <w:pStyle w:val="21"/>
        <w:tabs>
          <w:tab w:val="left" w:pos="851"/>
        </w:tabs>
        <w:spacing w:line="360" w:lineRule="auto"/>
        <w:ind w:hanging="49"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  <w:t xml:space="preserve">1.3. </w:t>
      </w:r>
      <w:r w:rsidR="00D15257">
        <w:rPr>
          <w:b w:val="0"/>
        </w:rPr>
        <w:t>Заверенные кандидатом к</w:t>
      </w:r>
      <w:r>
        <w:rPr>
          <w:b w:val="0"/>
        </w:rPr>
        <w:t xml:space="preserve">опии документов о профессиональном образовании кандидата, подтверждающие сведения, указанные в заявлении о согласии баллотироваться </w:t>
      </w:r>
      <w:r w:rsidR="004D3ACD">
        <w:rPr>
          <w:b w:val="0"/>
        </w:rPr>
        <w:t xml:space="preserve">(пункт </w:t>
      </w:r>
      <w:r w:rsidR="005F6644">
        <w:rPr>
          <w:b w:val="0"/>
        </w:rPr>
        <w:t>2</w:t>
      </w:r>
      <w:r w:rsidR="004D3ACD">
        <w:rPr>
          <w:b w:val="0"/>
        </w:rPr>
        <w:t xml:space="preserve"> части 2.1 статьи 29 областного Закона)</w:t>
      </w:r>
      <w:r>
        <w:rPr>
          <w:b w:val="0"/>
        </w:rPr>
        <w:t>.</w:t>
      </w:r>
    </w:p>
    <w:p w14:paraId="373DFDE8" w14:textId="77777777" w:rsidR="005E5C11" w:rsidRPr="00AD729B" w:rsidRDefault="005E5C11" w:rsidP="005E5C11">
      <w:pPr>
        <w:pStyle w:val="21"/>
        <w:tabs>
          <w:tab w:val="left" w:pos="851"/>
        </w:tabs>
        <w:spacing w:line="360" w:lineRule="auto"/>
        <w:ind w:hanging="49"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  <w:t xml:space="preserve">1.4. </w:t>
      </w:r>
      <w:r w:rsidR="00D15257">
        <w:rPr>
          <w:b w:val="0"/>
        </w:rPr>
        <w:t>Заверенные кандидатом к</w:t>
      </w:r>
      <w:r w:rsidRPr="00AD729B">
        <w:rPr>
          <w:b w:val="0"/>
        </w:rPr>
        <w:t>опия трудовой книжки, выписки из трудовой книжки, справки с основного места работы или иного документа, подтверждающего указанные в заявлении кандидата о согласии баллотироваться сведения об основном месте работы или службы, о занимаемой должности</w:t>
      </w:r>
      <w:r w:rsidRPr="00AD729B">
        <w:rPr>
          <w:rStyle w:val="aa"/>
          <w:b w:val="0"/>
        </w:rPr>
        <w:footnoteReference w:id="4"/>
      </w:r>
      <w:r w:rsidRPr="00AD729B">
        <w:rPr>
          <w:b w:val="0"/>
        </w:rPr>
        <w:t xml:space="preserve">, а при отсутствии основного места работы или службы – копии документов, подтверждающих сведения о роде занятий, то есть о деятельности кандидата, </w:t>
      </w:r>
      <w:r w:rsidRPr="00AD729B">
        <w:rPr>
          <w:b w:val="0"/>
        </w:rPr>
        <w:lastRenderedPageBreak/>
        <w:t>приносящей ему доход, или о статусе неработающего кандидата (пенсионер, безработный, учащийся (с указанием наименования организации, осуществляющей образовательную деятельность). В случае указания кандидатом в заявлении о согласии баллотироваться рода занятий «домохозяйка» («домохозяин»), «временно неработающий» представление документов, подтверждающих указанный статус, не требуется</w:t>
      </w:r>
      <w:r>
        <w:rPr>
          <w:b w:val="0"/>
        </w:rPr>
        <w:t xml:space="preserve"> </w:t>
      </w:r>
      <w:r w:rsidR="005F6644">
        <w:rPr>
          <w:b w:val="0"/>
        </w:rPr>
        <w:t xml:space="preserve">(пункт 2 части 2.1 статьи </w:t>
      </w:r>
      <w:r w:rsidR="003F7F0C">
        <w:rPr>
          <w:b w:val="0"/>
        </w:rPr>
        <w:t>32</w:t>
      </w:r>
      <w:r w:rsidR="005F6644">
        <w:rPr>
          <w:b w:val="0"/>
        </w:rPr>
        <w:t xml:space="preserve"> областного Закона)</w:t>
      </w:r>
      <w:r>
        <w:rPr>
          <w:b w:val="0"/>
        </w:rPr>
        <w:t>.</w:t>
      </w:r>
      <w:r w:rsidR="005F6644">
        <w:rPr>
          <w:b w:val="0"/>
        </w:rPr>
        <w:t xml:space="preserve"> </w:t>
      </w:r>
    </w:p>
    <w:p w14:paraId="6042804D" w14:textId="37078A97" w:rsidR="005E5C11" w:rsidRDefault="005E5C11" w:rsidP="005E5C11">
      <w:pPr>
        <w:pStyle w:val="24"/>
        <w:suppressAutoHyphens/>
        <w:autoSpaceDE w:val="0"/>
        <w:autoSpaceDN w:val="0"/>
        <w:spacing w:after="0" w:line="360" w:lineRule="auto"/>
        <w:ind w:firstLine="720"/>
        <w:jc w:val="both"/>
        <w:rPr>
          <w:sz w:val="28"/>
          <w:szCs w:val="28"/>
        </w:rPr>
      </w:pPr>
      <w:r w:rsidRPr="003050BE">
        <w:rPr>
          <w:sz w:val="28"/>
          <w:szCs w:val="28"/>
        </w:rPr>
        <w:t>1.5.</w:t>
      </w:r>
      <w:r>
        <w:rPr>
          <w:b/>
        </w:rPr>
        <w:t xml:space="preserve"> </w:t>
      </w:r>
      <w:r w:rsidR="005C061F">
        <w:rPr>
          <w:sz w:val="28"/>
          <w:szCs w:val="28"/>
        </w:rPr>
        <w:t>Д</w:t>
      </w:r>
      <w:r w:rsidRPr="00C1648E">
        <w:rPr>
          <w:sz w:val="28"/>
          <w:szCs w:val="28"/>
        </w:rPr>
        <w:t xml:space="preserve">окумент об осуществлении кандидатом полномочий депутата законодательного (представительного) органа государственной власти, представительного органа муниципального образования на непостоянной основе, </w:t>
      </w:r>
      <w:r>
        <w:rPr>
          <w:sz w:val="28"/>
          <w:szCs w:val="28"/>
        </w:rPr>
        <w:t xml:space="preserve">с указанием наименования соответствующего представительного органа </w:t>
      </w:r>
      <w:r w:rsidR="009B0328" w:rsidRPr="009B0328">
        <w:rPr>
          <w:sz w:val="28"/>
          <w:szCs w:val="28"/>
        </w:rPr>
        <w:t xml:space="preserve">(пункт 2 части 2.1 статьи </w:t>
      </w:r>
      <w:r w:rsidR="003F7F0C">
        <w:rPr>
          <w:sz w:val="28"/>
          <w:szCs w:val="28"/>
        </w:rPr>
        <w:t>32</w:t>
      </w:r>
      <w:r w:rsidR="009B0328" w:rsidRPr="009B0328">
        <w:rPr>
          <w:sz w:val="28"/>
          <w:szCs w:val="28"/>
        </w:rPr>
        <w:t xml:space="preserve"> областного Закона)</w:t>
      </w:r>
      <w:r w:rsidRPr="00C1648E">
        <w:rPr>
          <w:rStyle w:val="aa"/>
          <w:sz w:val="28"/>
          <w:szCs w:val="28"/>
        </w:rPr>
        <w:footnoteReference w:id="5"/>
      </w:r>
      <w:r w:rsidRPr="00C1648E">
        <w:rPr>
          <w:sz w:val="28"/>
          <w:szCs w:val="28"/>
        </w:rPr>
        <w:t>.</w:t>
      </w:r>
    </w:p>
    <w:p w14:paraId="7240EDB3" w14:textId="07B55C19" w:rsidR="005E5C11" w:rsidRDefault="005E5C11" w:rsidP="005E5C11">
      <w:pPr>
        <w:pStyle w:val="24"/>
        <w:suppressAutoHyphens/>
        <w:autoSpaceDE w:val="0"/>
        <w:autoSpaceDN w:val="0"/>
        <w:spacing w:after="0" w:line="360" w:lineRule="auto"/>
        <w:ind w:firstLine="720"/>
        <w:jc w:val="both"/>
        <w:rPr>
          <w:sz w:val="28"/>
          <w:szCs w:val="28"/>
        </w:rPr>
      </w:pPr>
      <w:r w:rsidRPr="003050BE">
        <w:rPr>
          <w:sz w:val="28"/>
          <w:szCs w:val="28"/>
        </w:rPr>
        <w:t>1.6.</w:t>
      </w:r>
      <w:r w:rsidR="00BB7F78">
        <w:rPr>
          <w:sz w:val="28"/>
          <w:szCs w:val="28"/>
        </w:rPr>
        <w:t xml:space="preserve"> </w:t>
      </w:r>
      <w:r w:rsidR="005C061F">
        <w:rPr>
          <w:sz w:val="28"/>
          <w:szCs w:val="28"/>
        </w:rPr>
        <w:t>Д</w:t>
      </w:r>
      <w:r w:rsidRPr="0024305C">
        <w:rPr>
          <w:sz w:val="28"/>
          <w:szCs w:val="28"/>
        </w:rPr>
        <w:t>окумент, подтверждающ</w:t>
      </w:r>
      <w:r w:rsidR="005C061F">
        <w:rPr>
          <w:sz w:val="28"/>
          <w:szCs w:val="28"/>
        </w:rPr>
        <w:t>ий</w:t>
      </w:r>
      <w:r w:rsidRPr="0024305C">
        <w:rPr>
          <w:sz w:val="28"/>
          <w:szCs w:val="28"/>
        </w:rPr>
        <w:t xml:space="preserve"> принадлежность кандидата, выдвинутого в порядке самовыдвижения, к политической партии либо не более чем к одному общественному объединению, статус кандидата в указанной политической партии, указанном общественном объединении</w:t>
      </w:r>
      <w:r w:rsidRPr="0024305C">
        <w:rPr>
          <w:rStyle w:val="aa"/>
          <w:sz w:val="28"/>
          <w:szCs w:val="28"/>
        </w:rPr>
        <w:footnoteReference w:id="6"/>
      </w:r>
      <w:r>
        <w:rPr>
          <w:sz w:val="28"/>
          <w:szCs w:val="28"/>
        </w:rPr>
        <w:t xml:space="preserve"> (часть </w:t>
      </w:r>
      <w:r w:rsidR="003F7F0C">
        <w:rPr>
          <w:sz w:val="28"/>
          <w:szCs w:val="28"/>
        </w:rPr>
        <w:t>2</w:t>
      </w:r>
      <w:r>
        <w:rPr>
          <w:sz w:val="28"/>
          <w:szCs w:val="28"/>
        </w:rPr>
        <w:t xml:space="preserve"> статьи </w:t>
      </w:r>
      <w:r w:rsidR="003F7F0C">
        <w:rPr>
          <w:sz w:val="28"/>
          <w:szCs w:val="28"/>
        </w:rPr>
        <w:t>32</w:t>
      </w:r>
      <w:r>
        <w:rPr>
          <w:sz w:val="28"/>
          <w:szCs w:val="28"/>
        </w:rPr>
        <w:t xml:space="preserve"> областного Закона) </w:t>
      </w:r>
      <w:r w:rsidRPr="005C2986">
        <w:rPr>
          <w:b/>
          <w:color w:val="000000"/>
          <w:sz w:val="28"/>
          <w:szCs w:val="28"/>
        </w:rPr>
        <w:t xml:space="preserve">(приложение № </w:t>
      </w:r>
      <w:r w:rsidR="00CA0F00">
        <w:rPr>
          <w:b/>
          <w:color w:val="000000"/>
          <w:sz w:val="28"/>
          <w:szCs w:val="28"/>
        </w:rPr>
        <w:t>5</w:t>
      </w:r>
      <w:r w:rsidRPr="005C2986">
        <w:rPr>
          <w:b/>
          <w:color w:val="000000"/>
          <w:sz w:val="28"/>
          <w:szCs w:val="28"/>
        </w:rPr>
        <w:t>).</w:t>
      </w:r>
    </w:p>
    <w:p w14:paraId="3FEBE32A" w14:textId="77777777" w:rsidR="005E5C11" w:rsidRPr="0024305C" w:rsidRDefault="005E5C11" w:rsidP="005E5C11">
      <w:pPr>
        <w:pStyle w:val="21"/>
        <w:tabs>
          <w:tab w:val="left" w:pos="851"/>
        </w:tabs>
        <w:spacing w:line="360" w:lineRule="auto"/>
        <w:ind w:hanging="49"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  <w:t xml:space="preserve">1.7. </w:t>
      </w:r>
      <w:r w:rsidRPr="0024305C">
        <w:rPr>
          <w:b w:val="0"/>
          <w:szCs w:val="28"/>
        </w:rPr>
        <w:t>Если кандидат</w:t>
      </w:r>
      <w:r w:rsidRPr="0024305C">
        <w:rPr>
          <w:b w:val="0"/>
        </w:rPr>
        <w:t xml:space="preserve"> </w:t>
      </w:r>
      <w:r w:rsidRPr="0024305C">
        <w:rPr>
          <w:b w:val="0"/>
          <w:szCs w:val="28"/>
        </w:rPr>
        <w:t>менял фамилию, или имя, или отчество, то копию соответствующего документа (соответствующих документов)</w:t>
      </w:r>
      <w:r w:rsidR="00BB7F78">
        <w:rPr>
          <w:b w:val="0"/>
          <w:szCs w:val="28"/>
        </w:rPr>
        <w:t>,</w:t>
      </w:r>
      <w:r w:rsidR="00BB7F78" w:rsidRPr="00BB7F78">
        <w:rPr>
          <w:szCs w:val="28"/>
        </w:rPr>
        <w:t xml:space="preserve"> </w:t>
      </w:r>
      <w:r w:rsidR="00BB7F78" w:rsidRPr="00BB7F78">
        <w:rPr>
          <w:b w:val="0"/>
          <w:szCs w:val="28"/>
        </w:rPr>
        <w:t>заверенных кандидатом,</w:t>
      </w:r>
      <w:r w:rsidRPr="0024305C">
        <w:rPr>
          <w:b w:val="0"/>
          <w:szCs w:val="28"/>
        </w:rPr>
        <w:t xml:space="preserve"> о смене фамилии, или имени, или отчества кандидата (пункт </w:t>
      </w:r>
      <w:r w:rsidR="00FA5905">
        <w:rPr>
          <w:b w:val="0"/>
          <w:szCs w:val="28"/>
        </w:rPr>
        <w:t>3</w:t>
      </w:r>
      <w:r w:rsidRPr="0024305C">
        <w:rPr>
          <w:b w:val="0"/>
          <w:szCs w:val="28"/>
        </w:rPr>
        <w:t xml:space="preserve"> части </w:t>
      </w:r>
      <w:r w:rsidR="00FA5905">
        <w:rPr>
          <w:b w:val="0"/>
          <w:szCs w:val="28"/>
        </w:rPr>
        <w:t>2.1</w:t>
      </w:r>
      <w:r w:rsidRPr="0024305C">
        <w:rPr>
          <w:b w:val="0"/>
          <w:szCs w:val="28"/>
        </w:rPr>
        <w:t xml:space="preserve"> статьи </w:t>
      </w:r>
      <w:r w:rsidR="00FA5905">
        <w:rPr>
          <w:b w:val="0"/>
          <w:szCs w:val="28"/>
        </w:rPr>
        <w:t>32</w:t>
      </w:r>
      <w:r w:rsidRPr="0024305C">
        <w:rPr>
          <w:b w:val="0"/>
          <w:szCs w:val="28"/>
        </w:rPr>
        <w:t xml:space="preserve"> областного Закона).</w:t>
      </w:r>
    </w:p>
    <w:p w14:paraId="577694E7" w14:textId="6A0ADAB9" w:rsidR="005E5C11" w:rsidRDefault="005E5C11" w:rsidP="005E5C11">
      <w:pPr>
        <w:pStyle w:val="21"/>
        <w:tabs>
          <w:tab w:val="left" w:pos="851"/>
        </w:tabs>
        <w:spacing w:line="360" w:lineRule="auto"/>
        <w:ind w:hanging="49"/>
        <w:jc w:val="both"/>
      </w:pPr>
      <w:r>
        <w:rPr>
          <w:b w:val="0"/>
        </w:rPr>
        <w:tab/>
      </w:r>
      <w:r>
        <w:rPr>
          <w:b w:val="0"/>
        </w:rPr>
        <w:tab/>
        <w:t xml:space="preserve">1.8. Сведения о размере и об источниках доходов кандидата, а также об имуществе, принадлежащем кандидату на праве собственности (в том числе совместной собственности), о вкладах в банках, ценных бумагах в печатном виде </w:t>
      </w:r>
      <w:r>
        <w:rPr>
          <w:b w:val="0"/>
        </w:rPr>
        <w:lastRenderedPageBreak/>
        <w:t>на бумажном носителе и в машиночитаемом виде</w:t>
      </w:r>
      <w:r w:rsidR="005C061F">
        <w:rPr>
          <w:rStyle w:val="aa"/>
          <w:b w:val="0"/>
        </w:rPr>
        <w:footnoteReference w:id="7"/>
      </w:r>
      <w:r>
        <w:rPr>
          <w:b w:val="0"/>
        </w:rPr>
        <w:t xml:space="preserve"> по форме согласно приложению 1 к Федеральному закону «Об основных гарантиях избирательных прав и права на участие в референдуме граждан Российской Федерации» </w:t>
      </w:r>
      <w:r w:rsidRPr="001D2CAE">
        <w:rPr>
          <w:b w:val="0"/>
        </w:rPr>
        <w:t>(част</w:t>
      </w:r>
      <w:r w:rsidR="003F0057">
        <w:rPr>
          <w:b w:val="0"/>
        </w:rPr>
        <w:t>ь</w:t>
      </w:r>
      <w:r w:rsidRPr="001D2CAE">
        <w:rPr>
          <w:b w:val="0"/>
        </w:rPr>
        <w:t xml:space="preserve"> </w:t>
      </w:r>
      <w:r w:rsidR="003F0057">
        <w:rPr>
          <w:b w:val="0"/>
        </w:rPr>
        <w:t xml:space="preserve">2 </w:t>
      </w:r>
      <w:r w:rsidRPr="001D2CAE">
        <w:rPr>
          <w:b w:val="0"/>
        </w:rPr>
        <w:t xml:space="preserve">статьи </w:t>
      </w:r>
      <w:r w:rsidR="003F0057">
        <w:rPr>
          <w:b w:val="0"/>
        </w:rPr>
        <w:t>32</w:t>
      </w:r>
      <w:r w:rsidRPr="001D2CAE">
        <w:rPr>
          <w:b w:val="0"/>
        </w:rPr>
        <w:t xml:space="preserve"> областного Закона</w:t>
      </w:r>
      <w:r>
        <w:rPr>
          <w:b w:val="0"/>
        </w:rPr>
        <w:t xml:space="preserve"> №</w:t>
      </w:r>
      <w:r w:rsidR="003F0057">
        <w:rPr>
          <w:b w:val="0"/>
        </w:rPr>
        <w:t>60</w:t>
      </w:r>
      <w:r>
        <w:rPr>
          <w:b w:val="0"/>
        </w:rPr>
        <w:t>-ОЗ</w:t>
      </w:r>
      <w:r w:rsidRPr="001D2CAE">
        <w:rPr>
          <w:b w:val="0"/>
        </w:rPr>
        <w:t xml:space="preserve">) </w:t>
      </w:r>
      <w:r w:rsidRPr="005C2986">
        <w:t>(приложения №</w:t>
      </w:r>
      <w:r w:rsidR="00461748">
        <w:t>№</w:t>
      </w:r>
      <w:r>
        <w:t xml:space="preserve"> 3,</w:t>
      </w:r>
      <w:r w:rsidR="00461748">
        <w:t xml:space="preserve"> </w:t>
      </w:r>
      <w:r w:rsidRPr="005C2986">
        <w:t>4).</w:t>
      </w:r>
    </w:p>
    <w:p w14:paraId="7B3B492A" w14:textId="77777777" w:rsidR="00B5623D" w:rsidRDefault="00B5623D" w:rsidP="00B5623D">
      <w:pPr>
        <w:pStyle w:val="220"/>
        <w:tabs>
          <w:tab w:val="left" w:pos="851"/>
        </w:tabs>
        <w:ind w:firstLine="851"/>
        <w:jc w:val="both"/>
        <w:rPr>
          <w:b w:val="0"/>
          <w:sz w:val="24"/>
          <w:szCs w:val="24"/>
        </w:rPr>
      </w:pPr>
      <w:r w:rsidRPr="00E94100">
        <w:rPr>
          <w:b w:val="0"/>
          <w:i/>
          <w:sz w:val="24"/>
          <w:szCs w:val="24"/>
        </w:rPr>
        <w:t>Примечание</w:t>
      </w:r>
      <w:r>
        <w:rPr>
          <w:b w:val="0"/>
          <w:sz w:val="24"/>
          <w:szCs w:val="24"/>
        </w:rPr>
        <w:t xml:space="preserve">: </w:t>
      </w:r>
      <w:r w:rsidRPr="00F04088">
        <w:rPr>
          <w:b w:val="0"/>
          <w:sz w:val="24"/>
          <w:szCs w:val="24"/>
        </w:rPr>
        <w:t>Согласно части 9 статьи 31 областного Закона при выборах депутатов представительных органов муниципальных образований, при которых избирательные округа образуются в соответствии со средней нормой представительства избирателей, не превышающей пяти тысяч избирателей, кандидаты указанные сведения не обязаны представлять в соответствующую избирательную комиссию.</w:t>
      </w:r>
    </w:p>
    <w:p w14:paraId="4D6EBCB3" w14:textId="77777777" w:rsidR="005E5C11" w:rsidRDefault="005E5C11" w:rsidP="005E5C11">
      <w:pPr>
        <w:pStyle w:val="21"/>
        <w:tabs>
          <w:tab w:val="left" w:pos="851"/>
        </w:tabs>
        <w:spacing w:line="360" w:lineRule="auto"/>
        <w:ind w:hanging="49"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</w:p>
    <w:p w14:paraId="2C49EA8E" w14:textId="77777777" w:rsidR="005E5C11" w:rsidRPr="00470769" w:rsidRDefault="005E5C11" w:rsidP="005E5C11">
      <w:pPr>
        <w:pStyle w:val="21"/>
        <w:tabs>
          <w:tab w:val="left" w:pos="360"/>
        </w:tabs>
        <w:ind w:left="360" w:hanging="360"/>
      </w:pPr>
      <w:r w:rsidRPr="00470769">
        <w:t>2.</w:t>
      </w:r>
      <w:r w:rsidRPr="00470769">
        <w:tab/>
        <w:t xml:space="preserve">Документы, представляемые при выдвижении кандидата </w:t>
      </w:r>
      <w:r w:rsidR="00470769" w:rsidRPr="00470769">
        <w:t xml:space="preserve">избирательным объединением </w:t>
      </w:r>
      <w:r w:rsidRPr="00470769">
        <w:t>по одномандатному</w:t>
      </w:r>
      <w:r w:rsidR="00B3772F" w:rsidRPr="00470769">
        <w:t xml:space="preserve"> </w:t>
      </w:r>
      <w:r w:rsidR="00172304" w:rsidRPr="00470769">
        <w:t>(многомандатному</w:t>
      </w:r>
      <w:r w:rsidR="00470769" w:rsidRPr="00470769">
        <w:t>, единому мажоритарному</w:t>
      </w:r>
      <w:r w:rsidR="00172304" w:rsidRPr="00470769">
        <w:t>)</w:t>
      </w:r>
      <w:r w:rsidRPr="00470769">
        <w:t xml:space="preserve"> избирательному округу </w:t>
      </w:r>
    </w:p>
    <w:p w14:paraId="2AB82706" w14:textId="77777777" w:rsidR="005E5C11" w:rsidRPr="00470769" w:rsidRDefault="005E5C11" w:rsidP="005E5C11">
      <w:pPr>
        <w:pStyle w:val="21"/>
        <w:jc w:val="both"/>
        <w:rPr>
          <w:b w:val="0"/>
          <w:sz w:val="20"/>
        </w:rPr>
      </w:pPr>
    </w:p>
    <w:p w14:paraId="75BDD80F" w14:textId="65A1A701" w:rsidR="00AE7CBB" w:rsidRPr="001078A3" w:rsidRDefault="00B5623D" w:rsidP="00AE7CBB">
      <w:pPr>
        <w:pStyle w:val="220"/>
        <w:spacing w:line="360" w:lineRule="auto"/>
        <w:ind w:firstLine="709"/>
        <w:jc w:val="both"/>
        <w:rPr>
          <w:b w:val="0"/>
        </w:rPr>
      </w:pPr>
      <w:r>
        <w:rPr>
          <w:b w:val="0"/>
        </w:rPr>
        <w:t xml:space="preserve">В соответствии с частями 10 и 11 статьи 34 </w:t>
      </w:r>
      <w:r w:rsidRPr="00502EE6">
        <w:rPr>
          <w:b w:val="0"/>
        </w:rPr>
        <w:t>областного Закона</w:t>
      </w:r>
      <w:r>
        <w:rPr>
          <w:b w:val="0"/>
        </w:rPr>
        <w:t xml:space="preserve"> кандидат, выдвинутый избирательным объединением по одномандатному (</w:t>
      </w:r>
      <w:r w:rsidRPr="00FB7D5C">
        <w:rPr>
          <w:b w:val="0"/>
        </w:rPr>
        <w:t>многомандатному</w:t>
      </w:r>
      <w:r w:rsidR="00FB7D5C" w:rsidRPr="00FB7D5C">
        <w:rPr>
          <w:b w:val="0"/>
        </w:rPr>
        <w:t>, единому мажоритарному</w:t>
      </w:r>
      <w:r>
        <w:rPr>
          <w:b w:val="0"/>
        </w:rPr>
        <w:t>) избирательному округу</w:t>
      </w:r>
      <w:r w:rsidRPr="0069303F">
        <w:rPr>
          <w:b w:val="0"/>
        </w:rPr>
        <w:t>,</w:t>
      </w:r>
      <w:r>
        <w:rPr>
          <w:b w:val="0"/>
        </w:rPr>
        <w:t xml:space="preserve"> после заверения </w:t>
      </w:r>
      <w:r w:rsidR="00513C4A">
        <w:rPr>
          <w:b w:val="0"/>
        </w:rPr>
        <w:t>территориальной</w:t>
      </w:r>
      <w:r>
        <w:rPr>
          <w:b w:val="0"/>
        </w:rPr>
        <w:t xml:space="preserve"> избирательной комиссией соответствующего списка кандидатов, выдвинутого избирательным объединением, но не позднее чем через 30 дней со </w:t>
      </w:r>
      <w:r w:rsidRPr="003F67AB">
        <w:rPr>
          <w:b w:val="0"/>
        </w:rPr>
        <w:t>дня официального опубликования (публикации) решения о назначении выборов депутатов представительного органа</w:t>
      </w:r>
      <w:r>
        <w:rPr>
          <w:b w:val="0"/>
        </w:rPr>
        <w:t>,</w:t>
      </w:r>
      <w:r w:rsidRPr="003F67AB">
        <w:rPr>
          <w:b w:val="0"/>
        </w:rPr>
        <w:t xml:space="preserve"> обязан</w:t>
      </w:r>
      <w:r>
        <w:rPr>
          <w:b w:val="0"/>
        </w:rPr>
        <w:t xml:space="preserve"> </w:t>
      </w:r>
      <w:r w:rsidRPr="00CA11A6">
        <w:rPr>
          <w:b w:val="0"/>
        </w:rPr>
        <w:t>лично</w:t>
      </w:r>
      <w:r>
        <w:rPr>
          <w:rStyle w:val="aa"/>
          <w:b w:val="0"/>
        </w:rPr>
        <w:footnoteReference w:id="8"/>
      </w:r>
      <w:r w:rsidRPr="00CA11A6">
        <w:rPr>
          <w:b w:val="0"/>
        </w:rPr>
        <w:t xml:space="preserve"> </w:t>
      </w:r>
      <w:r>
        <w:rPr>
          <w:b w:val="0"/>
        </w:rPr>
        <w:t xml:space="preserve">представить в </w:t>
      </w:r>
      <w:r w:rsidR="00513C4A">
        <w:rPr>
          <w:b w:val="0"/>
        </w:rPr>
        <w:t xml:space="preserve">территориальную </w:t>
      </w:r>
      <w:r>
        <w:rPr>
          <w:b w:val="0"/>
        </w:rPr>
        <w:t>избирательную комиссию:</w:t>
      </w:r>
    </w:p>
    <w:p w14:paraId="0F16B136" w14:textId="77777777" w:rsidR="00AE7CBB" w:rsidRPr="00AD729B" w:rsidRDefault="00AE7CBB" w:rsidP="00AE7CBB">
      <w:pPr>
        <w:pStyle w:val="220"/>
        <w:spacing w:line="360" w:lineRule="auto"/>
        <w:ind w:firstLine="709"/>
        <w:jc w:val="both"/>
        <w:rPr>
          <w:b w:val="0"/>
        </w:rPr>
      </w:pPr>
      <w:r>
        <w:rPr>
          <w:b w:val="0"/>
        </w:rPr>
        <w:t>2.1.</w:t>
      </w:r>
      <w:r w:rsidRPr="00AD729B">
        <w:t xml:space="preserve"> </w:t>
      </w:r>
      <w:r>
        <w:rPr>
          <w:b w:val="0"/>
        </w:rPr>
        <w:t>Заверенная кандидатом к</w:t>
      </w:r>
      <w:r w:rsidRPr="004D3ACD">
        <w:rPr>
          <w:b w:val="0"/>
        </w:rPr>
        <w:t xml:space="preserve">опия паспорта (отдельных страниц паспорта, определенных Центральной избирательной комиссией Российской Федерации) или документа, заменяющего паспорт гражданина </w:t>
      </w:r>
      <w:r w:rsidRPr="001E3616">
        <w:rPr>
          <w:b w:val="0"/>
        </w:rPr>
        <w:t xml:space="preserve">(в отношении граждан иностранных государств, участвующих в выборах в соответствии с </w:t>
      </w:r>
      <w:r w:rsidR="00C71005">
        <w:fldChar w:fldCharType="begin"/>
      </w:r>
      <w:r w:rsidR="00C71005">
        <w:instrText xml:space="preserve"> HYPERLINK \l "P79" </w:instrText>
      </w:r>
      <w:r w:rsidR="00C71005">
        <w:fldChar w:fldCharType="separate"/>
      </w:r>
      <w:r w:rsidRPr="001E3616">
        <w:rPr>
          <w:b w:val="0"/>
        </w:rPr>
        <w:t>частью 8 статьи 5</w:t>
      </w:r>
      <w:r w:rsidR="00C71005">
        <w:rPr>
          <w:b w:val="0"/>
        </w:rPr>
        <w:fldChar w:fldCharType="end"/>
      </w:r>
      <w:r w:rsidRPr="001E3616">
        <w:rPr>
          <w:b w:val="0"/>
        </w:rPr>
        <w:t xml:space="preserve"> областного Закона, - паспорта или иного документа, удостоверяющего личность и гражданство кандидата, выданного уполномоченным органом соответствующего иностранного государства, а также вида на жительство)</w:t>
      </w:r>
      <w:r>
        <w:rPr>
          <w:b w:val="0"/>
        </w:rPr>
        <w:t xml:space="preserve"> (подпункт 2 части 10  статьи 34 областного Закона).</w:t>
      </w:r>
    </w:p>
    <w:p w14:paraId="74991E89" w14:textId="77777777" w:rsidR="00AE7CBB" w:rsidRDefault="00AE7CBB" w:rsidP="00AE7CBB">
      <w:pPr>
        <w:pStyle w:val="21"/>
        <w:tabs>
          <w:tab w:val="left" w:pos="851"/>
        </w:tabs>
        <w:spacing w:line="360" w:lineRule="auto"/>
        <w:ind w:hanging="49"/>
        <w:jc w:val="both"/>
        <w:rPr>
          <w:b w:val="0"/>
        </w:rPr>
      </w:pPr>
      <w:r>
        <w:rPr>
          <w:b w:val="0"/>
        </w:rPr>
        <w:lastRenderedPageBreak/>
        <w:tab/>
      </w:r>
      <w:r>
        <w:rPr>
          <w:b w:val="0"/>
        </w:rPr>
        <w:tab/>
      </w:r>
      <w:r w:rsidR="00C95EDC">
        <w:rPr>
          <w:b w:val="0"/>
        </w:rPr>
        <w:t>2.2.</w:t>
      </w:r>
      <w:r>
        <w:rPr>
          <w:b w:val="0"/>
        </w:rPr>
        <w:t xml:space="preserve"> Заверенные кандидатом копии документов о профессиональном образовании кандидата, подтверждающие сведения, указанные в заявлении о согласии баллотироваться (подпункт 3 части 10  статьи 34 областного Закона).</w:t>
      </w:r>
    </w:p>
    <w:p w14:paraId="31355745" w14:textId="77777777" w:rsidR="00AE7CBB" w:rsidRPr="00AD729B" w:rsidRDefault="00AE7CBB" w:rsidP="00AE7CBB">
      <w:pPr>
        <w:pStyle w:val="21"/>
        <w:tabs>
          <w:tab w:val="left" w:pos="851"/>
        </w:tabs>
        <w:spacing w:line="360" w:lineRule="auto"/>
        <w:ind w:hanging="49"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 w:rsidR="00C95EDC">
        <w:rPr>
          <w:b w:val="0"/>
        </w:rPr>
        <w:t xml:space="preserve">2.3. </w:t>
      </w:r>
      <w:r>
        <w:rPr>
          <w:b w:val="0"/>
        </w:rPr>
        <w:t>Заверенные кандидатом к</w:t>
      </w:r>
      <w:r w:rsidRPr="00AD729B">
        <w:rPr>
          <w:b w:val="0"/>
        </w:rPr>
        <w:t>опия трудовой книжки, выписки из трудовой книжки, справки с основного места работы или иного документа, подтверждающего указанные в заявлении кандидата о согласии баллотироваться сведения об основном месте работы или службы, о занимаемой должности</w:t>
      </w:r>
      <w:r w:rsidRPr="00AD729B">
        <w:rPr>
          <w:rStyle w:val="aa"/>
          <w:b w:val="0"/>
        </w:rPr>
        <w:footnoteReference w:id="9"/>
      </w:r>
      <w:r w:rsidRPr="00AD729B">
        <w:rPr>
          <w:b w:val="0"/>
        </w:rPr>
        <w:t>, а при отсутствии основного места работы или службы – копии документов, подтверждающих сведения о роде занятий, то есть о деятельности кандидата, приносящей ему доход, или о статусе неработающего кандидата (пенсионер, безработный, учащийся (с указанием наименования организации, осуществляющей образовательную деятельность). В случае указания кандидатом в заявлении о согласии баллотироваться рода занятий «домохозяйка» («домохозяин»), «временно неработающий» представление документов, подтверждающих указанный статус, не требуется</w:t>
      </w:r>
      <w:r>
        <w:rPr>
          <w:b w:val="0"/>
        </w:rPr>
        <w:t xml:space="preserve"> (подпункт 3 части 10  статьи 34 областного Закона). </w:t>
      </w:r>
    </w:p>
    <w:p w14:paraId="6661C250" w14:textId="1BC89C31" w:rsidR="00AE7CBB" w:rsidRDefault="00C95EDC" w:rsidP="00AE7CBB">
      <w:pPr>
        <w:pStyle w:val="24"/>
        <w:suppressAutoHyphens/>
        <w:autoSpaceDE w:val="0"/>
        <w:autoSpaceDN w:val="0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="00513C4A">
        <w:rPr>
          <w:sz w:val="28"/>
          <w:szCs w:val="28"/>
        </w:rPr>
        <w:t>Д</w:t>
      </w:r>
      <w:r w:rsidR="00AE7CBB" w:rsidRPr="00C1648E">
        <w:rPr>
          <w:sz w:val="28"/>
          <w:szCs w:val="28"/>
        </w:rPr>
        <w:t xml:space="preserve">окумент об осуществлении кандидатом полномочий депутата законодательного (представительного) органа государственной власти, представительного органа муниципального образования на непостоянной основе, </w:t>
      </w:r>
      <w:r w:rsidR="00AE7CBB">
        <w:rPr>
          <w:sz w:val="28"/>
          <w:szCs w:val="28"/>
        </w:rPr>
        <w:t xml:space="preserve">с указанием наименования соответствующего представительного органа </w:t>
      </w:r>
      <w:r w:rsidR="00AE7CBB" w:rsidRPr="00AE7CBB">
        <w:rPr>
          <w:sz w:val="28"/>
          <w:szCs w:val="28"/>
        </w:rPr>
        <w:t>(подпункт 3 части 10  статьи 34 областного Закона)</w:t>
      </w:r>
      <w:r w:rsidR="00AE7CBB">
        <w:rPr>
          <w:b/>
        </w:rPr>
        <w:t>.</w:t>
      </w:r>
      <w:r w:rsidR="00AE7CBB" w:rsidRPr="00C1648E">
        <w:rPr>
          <w:rStyle w:val="aa"/>
          <w:sz w:val="28"/>
          <w:szCs w:val="28"/>
        </w:rPr>
        <w:footnoteReference w:id="10"/>
      </w:r>
      <w:r w:rsidR="00AE7CBB" w:rsidRPr="00C1648E">
        <w:rPr>
          <w:sz w:val="28"/>
          <w:szCs w:val="28"/>
        </w:rPr>
        <w:t>.</w:t>
      </w:r>
    </w:p>
    <w:p w14:paraId="4F686582" w14:textId="71F3A910" w:rsidR="00AE7CBB" w:rsidRDefault="003518C2" w:rsidP="00AE7CBB">
      <w:pPr>
        <w:pStyle w:val="24"/>
        <w:suppressAutoHyphens/>
        <w:autoSpaceDE w:val="0"/>
        <w:autoSpaceDN w:val="0"/>
        <w:spacing w:after="0" w:line="360" w:lineRule="auto"/>
        <w:ind w:firstLine="720"/>
        <w:jc w:val="both"/>
        <w:rPr>
          <w:sz w:val="28"/>
          <w:szCs w:val="28"/>
        </w:rPr>
      </w:pPr>
      <w:r w:rsidRPr="003518C2">
        <w:rPr>
          <w:sz w:val="28"/>
          <w:szCs w:val="28"/>
        </w:rPr>
        <w:t>2.5.</w:t>
      </w:r>
      <w:r w:rsidR="00AE7CBB" w:rsidRPr="003518C2">
        <w:rPr>
          <w:sz w:val="28"/>
          <w:szCs w:val="28"/>
        </w:rPr>
        <w:t xml:space="preserve"> </w:t>
      </w:r>
      <w:r w:rsidR="00513C4A">
        <w:rPr>
          <w:sz w:val="28"/>
          <w:szCs w:val="28"/>
        </w:rPr>
        <w:t>Д</w:t>
      </w:r>
      <w:r w:rsidR="00AE7CBB" w:rsidRPr="003518C2">
        <w:rPr>
          <w:sz w:val="28"/>
          <w:szCs w:val="28"/>
        </w:rPr>
        <w:t>окумент, подтверждающ</w:t>
      </w:r>
      <w:r w:rsidR="00513C4A">
        <w:rPr>
          <w:sz w:val="28"/>
          <w:szCs w:val="28"/>
        </w:rPr>
        <w:t>ий</w:t>
      </w:r>
      <w:r w:rsidR="00AE7CBB" w:rsidRPr="003518C2">
        <w:rPr>
          <w:sz w:val="28"/>
          <w:szCs w:val="28"/>
        </w:rPr>
        <w:t xml:space="preserve"> принадлежность кандидата, выдвинутого </w:t>
      </w:r>
      <w:r w:rsidRPr="003518C2">
        <w:rPr>
          <w:sz w:val="28"/>
          <w:szCs w:val="28"/>
        </w:rPr>
        <w:t>избирательным объединением</w:t>
      </w:r>
      <w:r w:rsidR="00AE7CBB" w:rsidRPr="003518C2">
        <w:rPr>
          <w:sz w:val="28"/>
          <w:szCs w:val="28"/>
        </w:rPr>
        <w:t xml:space="preserve">, к политической партии либо не более чем к одному общественному объединению, статус кандидата в указанной политической партии, указанном общественном объединении, подписанный уполномоченным лицом политической партии, общественного объединения либо уполномоченным лицом соответствующего регионального отделения </w:t>
      </w:r>
      <w:r w:rsidR="00AE7CBB" w:rsidRPr="003518C2">
        <w:rPr>
          <w:sz w:val="28"/>
          <w:szCs w:val="28"/>
        </w:rPr>
        <w:lastRenderedPageBreak/>
        <w:t>политической партии, общественного объединения</w:t>
      </w:r>
      <w:r w:rsidR="00AE7CBB" w:rsidRPr="003518C2">
        <w:rPr>
          <w:rStyle w:val="aa"/>
          <w:sz w:val="28"/>
          <w:szCs w:val="28"/>
        </w:rPr>
        <w:footnoteReference w:id="11"/>
      </w:r>
      <w:r w:rsidR="00AE7CBB" w:rsidRPr="003518C2">
        <w:rPr>
          <w:sz w:val="28"/>
          <w:szCs w:val="28"/>
        </w:rPr>
        <w:t xml:space="preserve"> (</w:t>
      </w:r>
      <w:r w:rsidRPr="003518C2">
        <w:rPr>
          <w:sz w:val="28"/>
          <w:szCs w:val="28"/>
        </w:rPr>
        <w:t>пункт 1 части</w:t>
      </w:r>
      <w:r w:rsidR="00AE7CBB" w:rsidRPr="003518C2">
        <w:rPr>
          <w:sz w:val="28"/>
          <w:szCs w:val="28"/>
        </w:rPr>
        <w:t xml:space="preserve"> </w:t>
      </w:r>
      <w:r w:rsidRPr="003518C2">
        <w:rPr>
          <w:sz w:val="28"/>
          <w:szCs w:val="28"/>
        </w:rPr>
        <w:t>3</w:t>
      </w:r>
      <w:r w:rsidR="00AE7CBB" w:rsidRPr="003518C2">
        <w:rPr>
          <w:sz w:val="28"/>
          <w:szCs w:val="28"/>
        </w:rPr>
        <w:t xml:space="preserve"> статьи 3</w:t>
      </w:r>
      <w:r w:rsidRPr="003518C2">
        <w:rPr>
          <w:sz w:val="28"/>
          <w:szCs w:val="28"/>
        </w:rPr>
        <w:t>4</w:t>
      </w:r>
      <w:r w:rsidR="00AE7CBB" w:rsidRPr="003518C2">
        <w:rPr>
          <w:sz w:val="28"/>
          <w:szCs w:val="28"/>
        </w:rPr>
        <w:t xml:space="preserve"> областного Закона) </w:t>
      </w:r>
      <w:r w:rsidR="00AE7CBB" w:rsidRPr="003518C2">
        <w:rPr>
          <w:b/>
          <w:color w:val="000000"/>
          <w:sz w:val="28"/>
          <w:szCs w:val="28"/>
        </w:rPr>
        <w:t xml:space="preserve">(приложение № </w:t>
      </w:r>
      <w:r w:rsidR="00CA0F00">
        <w:rPr>
          <w:b/>
          <w:color w:val="000000"/>
          <w:sz w:val="28"/>
          <w:szCs w:val="28"/>
        </w:rPr>
        <w:t>5</w:t>
      </w:r>
      <w:r w:rsidR="00AE7CBB" w:rsidRPr="003518C2">
        <w:rPr>
          <w:b/>
          <w:color w:val="000000"/>
          <w:sz w:val="28"/>
          <w:szCs w:val="28"/>
        </w:rPr>
        <w:t>).</w:t>
      </w:r>
    </w:p>
    <w:p w14:paraId="730AFC06" w14:textId="77777777" w:rsidR="00AE7CBB" w:rsidRPr="0024305C" w:rsidRDefault="00AE7CBB" w:rsidP="00AE7CBB">
      <w:pPr>
        <w:pStyle w:val="21"/>
        <w:tabs>
          <w:tab w:val="left" w:pos="851"/>
        </w:tabs>
        <w:spacing w:line="360" w:lineRule="auto"/>
        <w:ind w:hanging="49"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 w:rsidR="000C13E8">
        <w:rPr>
          <w:b w:val="0"/>
        </w:rPr>
        <w:t>2.6</w:t>
      </w:r>
      <w:r>
        <w:rPr>
          <w:b w:val="0"/>
        </w:rPr>
        <w:t xml:space="preserve">. </w:t>
      </w:r>
      <w:r w:rsidRPr="0024305C">
        <w:rPr>
          <w:b w:val="0"/>
          <w:szCs w:val="28"/>
        </w:rPr>
        <w:t>Если кандидат</w:t>
      </w:r>
      <w:r w:rsidRPr="0024305C">
        <w:rPr>
          <w:b w:val="0"/>
        </w:rPr>
        <w:t xml:space="preserve"> </w:t>
      </w:r>
      <w:r w:rsidRPr="0024305C">
        <w:rPr>
          <w:b w:val="0"/>
          <w:szCs w:val="28"/>
        </w:rPr>
        <w:t>менял фамилию, или имя, или отчество, то копию соответствующего документа (соответствующих документов)</w:t>
      </w:r>
      <w:r>
        <w:rPr>
          <w:b w:val="0"/>
          <w:szCs w:val="28"/>
        </w:rPr>
        <w:t>,</w:t>
      </w:r>
      <w:r w:rsidRPr="00BB7F78">
        <w:rPr>
          <w:szCs w:val="28"/>
        </w:rPr>
        <w:t xml:space="preserve"> </w:t>
      </w:r>
      <w:r w:rsidRPr="00BB7F78">
        <w:rPr>
          <w:b w:val="0"/>
          <w:szCs w:val="28"/>
        </w:rPr>
        <w:t>заверенных кандидатом,</w:t>
      </w:r>
      <w:r w:rsidRPr="0024305C">
        <w:rPr>
          <w:b w:val="0"/>
          <w:szCs w:val="28"/>
        </w:rPr>
        <w:t xml:space="preserve"> о смене фамилии, или имени, или отчества кандидата </w:t>
      </w:r>
      <w:r>
        <w:rPr>
          <w:b w:val="0"/>
        </w:rPr>
        <w:t>(подпункт 4 части 10  статьи 34 областного Закона).</w:t>
      </w:r>
    </w:p>
    <w:p w14:paraId="07735D2E" w14:textId="3C45A5E8" w:rsidR="00AE7CBB" w:rsidRDefault="00AE7CBB" w:rsidP="00AE7CBB">
      <w:pPr>
        <w:pStyle w:val="21"/>
        <w:tabs>
          <w:tab w:val="left" w:pos="851"/>
        </w:tabs>
        <w:spacing w:line="360" w:lineRule="auto"/>
        <w:ind w:hanging="49"/>
        <w:jc w:val="both"/>
      </w:pPr>
      <w:r>
        <w:rPr>
          <w:b w:val="0"/>
        </w:rPr>
        <w:tab/>
      </w:r>
      <w:r>
        <w:rPr>
          <w:b w:val="0"/>
        </w:rPr>
        <w:tab/>
      </w:r>
      <w:r w:rsidR="000C13E8">
        <w:rPr>
          <w:b w:val="0"/>
        </w:rPr>
        <w:t>2.7</w:t>
      </w:r>
      <w:r>
        <w:rPr>
          <w:b w:val="0"/>
        </w:rPr>
        <w:t>. Сведения о размере и об источниках доходов кандидата, а также об имуществе, принадлежащем кандидату на праве собственности (в том числе совместной собственности), о вкладах в банках, ценных бумагах в печатном виде на бумажном носителе и в машиночитаемом виде</w:t>
      </w:r>
      <w:r w:rsidR="00513C4A">
        <w:rPr>
          <w:rStyle w:val="aa"/>
          <w:b w:val="0"/>
        </w:rPr>
        <w:footnoteReference w:id="12"/>
      </w:r>
      <w:r>
        <w:rPr>
          <w:b w:val="0"/>
        </w:rPr>
        <w:t xml:space="preserve"> по форме согласно приложению 1 к Федеральному закону «Об основных гарантиях избирательных прав и права на участие в референдуме граждан Российской Федерации» (подпункт 1 части 10  статьи 34 областного Закона)</w:t>
      </w:r>
      <w:r w:rsidRPr="001D2CAE">
        <w:rPr>
          <w:b w:val="0"/>
        </w:rPr>
        <w:t xml:space="preserve"> </w:t>
      </w:r>
      <w:r w:rsidRPr="005C2986">
        <w:t>(приложения №</w:t>
      </w:r>
      <w:r>
        <w:t xml:space="preserve">№ 3, </w:t>
      </w:r>
      <w:r w:rsidRPr="005C2986">
        <w:t>4).</w:t>
      </w:r>
    </w:p>
    <w:p w14:paraId="6FCA6FDF" w14:textId="573F8E5F" w:rsidR="00AE7CBB" w:rsidRDefault="00AE7CBB" w:rsidP="00AE7CBB">
      <w:pPr>
        <w:pStyle w:val="220"/>
        <w:tabs>
          <w:tab w:val="left" w:pos="851"/>
        </w:tabs>
        <w:ind w:firstLine="851"/>
        <w:jc w:val="both"/>
        <w:rPr>
          <w:b w:val="0"/>
          <w:sz w:val="24"/>
          <w:szCs w:val="24"/>
        </w:rPr>
      </w:pPr>
      <w:r w:rsidRPr="00E94100">
        <w:rPr>
          <w:b w:val="0"/>
          <w:i/>
          <w:sz w:val="24"/>
          <w:szCs w:val="24"/>
        </w:rPr>
        <w:t>Примечание</w:t>
      </w:r>
      <w:r>
        <w:rPr>
          <w:b w:val="0"/>
          <w:sz w:val="24"/>
          <w:szCs w:val="24"/>
        </w:rPr>
        <w:t xml:space="preserve">: </w:t>
      </w:r>
      <w:r w:rsidRPr="00F04088">
        <w:rPr>
          <w:b w:val="0"/>
          <w:sz w:val="24"/>
          <w:szCs w:val="24"/>
        </w:rPr>
        <w:t>Согласно части 9 статьи 31 областного Закона при выборах депутатов представительных органов муниципальных образований, при которых избирательные округа образуются в соответствии со средней нормой представительства избирателей, не превышающей пяти тысяч избирателей, кандидаты указанные сведения не обязаны представлять.</w:t>
      </w:r>
    </w:p>
    <w:p w14:paraId="4432A6C3" w14:textId="77777777" w:rsidR="005E5C11" w:rsidRDefault="005E5C11" w:rsidP="00717CA4">
      <w:pPr>
        <w:pStyle w:val="21"/>
        <w:tabs>
          <w:tab w:val="left" w:pos="851"/>
        </w:tabs>
        <w:spacing w:line="360" w:lineRule="auto"/>
        <w:ind w:hanging="49"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</w:p>
    <w:p w14:paraId="66345E47" w14:textId="77777777" w:rsidR="007A549B" w:rsidRPr="00E24038" w:rsidRDefault="007A549B" w:rsidP="00513C4A">
      <w:pPr>
        <w:pStyle w:val="220"/>
        <w:tabs>
          <w:tab w:val="left" w:pos="851"/>
        </w:tabs>
      </w:pPr>
      <w:r>
        <w:t>3</w:t>
      </w:r>
      <w:r w:rsidRPr="000D722B">
        <w:t>.</w:t>
      </w:r>
      <w:r w:rsidRPr="000D722B">
        <w:tab/>
      </w:r>
      <w:r w:rsidRPr="00E24038">
        <w:t xml:space="preserve">Документы, представляемые для регистрации </w:t>
      </w:r>
    </w:p>
    <w:p w14:paraId="0211C906" w14:textId="77777777" w:rsidR="007A549B" w:rsidRPr="00E24038" w:rsidRDefault="007A549B" w:rsidP="00513C4A">
      <w:pPr>
        <w:pStyle w:val="220"/>
        <w:tabs>
          <w:tab w:val="left" w:pos="851"/>
        </w:tabs>
      </w:pPr>
      <w:r w:rsidRPr="00E24038">
        <w:t xml:space="preserve">кандидата в депутаты по одномандатному (многомандатному, единому мажоритарному) избирательному округу </w:t>
      </w:r>
    </w:p>
    <w:p w14:paraId="7F59AEFC" w14:textId="77777777" w:rsidR="007A549B" w:rsidRDefault="007A549B" w:rsidP="007A549B">
      <w:pPr>
        <w:pStyle w:val="220"/>
      </w:pPr>
    </w:p>
    <w:p w14:paraId="2E9B0884" w14:textId="283EE60E" w:rsidR="007A549B" w:rsidRDefault="007A549B" w:rsidP="007A549B">
      <w:pPr>
        <w:pStyle w:val="220"/>
        <w:spacing w:line="360" w:lineRule="auto"/>
        <w:ind w:firstLine="357"/>
        <w:jc w:val="both"/>
        <w:rPr>
          <w:b w:val="0"/>
        </w:rPr>
      </w:pPr>
      <w:r>
        <w:rPr>
          <w:b w:val="0"/>
        </w:rPr>
        <w:tab/>
        <w:t xml:space="preserve">В соответствии с частью 2 статьи 37 областного Закона регистрация кандидата, выдвинутого по одномандатному (многомандатному, единому мажоритарному) избирательному округу осуществляется </w:t>
      </w:r>
      <w:r w:rsidR="00513C4A">
        <w:rPr>
          <w:b w:val="0"/>
        </w:rPr>
        <w:t xml:space="preserve">территориальной </w:t>
      </w:r>
      <w:r>
        <w:rPr>
          <w:b w:val="0"/>
        </w:rPr>
        <w:t>избирательной комиссией  при наличии документов, указанных в части 2, 2.1 и 3 статьи 32, частях</w:t>
      </w:r>
      <w:r w:rsidR="00513C4A">
        <w:rPr>
          <w:b w:val="0"/>
        </w:rPr>
        <w:t xml:space="preserve"> </w:t>
      </w:r>
      <w:r>
        <w:rPr>
          <w:b w:val="0"/>
        </w:rPr>
        <w:t>1-3, 10 и 11 статьи 34 областного Закона на основании:</w:t>
      </w:r>
    </w:p>
    <w:p w14:paraId="0CA26A07" w14:textId="77777777" w:rsidR="007A549B" w:rsidRDefault="007A549B" w:rsidP="007A549B">
      <w:pPr>
        <w:pStyle w:val="220"/>
        <w:spacing w:line="360" w:lineRule="auto"/>
        <w:ind w:firstLine="357"/>
        <w:jc w:val="both"/>
        <w:rPr>
          <w:b w:val="0"/>
        </w:rPr>
      </w:pPr>
      <w:r>
        <w:rPr>
          <w:b w:val="0"/>
        </w:rPr>
        <w:lastRenderedPageBreak/>
        <w:t xml:space="preserve">1) либо </w:t>
      </w:r>
      <w:r w:rsidRPr="00F52FF5">
        <w:rPr>
          <w:b w:val="0"/>
        </w:rPr>
        <w:t xml:space="preserve">необходимого в соответствии с частью 2 статьи 35 областного Закона количества собранных в поддержку выдвижения кандидата </w:t>
      </w:r>
      <w:r>
        <w:rPr>
          <w:b w:val="0"/>
        </w:rPr>
        <w:t>подписей избирателей;</w:t>
      </w:r>
    </w:p>
    <w:p w14:paraId="4DCA3940" w14:textId="77777777" w:rsidR="007A549B" w:rsidRPr="00D15D32" w:rsidRDefault="007A549B" w:rsidP="007A549B">
      <w:pPr>
        <w:pStyle w:val="220"/>
        <w:spacing w:line="360" w:lineRule="auto"/>
        <w:ind w:firstLine="426"/>
        <w:jc w:val="both"/>
        <w:rPr>
          <w:b w:val="0"/>
          <w:szCs w:val="28"/>
        </w:rPr>
      </w:pPr>
      <w:r>
        <w:rPr>
          <w:b w:val="0"/>
        </w:rPr>
        <w:t>2)</w:t>
      </w:r>
      <w:r w:rsidRPr="00F52FF5">
        <w:rPr>
          <w:b w:val="0"/>
        </w:rPr>
        <w:t xml:space="preserve"> </w:t>
      </w:r>
      <w:r>
        <w:rPr>
          <w:b w:val="0"/>
        </w:rPr>
        <w:t>либо решения о выдвижении кандидата, принятого политической партией, её региональным отделением, и</w:t>
      </w:r>
      <w:r w:rsidR="002F6476">
        <w:rPr>
          <w:b w:val="0"/>
        </w:rPr>
        <w:t>ным структурным подразделением в порядке установленном федеральным законом.</w:t>
      </w:r>
    </w:p>
    <w:p w14:paraId="62033A9E" w14:textId="58433E9D" w:rsidR="007A549B" w:rsidRDefault="007A549B" w:rsidP="007A549B">
      <w:pPr>
        <w:pStyle w:val="220"/>
        <w:spacing w:line="360" w:lineRule="auto"/>
        <w:ind w:firstLine="357"/>
        <w:jc w:val="both"/>
        <w:rPr>
          <w:b w:val="0"/>
        </w:rPr>
      </w:pPr>
      <w:r>
        <w:rPr>
          <w:b w:val="0"/>
        </w:rPr>
        <w:t xml:space="preserve">Для регистрации кандидата в </w:t>
      </w:r>
      <w:r w:rsidR="00513C4A">
        <w:rPr>
          <w:b w:val="0"/>
        </w:rPr>
        <w:t xml:space="preserve">территориальную </w:t>
      </w:r>
      <w:r>
        <w:rPr>
          <w:b w:val="0"/>
        </w:rPr>
        <w:t>избирательную комиссию должны быть представлены</w:t>
      </w:r>
      <w:r>
        <w:t xml:space="preserve"> </w:t>
      </w:r>
      <w:r w:rsidR="00513C4A" w:rsidRPr="00513C4A">
        <w:rPr>
          <w:b w:val="0"/>
          <w:bCs/>
        </w:rPr>
        <w:t>не ранее чем за 55 дней и</w:t>
      </w:r>
      <w:r>
        <w:rPr>
          <w:b w:val="0"/>
        </w:rPr>
        <w:t xml:space="preserve"> не позднее чем за 40 дней до дня голосования до 18 часов по местному времени следующие документы</w:t>
      </w:r>
      <w:ins w:id="365" w:author="Наталья Буракова" w:date="2020-06-23T14:09:00Z">
        <w:r w:rsidR="00C27338">
          <w:rPr>
            <w:rStyle w:val="aa"/>
            <w:b w:val="0"/>
          </w:rPr>
          <w:footnoteReference w:id="13"/>
        </w:r>
      </w:ins>
      <w:r>
        <w:rPr>
          <w:b w:val="0"/>
        </w:rPr>
        <w:t>:</w:t>
      </w:r>
    </w:p>
    <w:p w14:paraId="30ECAE98" w14:textId="656E1778" w:rsidR="007A549B" w:rsidRDefault="007A549B" w:rsidP="007A549B">
      <w:pPr>
        <w:pStyle w:val="220"/>
        <w:spacing w:line="360" w:lineRule="auto"/>
        <w:ind w:firstLine="709"/>
        <w:jc w:val="both"/>
        <w:rPr>
          <w:b w:val="0"/>
        </w:rPr>
      </w:pPr>
      <w:r w:rsidRPr="000A0348">
        <w:rPr>
          <w:b w:val="0"/>
        </w:rPr>
        <w:t xml:space="preserve">3.1. </w:t>
      </w:r>
      <w:r>
        <w:rPr>
          <w:b w:val="0"/>
        </w:rPr>
        <w:t>Сведения об изменениях в данных о кандидате, ранее представленных в соответствии с частью 2 статьи 32, частью 10 статьи 34 областного Закона (подпункт «в» пункта 1</w:t>
      </w:r>
      <w:r w:rsidR="002F6476">
        <w:rPr>
          <w:b w:val="0"/>
        </w:rPr>
        <w:t xml:space="preserve"> и подпункт «а» пункта 2 </w:t>
      </w:r>
      <w:r>
        <w:rPr>
          <w:b w:val="0"/>
        </w:rPr>
        <w:t xml:space="preserve"> части 2 статьи 37 областного Закона) </w:t>
      </w:r>
      <w:r w:rsidRPr="002F6476">
        <w:t>(</w:t>
      </w:r>
      <w:r w:rsidR="002F6476" w:rsidRPr="002D6A17">
        <w:rPr>
          <w:color w:val="000000" w:themeColor="text1"/>
        </w:rPr>
        <w:t>п</w:t>
      </w:r>
      <w:r w:rsidRPr="002D6A17">
        <w:rPr>
          <w:color w:val="000000" w:themeColor="text1"/>
        </w:rPr>
        <w:t>рило</w:t>
      </w:r>
      <w:r w:rsidR="00C667A0" w:rsidRPr="002D6A17">
        <w:rPr>
          <w:color w:val="000000" w:themeColor="text1"/>
        </w:rPr>
        <w:t xml:space="preserve">жение </w:t>
      </w:r>
      <w:r w:rsidR="008E501B" w:rsidRPr="002D6A17">
        <w:rPr>
          <w:color w:val="000000" w:themeColor="text1"/>
        </w:rPr>
        <w:t>7</w:t>
      </w:r>
      <w:r w:rsidRPr="002D6A17">
        <w:rPr>
          <w:color w:val="000000" w:themeColor="text1"/>
        </w:rPr>
        <w:t>).</w:t>
      </w:r>
    </w:p>
    <w:p w14:paraId="02F2C5FA" w14:textId="1FC0768C" w:rsidR="007A549B" w:rsidRPr="00513C4A" w:rsidDel="00C27338" w:rsidRDefault="007A549B" w:rsidP="007A549B">
      <w:pPr>
        <w:pStyle w:val="220"/>
        <w:spacing w:line="360" w:lineRule="auto"/>
        <w:ind w:firstLine="709"/>
        <w:jc w:val="both"/>
        <w:rPr>
          <w:del w:id="368" w:author="Наталья Буракова" w:date="2020-06-23T14:11:00Z"/>
          <w:b w:val="0"/>
          <w:i/>
          <w:iCs/>
        </w:rPr>
      </w:pPr>
      <w:del w:id="369" w:author="Наталья Буракова" w:date="2020-06-23T14:11:00Z">
        <w:r w:rsidRPr="00513C4A" w:rsidDel="00C27338">
          <w:rPr>
            <w:b w:val="0"/>
            <w:i/>
            <w:iCs/>
          </w:rPr>
          <w:delText>Первый финансовый отчет кандидата</w:delText>
        </w:r>
        <w:r w:rsidR="00513C4A" w:rsidDel="00C27338">
          <w:rPr>
            <w:b w:val="0"/>
            <w:i/>
            <w:iCs/>
          </w:rPr>
          <w:delText>.</w:delText>
        </w:r>
        <w:r w:rsidR="00513C4A" w:rsidDel="00C27338">
          <w:rPr>
            <w:rStyle w:val="aa"/>
            <w:b w:val="0"/>
            <w:i/>
            <w:iCs/>
          </w:rPr>
          <w:footnoteReference w:id="14"/>
        </w:r>
      </w:del>
    </w:p>
    <w:p w14:paraId="36A1C99C" w14:textId="25DA2DFA" w:rsidR="007A549B" w:rsidRPr="007A13C0" w:rsidRDefault="007A549B">
      <w:pPr>
        <w:pStyle w:val="220"/>
        <w:spacing w:line="360" w:lineRule="auto"/>
        <w:ind w:firstLine="709"/>
        <w:jc w:val="both"/>
        <w:pPrChange w:id="372" w:author="Наталья Буракова" w:date="2020-06-23T14:11:00Z">
          <w:pPr>
            <w:pStyle w:val="a8"/>
            <w:spacing w:line="360" w:lineRule="auto"/>
            <w:ind w:firstLine="709"/>
            <w:jc w:val="both"/>
          </w:pPr>
        </w:pPrChange>
      </w:pPr>
      <w:r w:rsidRPr="007A13C0">
        <w:t>3.</w:t>
      </w:r>
      <w:r w:rsidR="00513C4A">
        <w:t>2</w:t>
      </w:r>
      <w:r w:rsidRPr="007A13C0">
        <w:t>. Две фотографии кандидата размером 3x4 см</w:t>
      </w:r>
      <w:r w:rsidR="00513C4A">
        <w:t xml:space="preserve">. </w:t>
      </w:r>
      <w:r>
        <w:t>На каждой фотографии с оборотной стороны указываются инициалы и фамилия кандидата</w:t>
      </w:r>
      <w:r w:rsidR="00513C4A">
        <w:rPr>
          <w:rStyle w:val="aa"/>
        </w:rPr>
        <w:footnoteReference w:id="15"/>
      </w:r>
      <w:r>
        <w:t>.</w:t>
      </w:r>
    </w:p>
    <w:p w14:paraId="77C02B94" w14:textId="52C4FD37" w:rsidR="007A549B" w:rsidRPr="00CC179B" w:rsidRDefault="007A549B" w:rsidP="007A549B">
      <w:pPr>
        <w:pStyle w:val="220"/>
        <w:spacing w:line="360" w:lineRule="auto"/>
        <w:ind w:firstLine="357"/>
        <w:jc w:val="both"/>
      </w:pPr>
      <w:r>
        <w:rPr>
          <w:b w:val="0"/>
        </w:rPr>
        <w:tab/>
      </w:r>
      <w:r>
        <w:rPr>
          <w:b w:val="0"/>
        </w:rPr>
        <w:tab/>
      </w:r>
      <w:r w:rsidRPr="007A13C0">
        <w:t>3.</w:t>
      </w:r>
      <w:r w:rsidR="00513C4A">
        <w:t>3</w:t>
      </w:r>
      <w:r w:rsidRPr="00CC179B">
        <w:t>. Документы, представляемые в случае, если в поддержку выдвижения кандидата осуществлялся сбор подписей:</w:t>
      </w:r>
    </w:p>
    <w:p w14:paraId="2254CFAB" w14:textId="1279A375" w:rsidR="007A549B" w:rsidRDefault="007A549B" w:rsidP="007A549B">
      <w:pPr>
        <w:pStyle w:val="220"/>
        <w:spacing w:line="360" w:lineRule="auto"/>
        <w:ind w:firstLine="357"/>
        <w:jc w:val="both"/>
        <w:rPr>
          <w:b w:val="0"/>
        </w:rPr>
      </w:pPr>
      <w:r>
        <w:rPr>
          <w:b w:val="0"/>
        </w:rPr>
        <w:tab/>
        <w:t>3.</w:t>
      </w:r>
      <w:r w:rsidR="00513C4A">
        <w:rPr>
          <w:b w:val="0"/>
        </w:rPr>
        <w:t>3</w:t>
      </w:r>
      <w:r>
        <w:rPr>
          <w:b w:val="0"/>
        </w:rPr>
        <w:t>.1. Подписные листы с подписями избирателей, собранными в поддержку выдвижения кандидата</w:t>
      </w:r>
      <w:r w:rsidR="00A86884">
        <w:rPr>
          <w:b w:val="0"/>
        </w:rPr>
        <w:t xml:space="preserve"> -</w:t>
      </w:r>
      <w:r>
        <w:rPr>
          <w:b w:val="0"/>
        </w:rPr>
        <w:t xml:space="preserve"> </w:t>
      </w:r>
      <w:r w:rsidR="00A86884" w:rsidRPr="00A86884">
        <w:rPr>
          <w:b w:val="0"/>
        </w:rPr>
        <w:t xml:space="preserve">по форме согласно </w:t>
      </w:r>
      <w:r w:rsidR="00C71005">
        <w:fldChar w:fldCharType="begin"/>
      </w:r>
      <w:r w:rsidR="00C71005">
        <w:instrText xml:space="preserve"> HYPERLINK "consultantplus://offline/ref=F8504C3759AB4EE8011E4077DDFA2E0B081642F47581C2C4481EE1439E0C6C12FC22C270FA983CF7BD95E2A1FE9E69E8BB6C782ECB4587E3q848G" </w:instrText>
      </w:r>
      <w:r w:rsidR="00C71005">
        <w:fldChar w:fldCharType="separate"/>
      </w:r>
      <w:r w:rsidR="00A86884" w:rsidRPr="00A86884">
        <w:rPr>
          <w:b w:val="0"/>
        </w:rPr>
        <w:t>приложени</w:t>
      </w:r>
      <w:r w:rsidR="00513C4A">
        <w:rPr>
          <w:b w:val="0"/>
        </w:rPr>
        <w:t>ю</w:t>
      </w:r>
      <w:r w:rsidR="00A86884" w:rsidRPr="00A86884">
        <w:rPr>
          <w:b w:val="0"/>
        </w:rPr>
        <w:t xml:space="preserve"> </w:t>
      </w:r>
      <w:r w:rsidR="00C71005">
        <w:rPr>
          <w:b w:val="0"/>
        </w:rPr>
        <w:fldChar w:fldCharType="end"/>
      </w:r>
      <w:r w:rsidR="00C71005">
        <w:fldChar w:fldCharType="begin"/>
      </w:r>
      <w:r w:rsidR="00C71005">
        <w:instrText xml:space="preserve"> HYPERLINK "consultantplus://offline/ref=F8504C3759AB4EE8011E4077DDFA2E0B081642F47581C2C4481EE1439E0C6C12FC22C270FA983FF5B695E2A1FE9E69E8BB6C782ECB4587E3q848G" </w:instrText>
      </w:r>
      <w:r w:rsidR="00C71005">
        <w:fldChar w:fldCharType="separate"/>
      </w:r>
      <w:r w:rsidR="00A86884" w:rsidRPr="00A86884">
        <w:rPr>
          <w:b w:val="0"/>
        </w:rPr>
        <w:t>8</w:t>
      </w:r>
      <w:r w:rsidR="00C71005">
        <w:rPr>
          <w:b w:val="0"/>
        </w:rPr>
        <w:fldChar w:fldCharType="end"/>
      </w:r>
      <w:r w:rsidR="00A86884" w:rsidRPr="00A86884">
        <w:rPr>
          <w:b w:val="0"/>
        </w:rPr>
        <w:t xml:space="preserve"> к Федеральному закону "Об основных гарантиях избирательных прав и права на участие в референдуме граждан Российской Федерации"</w:t>
      </w:r>
      <w:r w:rsidR="00513C4A">
        <w:rPr>
          <w:rStyle w:val="aa"/>
          <w:b w:val="0"/>
        </w:rPr>
        <w:footnoteReference w:id="16"/>
      </w:r>
      <w:r w:rsidR="00A86884">
        <w:rPr>
          <w:b w:val="0"/>
        </w:rPr>
        <w:t xml:space="preserve"> </w:t>
      </w:r>
      <w:r>
        <w:rPr>
          <w:b w:val="0"/>
        </w:rPr>
        <w:t>(часть 6 статьи 35, подпункт «а» пункта 1 части 2 статьи 37 областного Закона</w:t>
      </w:r>
      <w:r w:rsidRPr="008E501B">
        <w:rPr>
          <w:b w:val="0"/>
        </w:rPr>
        <w:t>)</w:t>
      </w:r>
      <w:r w:rsidR="00513C4A" w:rsidRPr="008E501B">
        <w:rPr>
          <w:b w:val="0"/>
        </w:rPr>
        <w:t>.</w:t>
      </w:r>
    </w:p>
    <w:p w14:paraId="2AAF9330" w14:textId="2022986A" w:rsidR="007A549B" w:rsidRDefault="007A549B" w:rsidP="007A549B">
      <w:pPr>
        <w:pStyle w:val="220"/>
        <w:spacing w:line="360" w:lineRule="auto"/>
        <w:ind w:firstLine="709"/>
        <w:jc w:val="both"/>
        <w:rPr>
          <w:b w:val="0"/>
        </w:rPr>
      </w:pPr>
      <w:r>
        <w:rPr>
          <w:b w:val="0"/>
        </w:rPr>
        <w:t>3.</w:t>
      </w:r>
      <w:r w:rsidR="00513C4A">
        <w:rPr>
          <w:b w:val="0"/>
        </w:rPr>
        <w:t>3</w:t>
      </w:r>
      <w:r>
        <w:rPr>
          <w:b w:val="0"/>
        </w:rPr>
        <w:t xml:space="preserve">.2. Протокол об итогах сбора подписей избирателей в поддержку выдвижения кандидата </w:t>
      </w:r>
      <w:r w:rsidR="00A86884">
        <w:rPr>
          <w:b w:val="0"/>
        </w:rPr>
        <w:t>на бумажном носителе</w:t>
      </w:r>
      <w:r>
        <w:rPr>
          <w:b w:val="0"/>
        </w:rPr>
        <w:t xml:space="preserve">, по форме, установленной </w:t>
      </w:r>
      <w:r w:rsidR="008E501B">
        <w:rPr>
          <w:b w:val="0"/>
        </w:rPr>
        <w:t xml:space="preserve">территориальной </w:t>
      </w:r>
      <w:r>
        <w:rPr>
          <w:b w:val="0"/>
        </w:rPr>
        <w:t>избирательной комиссией (подпункт «б» пункта 1 части 2 статьи 37 областного Закона)</w:t>
      </w:r>
      <w:r w:rsidR="00DE0E11" w:rsidRPr="00DE0E11">
        <w:t xml:space="preserve"> </w:t>
      </w:r>
      <w:r w:rsidR="00DE0E11" w:rsidRPr="002F6476">
        <w:t>(</w:t>
      </w:r>
      <w:r w:rsidR="00DE0E11" w:rsidRPr="002D6A17">
        <w:rPr>
          <w:color w:val="000000" w:themeColor="text1"/>
        </w:rPr>
        <w:t xml:space="preserve">приложение </w:t>
      </w:r>
      <w:r w:rsidR="008E501B" w:rsidRPr="002D6A17">
        <w:rPr>
          <w:color w:val="000000" w:themeColor="text1"/>
        </w:rPr>
        <w:t>6</w:t>
      </w:r>
      <w:r w:rsidR="00DE0E11" w:rsidRPr="002D6A17">
        <w:rPr>
          <w:color w:val="000000" w:themeColor="text1"/>
        </w:rPr>
        <w:t>).</w:t>
      </w:r>
    </w:p>
    <w:p w14:paraId="2CAE5787" w14:textId="3627F088" w:rsidR="007A549B" w:rsidRPr="001A7E8C" w:rsidRDefault="007A549B" w:rsidP="007A549B">
      <w:pPr>
        <w:pStyle w:val="220"/>
        <w:tabs>
          <w:tab w:val="left" w:pos="851"/>
        </w:tabs>
        <w:jc w:val="both"/>
        <w:rPr>
          <w:b w:val="0"/>
          <w:sz w:val="24"/>
          <w:szCs w:val="24"/>
        </w:rPr>
      </w:pPr>
      <w:r>
        <w:rPr>
          <w:b w:val="0"/>
          <w:i/>
          <w:sz w:val="24"/>
          <w:szCs w:val="24"/>
        </w:rPr>
        <w:lastRenderedPageBreak/>
        <w:tab/>
      </w:r>
      <w:r w:rsidRPr="001A7E8C">
        <w:rPr>
          <w:b w:val="0"/>
          <w:i/>
          <w:sz w:val="24"/>
          <w:szCs w:val="24"/>
        </w:rPr>
        <w:t xml:space="preserve">Примечание: </w:t>
      </w:r>
      <w:r w:rsidRPr="001A7E8C">
        <w:rPr>
          <w:b w:val="0"/>
          <w:sz w:val="24"/>
          <w:szCs w:val="24"/>
        </w:rPr>
        <w:t>Кандидаты, находящиеся на государственной или муниципальной службе либо работающие в организациях, осуществляющих выпуск средств массовой информации, со дня из регистрации должны быть освобождены от выполнения своих обязанностей</w:t>
      </w:r>
      <w:r>
        <w:rPr>
          <w:b w:val="0"/>
          <w:sz w:val="24"/>
          <w:szCs w:val="24"/>
        </w:rPr>
        <w:t>.</w:t>
      </w:r>
      <w:r w:rsidRPr="001A7E8C">
        <w:rPr>
          <w:b w:val="0"/>
          <w:sz w:val="24"/>
          <w:szCs w:val="24"/>
        </w:rPr>
        <w:t xml:space="preserve"> Не позднее чем через пять дней со дня регистр</w:t>
      </w:r>
      <w:r>
        <w:rPr>
          <w:b w:val="0"/>
          <w:sz w:val="24"/>
          <w:szCs w:val="24"/>
        </w:rPr>
        <w:t xml:space="preserve">ации они обязаны представить в </w:t>
      </w:r>
      <w:r w:rsidR="008E501B">
        <w:rPr>
          <w:b w:val="0"/>
          <w:sz w:val="24"/>
          <w:szCs w:val="24"/>
        </w:rPr>
        <w:t xml:space="preserve">территориальную </w:t>
      </w:r>
      <w:r w:rsidRPr="001A7E8C">
        <w:rPr>
          <w:b w:val="0"/>
          <w:sz w:val="24"/>
          <w:szCs w:val="24"/>
        </w:rPr>
        <w:t>избирательную комиссию</w:t>
      </w:r>
      <w:r w:rsidR="008E501B">
        <w:rPr>
          <w:b w:val="0"/>
          <w:sz w:val="24"/>
          <w:szCs w:val="24"/>
        </w:rPr>
        <w:t xml:space="preserve"> </w:t>
      </w:r>
      <w:r w:rsidRPr="001A7E8C">
        <w:rPr>
          <w:b w:val="0"/>
          <w:sz w:val="24"/>
          <w:szCs w:val="24"/>
        </w:rPr>
        <w:t>копии соответствующих приказов (распоряжений), подтверждающие их освобождение от выполнения должностных или служебных обязанностей (пункт 2 статьи 40 Федерального закона «Об основных гарантиях избирательных прав и права на участие в референдуме граждан Российской Федерации»,</w:t>
      </w:r>
      <w:r>
        <w:rPr>
          <w:b w:val="0"/>
          <w:sz w:val="24"/>
          <w:szCs w:val="24"/>
        </w:rPr>
        <w:t xml:space="preserve">    </w:t>
      </w:r>
      <w:r w:rsidRPr="001A7E8C">
        <w:rPr>
          <w:b w:val="0"/>
          <w:sz w:val="24"/>
          <w:szCs w:val="24"/>
        </w:rPr>
        <w:t xml:space="preserve"> часть 2 статьи 39 областного Закона).</w:t>
      </w:r>
    </w:p>
    <w:p w14:paraId="3760ADA3" w14:textId="77777777" w:rsidR="005E5C11" w:rsidRDefault="005E5C11" w:rsidP="005E5C11">
      <w:pPr>
        <w:pStyle w:val="21"/>
        <w:tabs>
          <w:tab w:val="left" w:pos="360"/>
        </w:tabs>
        <w:ind w:left="360" w:hanging="360"/>
      </w:pPr>
    </w:p>
    <w:p w14:paraId="69F61699" w14:textId="77777777" w:rsidR="005E5C11" w:rsidRDefault="005E5C11" w:rsidP="005E5C11">
      <w:pPr>
        <w:pStyle w:val="21"/>
      </w:pPr>
      <w:r>
        <w:t>4. Документы, представляемые для регистрации уполномоченного представителя кандидата по финансовым вопросам</w:t>
      </w:r>
    </w:p>
    <w:p w14:paraId="20CDD4EF" w14:textId="77777777" w:rsidR="005E5C11" w:rsidRDefault="005E5C11" w:rsidP="005E5C11">
      <w:pPr>
        <w:pStyle w:val="21"/>
      </w:pPr>
    </w:p>
    <w:p w14:paraId="136E9724" w14:textId="77777777" w:rsidR="004533E6" w:rsidRPr="00D15D32" w:rsidRDefault="004533E6" w:rsidP="004533E6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 w:rsidRPr="00D15D32">
        <w:rPr>
          <w:sz w:val="28"/>
        </w:rPr>
        <w:t xml:space="preserve">В соответствии с частью 9 статьи 42 областного Закона кандидат, выдвинутый </w:t>
      </w:r>
      <w:r>
        <w:rPr>
          <w:sz w:val="28"/>
        </w:rPr>
        <w:t xml:space="preserve">по </w:t>
      </w:r>
      <w:r w:rsidRPr="00D15D32">
        <w:rPr>
          <w:sz w:val="28"/>
        </w:rPr>
        <w:t>одномандатному (многомандатному, единому мажоритарному) избирательному округу, вправе назначить уполномоченных представителей по финансовым вопросам в количестве, определяемом им самостоятельно.</w:t>
      </w:r>
    </w:p>
    <w:p w14:paraId="14A8EA0A" w14:textId="5A8B2BD6" w:rsidR="004533E6" w:rsidRDefault="004533E6" w:rsidP="004533E6">
      <w:pPr>
        <w:pStyle w:val="220"/>
        <w:spacing w:line="360" w:lineRule="auto"/>
        <w:ind w:firstLine="709"/>
        <w:jc w:val="both"/>
        <w:rPr>
          <w:b w:val="0"/>
        </w:rPr>
      </w:pPr>
      <w:r>
        <w:rPr>
          <w:b w:val="0"/>
        </w:rPr>
        <w:t xml:space="preserve">Для регистрации уполномоченного представителя кандидата по финансовым вопросам кандидат представляет в </w:t>
      </w:r>
      <w:r w:rsidR="008E501B">
        <w:rPr>
          <w:b w:val="0"/>
        </w:rPr>
        <w:t xml:space="preserve">территориальную </w:t>
      </w:r>
      <w:r>
        <w:rPr>
          <w:b w:val="0"/>
        </w:rPr>
        <w:t>избирательную комиссию</w:t>
      </w:r>
      <w:r w:rsidR="008E501B">
        <w:rPr>
          <w:b w:val="0"/>
        </w:rPr>
        <w:t xml:space="preserve"> </w:t>
      </w:r>
      <w:r>
        <w:rPr>
          <w:b w:val="0"/>
        </w:rPr>
        <w:t>следующие документы:</w:t>
      </w:r>
    </w:p>
    <w:p w14:paraId="2F2750AF" w14:textId="77949964" w:rsidR="005E5C11" w:rsidRDefault="005E5C11" w:rsidP="005E5C11">
      <w:pPr>
        <w:pStyle w:val="21"/>
        <w:spacing w:line="360" w:lineRule="auto"/>
        <w:ind w:firstLine="357"/>
        <w:jc w:val="both"/>
        <w:rPr>
          <w:b w:val="0"/>
        </w:rPr>
      </w:pPr>
      <w:r>
        <w:rPr>
          <w:b w:val="0"/>
        </w:rPr>
        <w:tab/>
        <w:t xml:space="preserve">4.1. Письменное заявление кандидата о назначении уполномоченного представителя по финансовым вопросам </w:t>
      </w:r>
      <w:r w:rsidRPr="00D92EB1">
        <w:t>(приложени</w:t>
      </w:r>
      <w:r w:rsidR="00D50C7C">
        <w:t>я</w:t>
      </w:r>
      <w:r w:rsidRPr="00D92EB1">
        <w:t xml:space="preserve"> </w:t>
      </w:r>
      <w:r w:rsidR="00D50C7C">
        <w:t>№</w:t>
      </w:r>
      <w:r w:rsidRPr="00D92EB1">
        <w:t>№</w:t>
      </w:r>
      <w:r w:rsidR="002D6A17">
        <w:t xml:space="preserve"> 8</w:t>
      </w:r>
      <w:r w:rsidRPr="00D92EB1">
        <w:t xml:space="preserve">, </w:t>
      </w:r>
      <w:r w:rsidR="002D6A17">
        <w:t>9</w:t>
      </w:r>
      <w:r w:rsidRPr="00D92EB1">
        <w:t>).</w:t>
      </w:r>
    </w:p>
    <w:p w14:paraId="124F1541" w14:textId="3F3572E8" w:rsidR="005E5C11" w:rsidRPr="006E09BA" w:rsidRDefault="005E5C11" w:rsidP="005E5C11">
      <w:pPr>
        <w:pStyle w:val="21"/>
        <w:spacing w:line="360" w:lineRule="auto"/>
        <w:ind w:firstLine="357"/>
        <w:jc w:val="both"/>
      </w:pPr>
      <w:r>
        <w:rPr>
          <w:b w:val="0"/>
        </w:rPr>
        <w:tab/>
        <w:t xml:space="preserve">4.2. Нотариально удостоверенную доверенность уполномоченного представителя кандидата по финансовым вопросам. </w:t>
      </w:r>
      <w:r w:rsidRPr="00082FF1">
        <w:rPr>
          <w:b w:val="0"/>
        </w:rPr>
        <w:t xml:space="preserve">Копия указанной доверенности изготавливается </w:t>
      </w:r>
      <w:r w:rsidR="008E501B">
        <w:rPr>
          <w:b w:val="0"/>
        </w:rPr>
        <w:t xml:space="preserve">территориальной </w:t>
      </w:r>
      <w:r w:rsidRPr="00082FF1">
        <w:rPr>
          <w:b w:val="0"/>
        </w:rPr>
        <w:t>избирательной комисси</w:t>
      </w:r>
      <w:r w:rsidR="008E501B">
        <w:rPr>
          <w:b w:val="0"/>
        </w:rPr>
        <w:t>ей</w:t>
      </w:r>
      <w:r w:rsidRPr="00082FF1">
        <w:rPr>
          <w:b w:val="0"/>
        </w:rPr>
        <w:t xml:space="preserve"> в присутствии кандидата либо </w:t>
      </w:r>
      <w:r>
        <w:rPr>
          <w:b w:val="0"/>
        </w:rPr>
        <w:t xml:space="preserve">его </w:t>
      </w:r>
      <w:r w:rsidRPr="00082FF1">
        <w:rPr>
          <w:b w:val="0"/>
        </w:rPr>
        <w:t>уполномоченного представителя по финансовым вопросам и заверя</w:t>
      </w:r>
      <w:r>
        <w:rPr>
          <w:b w:val="0"/>
        </w:rPr>
        <w:t>е</w:t>
      </w:r>
      <w:r w:rsidRPr="00082FF1">
        <w:rPr>
          <w:b w:val="0"/>
        </w:rPr>
        <w:t xml:space="preserve">тся подписью члена </w:t>
      </w:r>
      <w:r w:rsidR="008E501B">
        <w:rPr>
          <w:b w:val="0"/>
        </w:rPr>
        <w:t>территориальной</w:t>
      </w:r>
      <w:r w:rsidRPr="00082FF1">
        <w:rPr>
          <w:b w:val="0"/>
        </w:rPr>
        <w:t xml:space="preserve"> избирательной комиссии, принявшего документы </w:t>
      </w:r>
      <w:r w:rsidRPr="00D92EB1">
        <w:t>(приложение №</w:t>
      </w:r>
      <w:r w:rsidR="002D6A17">
        <w:t xml:space="preserve"> </w:t>
      </w:r>
      <w:r w:rsidRPr="00D92EB1">
        <w:t>1</w:t>
      </w:r>
      <w:r w:rsidR="002D6A17">
        <w:t>0</w:t>
      </w:r>
      <w:r w:rsidRPr="00D92EB1">
        <w:t>).</w:t>
      </w:r>
    </w:p>
    <w:p w14:paraId="7EEF239E" w14:textId="30098969" w:rsidR="005E5C11" w:rsidRDefault="005E5C11" w:rsidP="005E5C11">
      <w:pPr>
        <w:pStyle w:val="21"/>
        <w:spacing w:line="360" w:lineRule="auto"/>
        <w:ind w:firstLine="357"/>
        <w:jc w:val="both"/>
        <w:rPr>
          <w:b w:val="0"/>
        </w:rPr>
      </w:pPr>
      <w:r>
        <w:rPr>
          <w:b w:val="0"/>
        </w:rPr>
        <w:tab/>
        <w:t xml:space="preserve">4.3. Письменное заявление уполномоченного представителя  кандидата по финансовым вопросам, о согласии быть уполномоченным представителем </w:t>
      </w:r>
      <w:r w:rsidRPr="00D92EB1">
        <w:t>(приложение №</w:t>
      </w:r>
      <w:r w:rsidR="002D6A17">
        <w:t xml:space="preserve"> </w:t>
      </w:r>
      <w:r w:rsidRPr="00D92EB1">
        <w:t>1</w:t>
      </w:r>
      <w:r w:rsidR="002D6A17">
        <w:t>1</w:t>
      </w:r>
      <w:r w:rsidRPr="00D92EB1">
        <w:t>).</w:t>
      </w:r>
      <w:r>
        <w:rPr>
          <w:b w:val="0"/>
        </w:rPr>
        <w:t xml:space="preserve"> </w:t>
      </w:r>
    </w:p>
    <w:p w14:paraId="37366FC4" w14:textId="34F7DA77" w:rsidR="005E5C11" w:rsidRDefault="005E5C11" w:rsidP="005E5C11">
      <w:pPr>
        <w:pStyle w:val="14-15"/>
        <w:widowControl/>
        <w:suppressAutoHyphens/>
        <w:ind w:firstLine="720"/>
      </w:pPr>
      <w:r>
        <w:t>4</w:t>
      </w:r>
      <w:r w:rsidRPr="00082FF1">
        <w:t>.4. Паспорт</w:t>
      </w:r>
      <w:r>
        <w:t xml:space="preserve"> или документ, заменяющий паспорт гражданина Российской Федерации (предъявляется уполномоченным представителем кандидата по финансовым вопросам для регистрации в </w:t>
      </w:r>
      <w:r w:rsidR="008E501B">
        <w:t xml:space="preserve">территориальной </w:t>
      </w:r>
      <w:r>
        <w:t xml:space="preserve">избирательной комиссии и для изготовления ксерокопии) </w:t>
      </w:r>
      <w:r w:rsidRPr="00D76DF0">
        <w:t xml:space="preserve">(часть </w:t>
      </w:r>
      <w:r w:rsidR="004533E6">
        <w:t>9</w:t>
      </w:r>
      <w:r>
        <w:t xml:space="preserve"> стат</w:t>
      </w:r>
      <w:r w:rsidRPr="00D76DF0">
        <w:t xml:space="preserve">ьи </w:t>
      </w:r>
      <w:r w:rsidR="004533E6">
        <w:t>42</w:t>
      </w:r>
      <w:r>
        <w:t xml:space="preserve"> </w:t>
      </w:r>
      <w:r w:rsidRPr="00D76DF0">
        <w:t>областного Закона)</w:t>
      </w:r>
      <w:r>
        <w:t>.</w:t>
      </w:r>
    </w:p>
    <w:p w14:paraId="3E6A8659" w14:textId="09949922" w:rsidR="004533E6" w:rsidRDefault="004533E6" w:rsidP="005E5C11">
      <w:pPr>
        <w:pStyle w:val="14-15"/>
        <w:widowControl/>
        <w:suppressAutoHyphens/>
        <w:ind w:firstLine="720"/>
      </w:pPr>
    </w:p>
    <w:p w14:paraId="17B0DD80" w14:textId="77777777" w:rsidR="006F134F" w:rsidRDefault="006F134F" w:rsidP="006F134F">
      <w:pPr>
        <w:pStyle w:val="220"/>
        <w:ind w:firstLine="360"/>
      </w:pPr>
      <w:r>
        <w:lastRenderedPageBreak/>
        <w:t>5</w:t>
      </w:r>
      <w:r w:rsidRPr="000D722B">
        <w:t>.</w:t>
      </w:r>
      <w:r w:rsidRPr="000D722B">
        <w:tab/>
      </w:r>
      <w:r>
        <w:t>Документы, представляемые для регистрации</w:t>
      </w:r>
    </w:p>
    <w:p w14:paraId="772E30D1" w14:textId="77777777" w:rsidR="006F134F" w:rsidRDefault="006F134F" w:rsidP="006F134F">
      <w:pPr>
        <w:pStyle w:val="220"/>
        <w:ind w:firstLine="360"/>
      </w:pPr>
      <w:r>
        <w:t>доверенных лиц кандидата</w:t>
      </w:r>
      <w:r>
        <w:rPr>
          <w:rStyle w:val="aa"/>
        </w:rPr>
        <w:footnoteReference w:id="17"/>
      </w:r>
    </w:p>
    <w:p w14:paraId="4213C068" w14:textId="77777777" w:rsidR="006F134F" w:rsidRDefault="006F134F" w:rsidP="006F134F">
      <w:pPr>
        <w:pStyle w:val="220"/>
        <w:jc w:val="left"/>
      </w:pPr>
    </w:p>
    <w:p w14:paraId="0AC920A3" w14:textId="0394636C" w:rsidR="006F134F" w:rsidRPr="001C3969" w:rsidRDefault="006F134F" w:rsidP="006F134F">
      <w:pPr>
        <w:pStyle w:val="220"/>
        <w:spacing w:line="360" w:lineRule="auto"/>
        <w:ind w:firstLine="851"/>
        <w:jc w:val="both"/>
        <w:rPr>
          <w:b w:val="0"/>
        </w:rPr>
      </w:pPr>
      <w:r w:rsidRPr="001C3969">
        <w:rPr>
          <w:b w:val="0"/>
        </w:rPr>
        <w:t xml:space="preserve">В соответствии со статьей 41 областного Закона для регистрации доверенных лиц кандидата, выдвинутого по одномандатному (многомандатному, единому мажоритарному) избирательному округу кандидат представляет в </w:t>
      </w:r>
      <w:r w:rsidR="008E501B">
        <w:rPr>
          <w:b w:val="0"/>
        </w:rPr>
        <w:t xml:space="preserve">территориальную </w:t>
      </w:r>
      <w:r w:rsidRPr="001C3969">
        <w:rPr>
          <w:b w:val="0"/>
        </w:rPr>
        <w:t>избирательную комиссию</w:t>
      </w:r>
      <w:r w:rsidR="008E501B">
        <w:rPr>
          <w:b w:val="0"/>
        </w:rPr>
        <w:t xml:space="preserve"> </w:t>
      </w:r>
      <w:r w:rsidRPr="001C3969">
        <w:rPr>
          <w:b w:val="0"/>
        </w:rPr>
        <w:t>следующие документы:</w:t>
      </w:r>
    </w:p>
    <w:p w14:paraId="60F5D24C" w14:textId="625BE04E" w:rsidR="006F134F" w:rsidRDefault="006F134F" w:rsidP="006F134F">
      <w:pPr>
        <w:pStyle w:val="220"/>
        <w:spacing w:line="360" w:lineRule="auto"/>
        <w:ind w:firstLine="851"/>
        <w:jc w:val="both"/>
        <w:rPr>
          <w:b w:val="0"/>
        </w:rPr>
      </w:pPr>
      <w:r>
        <w:rPr>
          <w:b w:val="0"/>
        </w:rPr>
        <w:t xml:space="preserve">5.1. Письменное заявление кандидата о назначении доверенных лиц (часть 1 статьи 41 областного Закона) </w:t>
      </w:r>
      <w:r w:rsidRPr="006F134F">
        <w:t xml:space="preserve">(приложение </w:t>
      </w:r>
      <w:r w:rsidR="002D6A17">
        <w:t xml:space="preserve">№ </w:t>
      </w:r>
      <w:r w:rsidRPr="006F134F">
        <w:t>1</w:t>
      </w:r>
      <w:r w:rsidR="002D6A17">
        <w:t>2</w:t>
      </w:r>
      <w:r w:rsidRPr="006F134F">
        <w:t>)</w:t>
      </w:r>
      <w:r>
        <w:rPr>
          <w:b w:val="0"/>
        </w:rPr>
        <w:t>.</w:t>
      </w:r>
    </w:p>
    <w:p w14:paraId="51919995" w14:textId="3CF69D60" w:rsidR="006F134F" w:rsidRDefault="006F134F" w:rsidP="006F134F">
      <w:pPr>
        <w:pStyle w:val="220"/>
        <w:tabs>
          <w:tab w:val="left" w:pos="1080"/>
        </w:tabs>
        <w:spacing w:line="360" w:lineRule="auto"/>
        <w:ind w:firstLine="851"/>
        <w:jc w:val="both"/>
        <w:rPr>
          <w:b w:val="0"/>
        </w:rPr>
      </w:pPr>
      <w:r>
        <w:rPr>
          <w:b w:val="0"/>
        </w:rPr>
        <w:t>5</w:t>
      </w:r>
      <w:r w:rsidRPr="000D722B">
        <w:rPr>
          <w:b w:val="0"/>
        </w:rPr>
        <w:t>.</w:t>
      </w:r>
      <w:r>
        <w:rPr>
          <w:b w:val="0"/>
        </w:rPr>
        <w:t>2</w:t>
      </w:r>
      <w:r w:rsidRPr="000D722B">
        <w:rPr>
          <w:b w:val="0"/>
        </w:rPr>
        <w:t>.</w:t>
      </w:r>
      <w:r w:rsidRPr="000D722B">
        <w:rPr>
          <w:b w:val="0"/>
        </w:rPr>
        <w:tab/>
      </w:r>
      <w:r>
        <w:rPr>
          <w:b w:val="0"/>
        </w:rPr>
        <w:t xml:space="preserve">Список доверенных лиц кандидата и сведения о них (кандидат вправе назначить не более 5 доверенных лиц) </w:t>
      </w:r>
      <w:r w:rsidRPr="006F134F">
        <w:t xml:space="preserve">(приложение </w:t>
      </w:r>
      <w:r w:rsidR="002D6A17">
        <w:t xml:space="preserve">№ </w:t>
      </w:r>
      <w:r w:rsidRPr="006F134F">
        <w:t>1</w:t>
      </w:r>
      <w:r w:rsidR="002D6A17">
        <w:t>3</w:t>
      </w:r>
      <w:r w:rsidRPr="006F134F">
        <w:t>).</w:t>
      </w:r>
    </w:p>
    <w:p w14:paraId="59BDB927" w14:textId="461C582E" w:rsidR="006F134F" w:rsidRDefault="006F134F" w:rsidP="006F134F">
      <w:pPr>
        <w:pStyle w:val="220"/>
        <w:spacing w:line="360" w:lineRule="auto"/>
        <w:ind w:firstLine="851"/>
        <w:jc w:val="both"/>
        <w:rPr>
          <w:b w:val="0"/>
        </w:rPr>
      </w:pPr>
      <w:r>
        <w:rPr>
          <w:b w:val="0"/>
        </w:rPr>
        <w:t xml:space="preserve">5.3. Письменное заявление гражданина о согласии быть доверенным лицом кандидата (часть 1 статьи 41 областного Закона) </w:t>
      </w:r>
      <w:r w:rsidRPr="006F134F">
        <w:t xml:space="preserve">(приложение </w:t>
      </w:r>
      <w:r w:rsidR="002D6A17">
        <w:t>№ 14</w:t>
      </w:r>
      <w:r w:rsidRPr="006F134F">
        <w:t>).</w:t>
      </w:r>
    </w:p>
    <w:p w14:paraId="5E74E6B5" w14:textId="77777777" w:rsidR="006F134F" w:rsidRDefault="006F134F" w:rsidP="006F134F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</w:t>
      </w:r>
      <w:r w:rsidRPr="00E46506">
        <w:rPr>
          <w:sz w:val="28"/>
          <w:szCs w:val="28"/>
        </w:rPr>
        <w:t>Приказ (распоряжение) об освобождении от исполнения служебных обязанностей</w:t>
      </w:r>
      <w:r>
        <w:rPr>
          <w:sz w:val="28"/>
          <w:szCs w:val="28"/>
        </w:rPr>
        <w:t xml:space="preserve"> (в том числе на период отпуска)</w:t>
      </w:r>
      <w:r w:rsidRPr="00E46506">
        <w:rPr>
          <w:sz w:val="28"/>
          <w:szCs w:val="28"/>
        </w:rPr>
        <w:t xml:space="preserve"> на период </w:t>
      </w:r>
      <w:r>
        <w:rPr>
          <w:sz w:val="28"/>
          <w:szCs w:val="28"/>
        </w:rPr>
        <w:t>исполнения</w:t>
      </w:r>
      <w:r w:rsidRPr="00E46506">
        <w:rPr>
          <w:sz w:val="28"/>
          <w:szCs w:val="28"/>
        </w:rPr>
        <w:t xml:space="preserve"> полномочий доверенного лица в отношении лиц, </w:t>
      </w:r>
      <w:r>
        <w:rPr>
          <w:sz w:val="28"/>
          <w:szCs w:val="28"/>
        </w:rPr>
        <w:t xml:space="preserve">являющихся </w:t>
      </w:r>
      <w:r w:rsidRPr="00E46506">
        <w:rPr>
          <w:sz w:val="28"/>
          <w:szCs w:val="28"/>
        </w:rPr>
        <w:t xml:space="preserve"> государственн</w:t>
      </w:r>
      <w:r>
        <w:rPr>
          <w:sz w:val="28"/>
          <w:szCs w:val="28"/>
        </w:rPr>
        <w:t>ыми или муниципальными</w:t>
      </w:r>
      <w:r w:rsidRPr="00E465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служащими </w:t>
      </w:r>
      <w:r w:rsidRPr="00E46506">
        <w:rPr>
          <w:sz w:val="28"/>
          <w:szCs w:val="28"/>
        </w:rPr>
        <w:t xml:space="preserve">(часть </w:t>
      </w:r>
      <w:r>
        <w:rPr>
          <w:sz w:val="28"/>
          <w:szCs w:val="28"/>
        </w:rPr>
        <w:t>2</w:t>
      </w:r>
      <w:r w:rsidRPr="00E46506">
        <w:rPr>
          <w:sz w:val="28"/>
          <w:szCs w:val="28"/>
        </w:rPr>
        <w:t xml:space="preserve"> статьи 4</w:t>
      </w:r>
      <w:r>
        <w:rPr>
          <w:sz w:val="28"/>
          <w:szCs w:val="28"/>
        </w:rPr>
        <w:t>1</w:t>
      </w:r>
      <w:r w:rsidRPr="00E46506">
        <w:rPr>
          <w:sz w:val="28"/>
          <w:szCs w:val="28"/>
        </w:rPr>
        <w:t xml:space="preserve"> областного Закона).</w:t>
      </w:r>
    </w:p>
    <w:p w14:paraId="74640DD3" w14:textId="77777777" w:rsidR="006F134F" w:rsidRPr="00E46506" w:rsidRDefault="006F134F" w:rsidP="006F134F">
      <w:pPr>
        <w:spacing w:line="360" w:lineRule="auto"/>
        <w:ind w:firstLine="851"/>
        <w:jc w:val="both"/>
        <w:rPr>
          <w:sz w:val="28"/>
          <w:szCs w:val="28"/>
        </w:rPr>
      </w:pPr>
    </w:p>
    <w:p w14:paraId="3D7357DB" w14:textId="77777777" w:rsidR="005E5C11" w:rsidRDefault="005E5C11" w:rsidP="005E5C11">
      <w:pPr>
        <w:pStyle w:val="21"/>
        <w:tabs>
          <w:tab w:val="left" w:pos="360"/>
        </w:tabs>
        <w:ind w:left="360" w:hanging="360"/>
      </w:pPr>
      <w:r>
        <w:t>6</w:t>
      </w:r>
      <w:r w:rsidRPr="000D722B">
        <w:t>.</w:t>
      </w:r>
      <w:r w:rsidRPr="000D722B">
        <w:tab/>
      </w:r>
      <w:r>
        <w:t>Документы, представляемые при назначении кандидатом членов избирательных комиссий с правом совещательного голоса</w:t>
      </w:r>
    </w:p>
    <w:p w14:paraId="0CFE3E4F" w14:textId="77777777" w:rsidR="005E5C11" w:rsidRDefault="005E5C11" w:rsidP="005E5C11">
      <w:pPr>
        <w:pStyle w:val="21"/>
      </w:pPr>
    </w:p>
    <w:p w14:paraId="10A916B2" w14:textId="53E08627" w:rsidR="005E5C11" w:rsidRDefault="005E5C11" w:rsidP="005E5C11">
      <w:pPr>
        <w:pStyle w:val="21"/>
        <w:spacing w:line="360" w:lineRule="auto"/>
        <w:jc w:val="both"/>
        <w:rPr>
          <w:b w:val="0"/>
        </w:rPr>
      </w:pPr>
      <w:r>
        <w:rPr>
          <w:b w:val="0"/>
        </w:rPr>
        <w:t xml:space="preserve"> </w:t>
      </w:r>
      <w:r>
        <w:rPr>
          <w:b w:val="0"/>
        </w:rPr>
        <w:tab/>
        <w:t>В соответствии с пунктом 20 статьи 29 Федерального Закона №67-ФЗ выдвинутый по одномандатному избирательному округу кандидат со дня представления</w:t>
      </w:r>
      <w:r w:rsidR="00EA3357" w:rsidRPr="00EA3357">
        <w:rPr>
          <w:b w:val="0"/>
        </w:rPr>
        <w:t xml:space="preserve"> </w:t>
      </w:r>
      <w:r w:rsidR="00EA3357">
        <w:rPr>
          <w:b w:val="0"/>
        </w:rPr>
        <w:t xml:space="preserve">в </w:t>
      </w:r>
      <w:r w:rsidR="008E501B">
        <w:rPr>
          <w:b w:val="0"/>
        </w:rPr>
        <w:t xml:space="preserve">территориальную </w:t>
      </w:r>
      <w:r w:rsidR="00EA3357">
        <w:rPr>
          <w:b w:val="0"/>
        </w:rPr>
        <w:t>избирательную комиссию</w:t>
      </w:r>
      <w:r>
        <w:rPr>
          <w:b w:val="0"/>
        </w:rPr>
        <w:t xml:space="preserve"> документов для регистрации в вправе назначить одного члена </w:t>
      </w:r>
      <w:r w:rsidR="00EA3357">
        <w:rPr>
          <w:b w:val="0"/>
        </w:rPr>
        <w:t>этой</w:t>
      </w:r>
      <w:r>
        <w:rPr>
          <w:b w:val="0"/>
        </w:rPr>
        <w:t xml:space="preserve"> избирательной комиссии с правом совещательного голоса, а в случае регистрации кандидата</w:t>
      </w:r>
      <w:r w:rsidR="00EA3357">
        <w:rPr>
          <w:b w:val="0"/>
        </w:rPr>
        <w:t xml:space="preserve"> по одному члену избирательной комиссии с правом совещательного голоса</w:t>
      </w:r>
      <w:r>
        <w:rPr>
          <w:b w:val="0"/>
        </w:rPr>
        <w:t xml:space="preserve"> – в каждую нижестоящую избирательную комиссию того одномандатного</w:t>
      </w:r>
      <w:r w:rsidR="00EA3357">
        <w:rPr>
          <w:b w:val="0"/>
        </w:rPr>
        <w:t xml:space="preserve"> </w:t>
      </w:r>
      <w:r w:rsidR="00EA3357" w:rsidRPr="001C3969">
        <w:rPr>
          <w:b w:val="0"/>
        </w:rPr>
        <w:t>(многомандатно</w:t>
      </w:r>
      <w:r w:rsidR="00EA3357">
        <w:rPr>
          <w:b w:val="0"/>
        </w:rPr>
        <w:t>го</w:t>
      </w:r>
      <w:r w:rsidR="00EA3357" w:rsidRPr="001C3969">
        <w:rPr>
          <w:b w:val="0"/>
        </w:rPr>
        <w:t>, едино</w:t>
      </w:r>
      <w:r w:rsidR="00EA3357">
        <w:rPr>
          <w:b w:val="0"/>
        </w:rPr>
        <w:t>го</w:t>
      </w:r>
      <w:r w:rsidR="00EA3357" w:rsidRPr="001C3969">
        <w:rPr>
          <w:b w:val="0"/>
        </w:rPr>
        <w:t xml:space="preserve"> мажоритарно</w:t>
      </w:r>
      <w:r w:rsidR="00EA3357">
        <w:rPr>
          <w:b w:val="0"/>
        </w:rPr>
        <w:t>го</w:t>
      </w:r>
      <w:r w:rsidR="00EA3357" w:rsidRPr="001C3969">
        <w:rPr>
          <w:b w:val="0"/>
        </w:rPr>
        <w:t>)</w:t>
      </w:r>
      <w:r>
        <w:rPr>
          <w:b w:val="0"/>
        </w:rPr>
        <w:t xml:space="preserve"> избирательного округа, по которому этот кандидат </w:t>
      </w:r>
      <w:r>
        <w:rPr>
          <w:b w:val="0"/>
        </w:rPr>
        <w:lastRenderedPageBreak/>
        <w:t>выдвинут, представив в соответствующую избирательную комиссию следующие документы:</w:t>
      </w:r>
    </w:p>
    <w:p w14:paraId="41D874C5" w14:textId="0E1BB974" w:rsidR="005E5C11" w:rsidRDefault="005E5C11" w:rsidP="005E5C11">
      <w:pPr>
        <w:pStyle w:val="21"/>
        <w:spacing w:line="360" w:lineRule="auto"/>
        <w:jc w:val="both"/>
        <w:rPr>
          <w:b w:val="0"/>
        </w:rPr>
      </w:pPr>
      <w:r>
        <w:rPr>
          <w:b w:val="0"/>
        </w:rPr>
        <w:tab/>
        <w:t xml:space="preserve">6.1. Письменное заявление кандидата, зарегистрированного кандидата о назначении члена </w:t>
      </w:r>
      <w:r w:rsidR="00AA4980">
        <w:rPr>
          <w:b w:val="0"/>
        </w:rPr>
        <w:t>соответствующей</w:t>
      </w:r>
      <w:r>
        <w:rPr>
          <w:b w:val="0"/>
        </w:rPr>
        <w:t xml:space="preserve"> избирательной комиссии с правом совещательного голоса </w:t>
      </w:r>
      <w:r w:rsidR="00DE0E11">
        <w:t>(приложение №</w:t>
      </w:r>
      <w:r w:rsidR="002D6A17">
        <w:t xml:space="preserve"> </w:t>
      </w:r>
      <w:r w:rsidR="00DE0E11">
        <w:t>1</w:t>
      </w:r>
      <w:r w:rsidR="002D6A17">
        <w:t>5</w:t>
      </w:r>
      <w:r w:rsidRPr="00D92EB1">
        <w:t>).</w:t>
      </w:r>
    </w:p>
    <w:p w14:paraId="280475B2" w14:textId="4FA06027" w:rsidR="005E5C11" w:rsidRPr="004105BA" w:rsidRDefault="005E5C11" w:rsidP="005E5C11">
      <w:pPr>
        <w:pStyle w:val="21"/>
        <w:spacing w:line="360" w:lineRule="auto"/>
        <w:ind w:firstLine="708"/>
        <w:jc w:val="both"/>
        <w:rPr>
          <w:b w:val="0"/>
        </w:rPr>
      </w:pPr>
      <w:r>
        <w:rPr>
          <w:b w:val="0"/>
        </w:rPr>
        <w:t xml:space="preserve">6.2. Письменное заявление гражданина о согласии на назначение членом избирательной комиссии с правом совещательного голоса </w:t>
      </w:r>
      <w:r w:rsidR="00DE0E11">
        <w:t>(приложение №</w:t>
      </w:r>
      <w:r w:rsidR="002D6A17">
        <w:t xml:space="preserve"> </w:t>
      </w:r>
      <w:r w:rsidR="00DE0E11">
        <w:t>1</w:t>
      </w:r>
      <w:r w:rsidR="002D6A17">
        <w:t>6</w:t>
      </w:r>
      <w:r w:rsidRPr="00D92EB1">
        <w:t>).</w:t>
      </w:r>
    </w:p>
    <w:p w14:paraId="4E23F61F" w14:textId="77777777" w:rsidR="005E5C11" w:rsidRPr="00D84FD2" w:rsidRDefault="005E5C11" w:rsidP="005E5C11">
      <w:pPr>
        <w:pStyle w:val="14-15"/>
        <w:widowControl/>
        <w:suppressAutoHyphens/>
        <w:spacing w:before="120"/>
        <w:ind w:firstLine="720"/>
      </w:pPr>
      <w:r>
        <w:t xml:space="preserve">6.3. Копия паспорта члена избирательной комиссии с правом совещательного голоса или иного документа, заменяющего паспорт гражданина. </w:t>
      </w:r>
    </w:p>
    <w:p w14:paraId="54A5CF8A" w14:textId="77777777" w:rsidR="005E5C11" w:rsidRDefault="005E5C11" w:rsidP="005E5C11">
      <w:pPr>
        <w:pStyle w:val="14-15"/>
        <w:widowControl/>
        <w:suppressAutoHyphens/>
        <w:spacing w:before="120"/>
        <w:ind w:firstLine="720"/>
      </w:pPr>
      <w:r>
        <w:t>6.4. Справка с основного места работы или копия трудовой книжки, выписка из трудовой книжки либо иной документ для подтверждения сведений об основном месте работы или службы, о занимаемой должности</w:t>
      </w:r>
      <w:r>
        <w:rPr>
          <w:rStyle w:val="aa"/>
        </w:rPr>
        <w:footnoteReference w:id="18"/>
      </w:r>
      <w:r>
        <w:t>.</w:t>
      </w:r>
    </w:p>
    <w:p w14:paraId="7817B786" w14:textId="77777777" w:rsidR="005E5C11" w:rsidRDefault="005E5C11" w:rsidP="005E5C11">
      <w:pPr>
        <w:pStyle w:val="21"/>
        <w:tabs>
          <w:tab w:val="left" w:pos="360"/>
        </w:tabs>
        <w:ind w:left="360"/>
        <w:rPr>
          <w:b w:val="0"/>
        </w:rPr>
      </w:pPr>
    </w:p>
    <w:p w14:paraId="40E87A14" w14:textId="77777777" w:rsidR="005E5C11" w:rsidRPr="006B6912" w:rsidRDefault="005E5C11" w:rsidP="005E5C11">
      <w:pPr>
        <w:pStyle w:val="21"/>
        <w:tabs>
          <w:tab w:val="left" w:pos="360"/>
        </w:tabs>
        <w:ind w:left="360"/>
      </w:pPr>
      <w:r>
        <w:t>7. Документы, представляемые при прекращении полномочий назначенного кандидатом, зарегистрированным кандидатом члена избирательной комиссии с правом совещательного голоса, доверенного лица, уполномоченного представителя по финансовым вопросам</w:t>
      </w:r>
    </w:p>
    <w:p w14:paraId="31A02869" w14:textId="77777777" w:rsidR="005E5C11" w:rsidRPr="00304D7B" w:rsidRDefault="005E5C11" w:rsidP="005E5C11">
      <w:pPr>
        <w:spacing w:line="360" w:lineRule="auto"/>
        <w:jc w:val="both"/>
        <w:rPr>
          <w:sz w:val="28"/>
          <w:szCs w:val="28"/>
        </w:rPr>
      </w:pPr>
      <w:r>
        <w:rPr>
          <w:b/>
        </w:rPr>
        <w:tab/>
      </w:r>
    </w:p>
    <w:p w14:paraId="683B0122" w14:textId="3BD954C8" w:rsidR="005E5C11" w:rsidRPr="00CB5D12" w:rsidRDefault="005E5C11" w:rsidP="005E5C11">
      <w:pPr>
        <w:pStyle w:val="21"/>
        <w:spacing w:line="360" w:lineRule="auto"/>
        <w:jc w:val="both"/>
      </w:pPr>
      <w:r>
        <w:rPr>
          <w:b w:val="0"/>
        </w:rPr>
        <w:tab/>
        <w:t>7.1. Заявление кандидата о прекращении полномочий члена избирательной комиссии с правом совещательного голоса (пункт 26 статьи 29 Федерального закона «Об основных гарантиях избирательных прав и права на участие в референдуме граждан Российской Федерации»</w:t>
      </w:r>
      <w:r w:rsidRPr="00D3020E">
        <w:rPr>
          <w:b w:val="0"/>
          <w:color w:val="000000"/>
          <w:szCs w:val="28"/>
        </w:rPr>
        <w:t>)</w:t>
      </w:r>
      <w:r>
        <w:rPr>
          <w:b w:val="0"/>
        </w:rPr>
        <w:t xml:space="preserve"> </w:t>
      </w:r>
      <w:r w:rsidRPr="00D92EB1">
        <w:t>(приложение №</w:t>
      </w:r>
      <w:r w:rsidR="002D6A17">
        <w:t xml:space="preserve"> 17</w:t>
      </w:r>
      <w:r w:rsidRPr="00D92EB1">
        <w:t>).</w:t>
      </w:r>
    </w:p>
    <w:p w14:paraId="3AA77003" w14:textId="30EE3156" w:rsidR="005E5C11" w:rsidRPr="00CB5D12" w:rsidRDefault="005E5C11" w:rsidP="005E5C11">
      <w:pPr>
        <w:pStyle w:val="21"/>
        <w:spacing w:line="360" w:lineRule="auto"/>
        <w:jc w:val="both"/>
      </w:pPr>
      <w:r>
        <w:rPr>
          <w:b w:val="0"/>
        </w:rPr>
        <w:tab/>
        <w:t>7.2. Заявление кандидата об отзыве доверенного лица (част</w:t>
      </w:r>
      <w:r w:rsidR="00AA4980">
        <w:rPr>
          <w:b w:val="0"/>
        </w:rPr>
        <w:t>ь 4 статьи 41 областного Закона</w:t>
      </w:r>
      <w:r>
        <w:rPr>
          <w:b w:val="0"/>
        </w:rPr>
        <w:t xml:space="preserve">) </w:t>
      </w:r>
      <w:r w:rsidRPr="00D92EB1">
        <w:t>(приложение №</w:t>
      </w:r>
      <w:r w:rsidR="002D6A17">
        <w:t xml:space="preserve"> 18</w:t>
      </w:r>
      <w:r w:rsidRPr="00D92EB1">
        <w:t>).</w:t>
      </w:r>
    </w:p>
    <w:p w14:paraId="4480E3D4" w14:textId="77B2DA51" w:rsidR="005E5C11" w:rsidRPr="00CB5D12" w:rsidRDefault="005E5C11" w:rsidP="005E5C11">
      <w:pPr>
        <w:pStyle w:val="21"/>
        <w:spacing w:line="360" w:lineRule="auto"/>
        <w:jc w:val="both"/>
      </w:pPr>
      <w:r>
        <w:rPr>
          <w:b w:val="0"/>
        </w:rPr>
        <w:tab/>
        <w:t>7.3. Заявление кандидата о прекращении полномочий уполномоченного представителя по финансовым вопросам (</w:t>
      </w:r>
      <w:r w:rsidR="00AA4980">
        <w:rPr>
          <w:b w:val="0"/>
        </w:rPr>
        <w:t xml:space="preserve">часть 10 </w:t>
      </w:r>
      <w:r>
        <w:rPr>
          <w:b w:val="0"/>
        </w:rPr>
        <w:t>стать</w:t>
      </w:r>
      <w:r w:rsidR="00AA4980">
        <w:rPr>
          <w:b w:val="0"/>
        </w:rPr>
        <w:t>и</w:t>
      </w:r>
      <w:r>
        <w:rPr>
          <w:b w:val="0"/>
        </w:rPr>
        <w:t xml:space="preserve"> </w:t>
      </w:r>
      <w:r w:rsidR="00AA4980">
        <w:rPr>
          <w:b w:val="0"/>
        </w:rPr>
        <w:t>42 областного Закона</w:t>
      </w:r>
      <w:r>
        <w:rPr>
          <w:b w:val="0"/>
        </w:rPr>
        <w:t xml:space="preserve">) </w:t>
      </w:r>
      <w:r w:rsidRPr="00D92EB1">
        <w:t xml:space="preserve">(приложение </w:t>
      </w:r>
      <w:r w:rsidR="002D6A17">
        <w:t>№ 19</w:t>
      </w:r>
      <w:r w:rsidRPr="00D92EB1">
        <w:t>).</w:t>
      </w:r>
    </w:p>
    <w:p w14:paraId="1FB11376" w14:textId="77777777" w:rsidR="005E5C11" w:rsidRDefault="005E5C11" w:rsidP="005E5C11">
      <w:pPr>
        <w:pStyle w:val="21"/>
        <w:spacing w:line="360" w:lineRule="auto"/>
        <w:jc w:val="both"/>
        <w:rPr>
          <w:b w:val="0"/>
        </w:rPr>
      </w:pPr>
      <w:r>
        <w:rPr>
          <w:b w:val="0"/>
        </w:rPr>
        <w:t xml:space="preserve"> </w:t>
      </w:r>
      <w:r>
        <w:rPr>
          <w:b w:val="0"/>
        </w:rPr>
        <w:tab/>
        <w:t xml:space="preserve">7.4. Удостоверение доверенного лица, члена избирательной комиссии с правом совещательного голоса, уполномоченного представителя по финансовым </w:t>
      </w:r>
      <w:r>
        <w:rPr>
          <w:b w:val="0"/>
        </w:rPr>
        <w:lastRenderedPageBreak/>
        <w:t>вопросам, полномочия которого прекращены – незамедлительно возвращаются в соответствующую избирательную комиссию, выдавшую данное удостоверение.</w:t>
      </w:r>
    </w:p>
    <w:p w14:paraId="6744485E" w14:textId="77777777" w:rsidR="005E5C11" w:rsidRPr="00DF28B0" w:rsidRDefault="005E5C11" w:rsidP="005E5C11">
      <w:pPr>
        <w:pStyle w:val="21"/>
        <w:jc w:val="both"/>
        <w:rPr>
          <w:b w:val="0"/>
          <w:sz w:val="16"/>
          <w:szCs w:val="16"/>
        </w:rPr>
      </w:pPr>
    </w:p>
    <w:p w14:paraId="41992852" w14:textId="77777777" w:rsidR="005E5C11" w:rsidRDefault="005E5C11" w:rsidP="005E5C11">
      <w:pPr>
        <w:pStyle w:val="21"/>
        <w:tabs>
          <w:tab w:val="left" w:pos="360"/>
        </w:tabs>
        <w:ind w:left="360" w:hanging="360"/>
      </w:pPr>
      <w:r>
        <w:t>8</w:t>
      </w:r>
      <w:r w:rsidRPr="000D722B">
        <w:t>.</w:t>
      </w:r>
      <w:r w:rsidRPr="000D722B">
        <w:tab/>
      </w:r>
      <w:r>
        <w:t xml:space="preserve">Документы представляемые при выбытии кандидата, </w:t>
      </w:r>
      <w:r>
        <w:br/>
        <w:t>зарегистрированного кандидата</w:t>
      </w:r>
    </w:p>
    <w:p w14:paraId="2BACBA64" w14:textId="77777777" w:rsidR="005E5C11" w:rsidRDefault="005E5C11" w:rsidP="005E5C11">
      <w:pPr>
        <w:pStyle w:val="21"/>
        <w:rPr>
          <w:sz w:val="16"/>
          <w:szCs w:val="16"/>
        </w:rPr>
      </w:pPr>
    </w:p>
    <w:p w14:paraId="1C7757AF" w14:textId="77777777" w:rsidR="005E5C11" w:rsidRPr="00DF28B0" w:rsidRDefault="005E5C11" w:rsidP="005E5C11">
      <w:pPr>
        <w:pStyle w:val="21"/>
        <w:rPr>
          <w:sz w:val="16"/>
          <w:szCs w:val="16"/>
        </w:rPr>
      </w:pPr>
    </w:p>
    <w:p w14:paraId="296BA7BF" w14:textId="37EB3565" w:rsidR="005E5C11" w:rsidRDefault="005E5C11" w:rsidP="005E5C11">
      <w:pPr>
        <w:pStyle w:val="21"/>
        <w:spacing w:line="360" w:lineRule="auto"/>
        <w:ind w:firstLine="708"/>
        <w:jc w:val="both"/>
        <w:rPr>
          <w:b w:val="0"/>
        </w:rPr>
      </w:pPr>
      <w:r>
        <w:rPr>
          <w:b w:val="0"/>
        </w:rPr>
        <w:t xml:space="preserve"> В соответствии со статьей </w:t>
      </w:r>
      <w:r w:rsidR="000A34F2">
        <w:rPr>
          <w:b w:val="0"/>
        </w:rPr>
        <w:t>37</w:t>
      </w:r>
      <w:r>
        <w:rPr>
          <w:b w:val="0"/>
        </w:rPr>
        <w:t xml:space="preserve"> областного Закона  при выбытии кандидата, зарегистрированного кандидата в </w:t>
      </w:r>
      <w:r w:rsidR="008E501B">
        <w:rPr>
          <w:b w:val="0"/>
        </w:rPr>
        <w:t xml:space="preserve">территориальную </w:t>
      </w:r>
      <w:r w:rsidR="000A34F2" w:rsidRPr="001C3969">
        <w:rPr>
          <w:b w:val="0"/>
        </w:rPr>
        <w:t>избирательную комиссию</w:t>
      </w:r>
      <w:r w:rsidR="008E501B">
        <w:rPr>
          <w:b w:val="0"/>
        </w:rPr>
        <w:t xml:space="preserve"> </w:t>
      </w:r>
      <w:r>
        <w:rPr>
          <w:b w:val="0"/>
        </w:rPr>
        <w:t>представляются:</w:t>
      </w:r>
      <w:r w:rsidR="000A34F2">
        <w:rPr>
          <w:b w:val="0"/>
        </w:rPr>
        <w:t xml:space="preserve"> </w:t>
      </w:r>
    </w:p>
    <w:p w14:paraId="220F15B1" w14:textId="074F3F58" w:rsidR="005E5C11" w:rsidRPr="00CB5D12" w:rsidRDefault="005E5C11" w:rsidP="005E5C11">
      <w:pPr>
        <w:pStyle w:val="21"/>
        <w:spacing w:line="360" w:lineRule="auto"/>
        <w:ind w:firstLine="708"/>
        <w:jc w:val="both"/>
      </w:pPr>
      <w:r>
        <w:rPr>
          <w:b w:val="0"/>
        </w:rPr>
        <w:t>8.1. Письменное заявление кандидата, зарегистрированного кандидата о снятии своей кандидатуры - не позднее чем за пять дней до дня голосования, а при наличии вынуждающих к тому обстоятельств не позднее чем за один день до дня голосования) (часть 1</w:t>
      </w:r>
      <w:r w:rsidR="000A34F2">
        <w:rPr>
          <w:b w:val="0"/>
        </w:rPr>
        <w:t>5 статьи 37</w:t>
      </w:r>
      <w:r>
        <w:rPr>
          <w:b w:val="0"/>
        </w:rPr>
        <w:t xml:space="preserve"> областного Закона №521-ОЗ) </w:t>
      </w:r>
      <w:r w:rsidRPr="00D3020E">
        <w:t>(приложение №</w:t>
      </w:r>
      <w:r w:rsidR="002D6A17">
        <w:t xml:space="preserve"> </w:t>
      </w:r>
      <w:r w:rsidRPr="00D3020E">
        <w:t>2</w:t>
      </w:r>
      <w:r w:rsidR="002D6A17">
        <w:t>0</w:t>
      </w:r>
      <w:r w:rsidRPr="00D3020E">
        <w:t>).</w:t>
      </w:r>
    </w:p>
    <w:p w14:paraId="5960919F" w14:textId="37722E0A" w:rsidR="005E5C11" w:rsidRDefault="005E5C11" w:rsidP="005E5C11">
      <w:pPr>
        <w:pStyle w:val="21"/>
        <w:spacing w:line="360" w:lineRule="auto"/>
        <w:ind w:firstLine="708"/>
        <w:jc w:val="both"/>
        <w:rPr>
          <w:b w:val="0"/>
        </w:rPr>
      </w:pPr>
      <w:r>
        <w:rPr>
          <w:b w:val="0"/>
        </w:rPr>
        <w:t>8.</w:t>
      </w:r>
      <w:r w:rsidR="008E501B">
        <w:rPr>
          <w:b w:val="0"/>
        </w:rPr>
        <w:t>2</w:t>
      </w:r>
      <w:r>
        <w:rPr>
          <w:b w:val="0"/>
        </w:rPr>
        <w:t xml:space="preserve">. Удостоверение зарегистрированного кандидата – незамедлительно возвращается после принятия соответствующего решения </w:t>
      </w:r>
      <w:r w:rsidR="008E501B">
        <w:rPr>
          <w:b w:val="0"/>
        </w:rPr>
        <w:t>территориальной</w:t>
      </w:r>
      <w:r>
        <w:rPr>
          <w:b w:val="0"/>
        </w:rPr>
        <w:t xml:space="preserve"> избирательной комиссией.</w:t>
      </w:r>
    </w:p>
    <w:p w14:paraId="7FE862D9" w14:textId="77777777" w:rsidR="005E5C11" w:rsidRPr="002321D7" w:rsidRDefault="005E5C11" w:rsidP="005E5C11">
      <w:pPr>
        <w:pStyle w:val="3"/>
        <w:spacing w:before="120"/>
        <w:ind w:firstLine="708"/>
        <w:jc w:val="left"/>
        <w:rPr>
          <w:i/>
          <w:szCs w:val="28"/>
          <w:highlight w:val="yellow"/>
        </w:rPr>
      </w:pPr>
    </w:p>
    <w:p w14:paraId="112513F3" w14:textId="058EAE33" w:rsidR="005E5C11" w:rsidRPr="001E3616" w:rsidDel="004C53F5" w:rsidRDefault="005E5C11" w:rsidP="005E5C11">
      <w:pPr>
        <w:pStyle w:val="3"/>
        <w:spacing w:before="120"/>
        <w:ind w:firstLine="708"/>
        <w:jc w:val="left"/>
        <w:rPr>
          <w:del w:id="373" w:author="deevab" w:date="2020-06-23T18:44:00Z"/>
          <w:i/>
          <w:szCs w:val="28"/>
        </w:rPr>
      </w:pPr>
      <w:del w:id="374" w:author="deevab" w:date="2020-06-23T18:44:00Z">
        <w:r w:rsidRPr="001E3616" w:rsidDel="004C53F5">
          <w:rPr>
            <w:b/>
            <w:i/>
            <w:szCs w:val="28"/>
          </w:rPr>
          <w:delText>Примечание</w:delText>
        </w:r>
        <w:r w:rsidRPr="001E3616" w:rsidDel="004C53F5">
          <w:rPr>
            <w:i/>
            <w:szCs w:val="28"/>
          </w:rPr>
          <w:delText xml:space="preserve">.   </w:delText>
        </w:r>
      </w:del>
    </w:p>
    <w:p w14:paraId="567B0128" w14:textId="4DBD92F3" w:rsidR="005E5C11" w:rsidRPr="001E3616" w:rsidDel="004C53F5" w:rsidRDefault="005E5C11" w:rsidP="005E5C11">
      <w:pPr>
        <w:rPr>
          <w:del w:id="375" w:author="deevab" w:date="2020-06-23T18:44:00Z"/>
        </w:rPr>
      </w:pPr>
    </w:p>
    <w:p w14:paraId="32B8EAA9" w14:textId="3D87BAB2" w:rsidR="00C404C0" w:rsidDel="004C53F5" w:rsidRDefault="005E5C11" w:rsidP="005E5C11">
      <w:pPr>
        <w:pStyle w:val="14-15"/>
        <w:widowControl/>
        <w:suppressAutoHyphens/>
        <w:rPr>
          <w:del w:id="376" w:author="deevab" w:date="2020-06-23T18:44:00Z"/>
        </w:rPr>
      </w:pPr>
      <w:del w:id="377" w:author="deevab" w:date="2020-06-23T18:44:00Z">
        <w:r w:rsidRPr="001E3616" w:rsidDel="004C53F5">
          <w:delText xml:space="preserve">При использовании предлагаемых форм слова «Приложение № ___ к постановлению </w:delText>
        </w:r>
        <w:r w:rsidR="001E3616" w:rsidRPr="001E3616" w:rsidDel="004C53F5">
          <w:delText>территориальной избирательной комиссии ____ района от «_____» _________ 2020 г. № _________»</w:delText>
        </w:r>
        <w:r w:rsidRPr="001E3616" w:rsidDel="004C53F5">
          <w:delText xml:space="preserve">, «УТВЕРЖДЕНА постановлением </w:delText>
        </w:r>
        <w:r w:rsidR="001E3616" w:rsidRPr="001E3616" w:rsidDel="004C53F5">
          <w:delText>территориальной избирательной комиссии ____ района от «_____» _________ 2020 г. № _________»</w:delText>
        </w:r>
        <w:r w:rsidRPr="001E3616" w:rsidDel="004C53F5">
          <w:delText>, «(обязательная форма, приложение 1 к Федеральному закон «Об основных гарантиях избирательных прав и права на участие в референдуме граждан Российской Федерации»)», «(обязательная форма)», «(машиночитаемый вид, обязательная форма)», «(рекомендуемая форма)», линейки и текст под ними, а также примечания и сноски не воспроизводятся.</w:delText>
        </w:r>
      </w:del>
    </w:p>
    <w:p w14:paraId="7B0F11A2" w14:textId="77777777" w:rsidR="005E5C11" w:rsidRDefault="005E5C11" w:rsidP="005E5C11">
      <w:pPr>
        <w:pStyle w:val="21"/>
        <w:jc w:val="both"/>
        <w:rPr>
          <w:b w:val="0"/>
          <w:sz w:val="20"/>
        </w:rPr>
      </w:pPr>
    </w:p>
    <w:p w14:paraId="0C24758E" w14:textId="77777777" w:rsidR="004270CC" w:rsidRDefault="004270CC" w:rsidP="005E5C11">
      <w:pPr>
        <w:pStyle w:val="21"/>
        <w:jc w:val="both"/>
        <w:rPr>
          <w:b w:val="0"/>
          <w:sz w:val="20"/>
        </w:rPr>
        <w:sectPr w:rsidR="004270CC" w:rsidSect="00E06118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851" w:right="851" w:bottom="244" w:left="1134" w:header="720" w:footer="720" w:gutter="0"/>
          <w:cols w:space="720"/>
          <w:docGrid w:linePitch="272"/>
          <w:sectPrChange w:id="378" w:author="deevab" w:date="2020-06-25T17:23:00Z">
            <w:sectPr w:rsidR="004270CC" w:rsidSect="00E06118">
              <w:pgMar w:top="1079" w:right="849" w:bottom="899" w:left="1134" w:header="720" w:footer="720" w:gutter="0"/>
            </w:sectPr>
          </w:sectPrChange>
        </w:sectPr>
      </w:pPr>
    </w:p>
    <w:bookmarkEnd w:id="3"/>
    <w:tbl>
      <w:tblPr>
        <w:tblpPr w:leftFromText="180" w:rightFromText="180" w:horzAnchor="margin" w:tblpY="468"/>
        <w:tblW w:w="10008" w:type="dxa"/>
        <w:tblLayout w:type="fixed"/>
        <w:tblLook w:val="0000" w:firstRow="0" w:lastRow="0" w:firstColumn="0" w:lastColumn="0" w:noHBand="0" w:noVBand="0"/>
      </w:tblPr>
      <w:tblGrid>
        <w:gridCol w:w="5688"/>
        <w:gridCol w:w="4320"/>
      </w:tblGrid>
      <w:tr w:rsidR="005E5C11" w14:paraId="156B9374" w14:textId="77777777" w:rsidTr="004270CC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6DBE8C3E" w14:textId="77777777" w:rsidR="005E5C11" w:rsidRDefault="005E5C11" w:rsidP="004270CC">
            <w:pPr>
              <w:suppressAutoHyphens/>
              <w:spacing w:before="120" w:after="120"/>
              <w:rPr>
                <w:sz w:val="24"/>
                <w:szCs w:val="24"/>
              </w:rPr>
            </w:pPr>
            <w:r>
              <w:lastRenderedPageBreak/>
              <w:br w:type="page"/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14:paraId="4217278D" w14:textId="3E916C2A" w:rsidR="005E5C11" w:rsidRPr="00F138E6" w:rsidRDefault="005E5C11" w:rsidP="004270CC">
            <w:pPr>
              <w:suppressAutoHyphens/>
              <w:jc w:val="center"/>
            </w:pPr>
            <w:r w:rsidRPr="00F138E6">
              <w:t xml:space="preserve">Приложение № </w:t>
            </w:r>
            <w:r w:rsidR="006F5ADC">
              <w:t>2</w:t>
            </w:r>
          </w:p>
          <w:p w14:paraId="0D551DF9" w14:textId="4EA58140" w:rsidR="005E5C11" w:rsidRDefault="005E5C11" w:rsidP="00B61736">
            <w:pPr>
              <w:suppressAutoHyphens/>
              <w:jc w:val="center"/>
              <w:rPr>
                <w:sz w:val="24"/>
                <w:szCs w:val="24"/>
              </w:rPr>
            </w:pPr>
            <w:r w:rsidRPr="00F138E6">
              <w:t xml:space="preserve">к постановлению </w:t>
            </w:r>
            <w:r w:rsidR="00C404C0">
              <w:t xml:space="preserve">территориальной </w:t>
            </w:r>
            <w:r w:rsidRPr="00F138E6">
              <w:t xml:space="preserve">избирательной комиссии </w:t>
            </w:r>
            <w:del w:id="379" w:author="deevab" w:date="2020-06-23T17:51:00Z">
              <w:r w:rsidR="00C404C0" w:rsidRPr="0057415D" w:rsidDel="0057415D">
                <w:delText>_______ района</w:delText>
              </w:r>
              <w:r w:rsidRPr="0057415D" w:rsidDel="0057415D">
                <w:delText xml:space="preserve"> </w:delText>
              </w:r>
              <w:r w:rsidRPr="0057415D" w:rsidDel="0057415D">
                <w:br/>
              </w:r>
            </w:del>
            <w:ins w:id="380" w:author="deevab" w:date="2020-06-23T17:51:00Z">
              <w:r w:rsidR="0057415D" w:rsidRPr="0057415D">
                <w:rPr>
                  <w:rPrChange w:id="381" w:author="deevab" w:date="2020-06-23T17:52:00Z">
                    <w:rPr>
                      <w:sz w:val="24"/>
                      <w:szCs w:val="24"/>
                    </w:rPr>
                  </w:rPrChange>
                </w:rPr>
                <w:t>Правобережного округа города Липецка</w:t>
              </w:r>
            </w:ins>
            <w:r w:rsidR="00C404C0" w:rsidRPr="0057415D">
              <w:rPr>
                <w:rPrChange w:id="382" w:author="deevab" w:date="2020-06-23T17:52:00Z">
                  <w:rPr>
                    <w:sz w:val="24"/>
                    <w:szCs w:val="24"/>
                  </w:rPr>
                </w:rPrChange>
              </w:rPr>
              <w:t xml:space="preserve"> от</w:t>
            </w:r>
            <w:r w:rsidR="00C404C0" w:rsidRPr="00A84DDC">
              <w:rPr>
                <w:sz w:val="24"/>
                <w:szCs w:val="24"/>
              </w:rPr>
              <w:t xml:space="preserve"> «</w:t>
            </w:r>
            <w:del w:id="383" w:author="deevab" w:date="2020-06-23T17:52:00Z">
              <w:r w:rsidR="00C404C0" w:rsidRPr="00A84DDC" w:rsidDel="0057415D">
                <w:rPr>
                  <w:sz w:val="24"/>
                  <w:szCs w:val="24"/>
                </w:rPr>
                <w:delText>__</w:delText>
              </w:r>
            </w:del>
            <w:ins w:id="384" w:author="deevab" w:date="2020-06-23T17:52:00Z">
              <w:r w:rsidR="0057415D">
                <w:rPr>
                  <w:sz w:val="24"/>
                  <w:szCs w:val="24"/>
                </w:rPr>
                <w:t>25</w:t>
              </w:r>
            </w:ins>
            <w:r w:rsidR="00C404C0" w:rsidRPr="00A84DDC">
              <w:rPr>
                <w:sz w:val="24"/>
                <w:szCs w:val="24"/>
              </w:rPr>
              <w:t>»</w:t>
            </w:r>
            <w:del w:id="385" w:author="deevab" w:date="2020-06-23T17:52:00Z">
              <w:r w:rsidR="00C404C0" w:rsidRPr="00A84DDC" w:rsidDel="0057415D">
                <w:rPr>
                  <w:sz w:val="24"/>
                  <w:szCs w:val="24"/>
                </w:rPr>
                <w:delText xml:space="preserve"> _______</w:delText>
              </w:r>
            </w:del>
            <w:ins w:id="386" w:author="deevab" w:date="2020-06-23T17:52:00Z">
              <w:r w:rsidR="0057415D">
                <w:rPr>
                  <w:sz w:val="24"/>
                  <w:szCs w:val="24"/>
                </w:rPr>
                <w:t xml:space="preserve"> </w:t>
              </w:r>
              <w:r w:rsidR="0057415D" w:rsidRPr="0057415D">
                <w:rPr>
                  <w:rPrChange w:id="387" w:author="deevab" w:date="2020-06-23T17:52:00Z">
                    <w:rPr>
                      <w:sz w:val="24"/>
                      <w:szCs w:val="24"/>
                    </w:rPr>
                  </w:rPrChange>
                </w:rPr>
                <w:t>июня</w:t>
              </w:r>
            </w:ins>
            <w:r w:rsidR="00C404C0" w:rsidRPr="00A84DDC">
              <w:rPr>
                <w:sz w:val="24"/>
                <w:szCs w:val="24"/>
              </w:rPr>
              <w:t xml:space="preserve"> </w:t>
            </w:r>
            <w:r w:rsidR="00C404C0" w:rsidRPr="0057415D">
              <w:rPr>
                <w:rPrChange w:id="388" w:author="deevab" w:date="2020-06-23T17:52:00Z">
                  <w:rPr>
                    <w:sz w:val="24"/>
                    <w:szCs w:val="24"/>
                  </w:rPr>
                </w:rPrChange>
              </w:rPr>
              <w:t xml:space="preserve">2020 года № </w:t>
            </w:r>
            <w:del w:id="389" w:author="deevab" w:date="2020-06-23T17:52:00Z">
              <w:r w:rsidR="00C404C0" w:rsidRPr="0057415D" w:rsidDel="0057415D">
                <w:rPr>
                  <w:rPrChange w:id="390" w:author="deevab" w:date="2020-06-23T17:52:00Z">
                    <w:rPr>
                      <w:sz w:val="24"/>
                      <w:szCs w:val="24"/>
                    </w:rPr>
                  </w:rPrChange>
                </w:rPr>
                <w:delText xml:space="preserve">________ </w:delText>
              </w:r>
              <w:r w:rsidRPr="00F138E6" w:rsidDel="0057415D">
                <w:delText>(рекомендуемая форма)</w:delText>
              </w:r>
            </w:del>
            <w:ins w:id="391" w:author="deevab" w:date="2020-06-23T17:52:00Z">
              <w:r w:rsidR="00FB4E67">
                <w:t>111</w:t>
              </w:r>
              <w:r w:rsidR="0057415D">
                <w:t>/5</w:t>
              </w:r>
            </w:ins>
            <w:ins w:id="392" w:author="deevab" w:date="2020-06-25T16:56:00Z">
              <w:r w:rsidR="00FB4E67">
                <w:t>75</w:t>
              </w:r>
            </w:ins>
          </w:p>
        </w:tc>
      </w:tr>
    </w:tbl>
    <w:p w14:paraId="14AE773B" w14:textId="77777777" w:rsidR="008E501B" w:rsidRPr="008E501B" w:rsidRDefault="008E501B" w:rsidP="008E501B">
      <w:pPr>
        <w:spacing w:before="120" w:after="120"/>
        <w:jc w:val="right"/>
        <w:rPr>
          <w:sz w:val="28"/>
          <w:szCs w:val="28"/>
        </w:rPr>
      </w:pPr>
      <w:r w:rsidRPr="008E501B">
        <w:rPr>
          <w:sz w:val="28"/>
          <w:szCs w:val="28"/>
        </w:rPr>
        <w:t>В территориальную избирательную</w:t>
      </w:r>
    </w:p>
    <w:p w14:paraId="0420CF6E" w14:textId="73B9B1B0" w:rsidR="008E501B" w:rsidRPr="008E501B" w:rsidRDefault="008E501B" w:rsidP="008E501B">
      <w:pPr>
        <w:spacing w:before="120" w:after="120"/>
        <w:jc w:val="right"/>
        <w:rPr>
          <w:sz w:val="28"/>
          <w:szCs w:val="28"/>
        </w:rPr>
      </w:pPr>
      <w:r w:rsidRPr="008E501B">
        <w:rPr>
          <w:sz w:val="28"/>
          <w:szCs w:val="28"/>
        </w:rPr>
        <w:t xml:space="preserve"> комиссию </w:t>
      </w:r>
      <w:del w:id="393" w:author="deevab" w:date="2020-06-23T18:36:00Z">
        <w:r w:rsidRPr="008E501B" w:rsidDel="00152A87">
          <w:rPr>
            <w:sz w:val="28"/>
            <w:szCs w:val="28"/>
          </w:rPr>
          <w:delText xml:space="preserve">________________ района </w:delText>
        </w:r>
      </w:del>
      <w:ins w:id="394" w:author="deevab" w:date="2020-06-23T18:36:00Z">
        <w:r w:rsidR="00152A87">
          <w:rPr>
            <w:sz w:val="28"/>
            <w:szCs w:val="28"/>
          </w:rPr>
          <w:t>Правобережного округа города Липецка</w:t>
        </w:r>
      </w:ins>
    </w:p>
    <w:p w14:paraId="022178C9" w14:textId="77777777" w:rsidR="008E501B" w:rsidRDefault="008E501B" w:rsidP="005E5C11">
      <w:pPr>
        <w:spacing w:before="120" w:after="120"/>
        <w:jc w:val="center"/>
        <w:rPr>
          <w:b/>
          <w:bCs/>
          <w:sz w:val="26"/>
          <w:szCs w:val="26"/>
        </w:rPr>
      </w:pPr>
    </w:p>
    <w:p w14:paraId="419FAF20" w14:textId="3355EAE7" w:rsidR="005E5C11" w:rsidRDefault="005E5C11" w:rsidP="005E5C11">
      <w:pPr>
        <w:spacing w:before="120" w:after="120"/>
        <w:jc w:val="center"/>
        <w:rPr>
          <w:b/>
          <w:bCs/>
          <w:sz w:val="26"/>
          <w:szCs w:val="26"/>
        </w:rPr>
      </w:pPr>
      <w:r w:rsidRPr="000851E4">
        <w:rPr>
          <w:b/>
          <w:bCs/>
          <w:sz w:val="26"/>
          <w:szCs w:val="26"/>
        </w:rPr>
        <w:t>Заявление</w:t>
      </w:r>
    </w:p>
    <w:p w14:paraId="260E4906" w14:textId="77777777" w:rsidR="005E5C11" w:rsidRPr="000851E4" w:rsidRDefault="005E5C11" w:rsidP="005E5C11">
      <w:pPr>
        <w:spacing w:before="120" w:after="120"/>
        <w:jc w:val="center"/>
        <w:rPr>
          <w:b/>
          <w:bCs/>
          <w:sz w:val="26"/>
          <w:szCs w:val="26"/>
        </w:rPr>
      </w:pPr>
      <w:r w:rsidRPr="000851E4">
        <w:rPr>
          <w:bCs/>
          <w:sz w:val="26"/>
          <w:szCs w:val="26"/>
        </w:rPr>
        <w:t>Я,</w:t>
      </w:r>
      <w:r>
        <w:rPr>
          <w:bCs/>
          <w:sz w:val="26"/>
          <w:szCs w:val="26"/>
        </w:rPr>
        <w:t xml:space="preserve"> </w:t>
      </w:r>
      <w:r w:rsidRPr="000851E4">
        <w:rPr>
          <w:sz w:val="26"/>
          <w:szCs w:val="26"/>
        </w:rPr>
        <w:t>________________</w:t>
      </w:r>
      <w:r>
        <w:rPr>
          <w:sz w:val="26"/>
          <w:szCs w:val="26"/>
        </w:rPr>
        <w:t>_________</w:t>
      </w:r>
      <w:r w:rsidRPr="000851E4">
        <w:rPr>
          <w:sz w:val="26"/>
          <w:szCs w:val="26"/>
        </w:rPr>
        <w:t>_________________</w:t>
      </w:r>
      <w:r>
        <w:rPr>
          <w:sz w:val="26"/>
          <w:szCs w:val="26"/>
        </w:rPr>
        <w:t>_________________________</w:t>
      </w:r>
      <w:r w:rsidRPr="000851E4">
        <w:rPr>
          <w:sz w:val="26"/>
          <w:szCs w:val="26"/>
        </w:rPr>
        <w:t>,</w:t>
      </w:r>
      <w:r>
        <w:rPr>
          <w:b/>
          <w:bCs/>
          <w:sz w:val="26"/>
          <w:szCs w:val="26"/>
        </w:rPr>
        <w:br/>
      </w:r>
      <w:r w:rsidRPr="000851E4">
        <w:rPr>
          <w:i/>
          <w:sz w:val="26"/>
          <w:szCs w:val="26"/>
          <w:vertAlign w:val="subscript"/>
        </w:rPr>
        <w:t>(фамилия, имя, отчество кандидата)</w:t>
      </w:r>
    </w:p>
    <w:p w14:paraId="0D144253" w14:textId="77777777" w:rsidR="004206C0" w:rsidRDefault="005E5C11" w:rsidP="005E5C11">
      <w:pPr>
        <w:pBdr>
          <w:bottom w:val="single" w:sz="12" w:space="1" w:color="auto"/>
        </w:pBdr>
        <w:jc w:val="both"/>
        <w:rPr>
          <w:sz w:val="26"/>
          <w:szCs w:val="26"/>
        </w:rPr>
      </w:pPr>
      <w:r w:rsidRPr="000851E4">
        <w:rPr>
          <w:sz w:val="26"/>
          <w:szCs w:val="26"/>
        </w:rPr>
        <w:t xml:space="preserve">даю согласие баллотироваться кандидатом в депутаты </w:t>
      </w:r>
      <w:r w:rsidR="004206C0" w:rsidRPr="004206C0">
        <w:rPr>
          <w:sz w:val="26"/>
          <w:szCs w:val="26"/>
        </w:rPr>
        <w:t>_______________________</w:t>
      </w:r>
    </w:p>
    <w:p w14:paraId="5D412724" w14:textId="77777777" w:rsidR="004206C0" w:rsidRDefault="004206C0" w:rsidP="005E5C11">
      <w:pPr>
        <w:pBdr>
          <w:bottom w:val="single" w:sz="12" w:space="1" w:color="auto"/>
        </w:pBdr>
        <w:jc w:val="both"/>
        <w:rPr>
          <w:sz w:val="26"/>
          <w:szCs w:val="26"/>
        </w:rPr>
      </w:pPr>
    </w:p>
    <w:p w14:paraId="27878ABD" w14:textId="77777777" w:rsidR="004206C0" w:rsidRPr="008E501B" w:rsidRDefault="004206C0" w:rsidP="005E5C11">
      <w:pPr>
        <w:pBdr>
          <w:bottom w:val="single" w:sz="12" w:space="1" w:color="auto"/>
        </w:pBdr>
        <w:jc w:val="both"/>
        <w:rPr>
          <w:sz w:val="26"/>
          <w:szCs w:val="26"/>
          <w:u w:val="single"/>
        </w:rPr>
      </w:pPr>
    </w:p>
    <w:p w14:paraId="15E23567" w14:textId="78F83444" w:rsidR="004206C0" w:rsidRPr="004206C0" w:rsidRDefault="004206C0" w:rsidP="005E5C11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</w:t>
      </w:r>
      <w:r w:rsidR="008E501B">
        <w:rPr>
          <w:i/>
          <w:sz w:val="16"/>
          <w:szCs w:val="16"/>
        </w:rPr>
        <w:t xml:space="preserve">                             </w:t>
      </w:r>
      <w:r>
        <w:rPr>
          <w:i/>
          <w:sz w:val="16"/>
          <w:szCs w:val="16"/>
        </w:rPr>
        <w:t xml:space="preserve">          </w:t>
      </w:r>
      <w:r w:rsidRPr="004206C0">
        <w:rPr>
          <w:i/>
          <w:sz w:val="16"/>
          <w:szCs w:val="16"/>
        </w:rPr>
        <w:t xml:space="preserve">(наименование представительного органа </w:t>
      </w:r>
      <w:r w:rsidR="00924D62">
        <w:rPr>
          <w:i/>
          <w:sz w:val="16"/>
          <w:szCs w:val="16"/>
        </w:rPr>
        <w:t>муниципального образования</w:t>
      </w:r>
      <w:r w:rsidRPr="004206C0">
        <w:rPr>
          <w:i/>
          <w:sz w:val="16"/>
          <w:szCs w:val="16"/>
        </w:rPr>
        <w:t>)</w:t>
      </w:r>
    </w:p>
    <w:p w14:paraId="22276180" w14:textId="77777777" w:rsidR="004206C0" w:rsidRPr="004206C0" w:rsidRDefault="004206C0" w:rsidP="005E5C11">
      <w:pPr>
        <w:jc w:val="both"/>
        <w:rPr>
          <w:i/>
          <w:sz w:val="16"/>
          <w:szCs w:val="16"/>
        </w:rPr>
      </w:pPr>
    </w:p>
    <w:p w14:paraId="5BD41E00" w14:textId="218F09D2" w:rsidR="004206C0" w:rsidRDefault="005E5C11" w:rsidP="005E5C1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851E4">
        <w:rPr>
          <w:sz w:val="26"/>
          <w:szCs w:val="26"/>
        </w:rPr>
        <w:t xml:space="preserve"> </w:t>
      </w:r>
      <w:r w:rsidR="00B50B24">
        <w:rPr>
          <w:sz w:val="26"/>
          <w:szCs w:val="26"/>
        </w:rPr>
        <w:t xml:space="preserve">____________ созыва </w:t>
      </w:r>
      <w:r>
        <w:rPr>
          <w:sz w:val="26"/>
          <w:szCs w:val="26"/>
        </w:rPr>
        <w:t xml:space="preserve">по </w:t>
      </w:r>
      <w:r w:rsidR="004206C0">
        <w:rPr>
          <w:sz w:val="26"/>
          <w:szCs w:val="26"/>
        </w:rPr>
        <w:t>_____________________________</w:t>
      </w:r>
      <w:r w:rsidR="00B50B24">
        <w:rPr>
          <w:sz w:val="26"/>
          <w:szCs w:val="26"/>
        </w:rPr>
        <w:t>______________</w:t>
      </w:r>
      <w:r w:rsidR="008E501B">
        <w:rPr>
          <w:sz w:val="26"/>
          <w:szCs w:val="26"/>
        </w:rPr>
        <w:t xml:space="preserve"> (№__)</w:t>
      </w:r>
    </w:p>
    <w:p w14:paraId="738FD02C" w14:textId="7C0AC832" w:rsidR="004206C0" w:rsidRPr="004206C0" w:rsidRDefault="004206C0" w:rsidP="005E5C11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</w:t>
      </w:r>
      <w:r w:rsidR="00B50B24">
        <w:rPr>
          <w:i/>
          <w:sz w:val="16"/>
          <w:szCs w:val="16"/>
        </w:rPr>
        <w:t xml:space="preserve">                                                    </w:t>
      </w:r>
      <w:r>
        <w:rPr>
          <w:i/>
          <w:sz w:val="16"/>
          <w:szCs w:val="16"/>
        </w:rPr>
        <w:t xml:space="preserve">               </w:t>
      </w:r>
      <w:r w:rsidR="008E501B">
        <w:rPr>
          <w:i/>
          <w:sz w:val="16"/>
          <w:szCs w:val="16"/>
        </w:rPr>
        <w:t xml:space="preserve">                   </w:t>
      </w:r>
      <w:r>
        <w:rPr>
          <w:i/>
          <w:sz w:val="16"/>
          <w:szCs w:val="16"/>
        </w:rPr>
        <w:t xml:space="preserve">    (</w:t>
      </w:r>
      <w:r w:rsidR="00B50B24">
        <w:rPr>
          <w:i/>
          <w:sz w:val="16"/>
          <w:szCs w:val="16"/>
        </w:rPr>
        <w:t>вид</w:t>
      </w:r>
      <w:r w:rsidRPr="004206C0">
        <w:rPr>
          <w:i/>
          <w:sz w:val="16"/>
          <w:szCs w:val="16"/>
        </w:rPr>
        <w:t xml:space="preserve"> избирательного округа)</w:t>
      </w:r>
    </w:p>
    <w:p w14:paraId="6F321095" w14:textId="77777777" w:rsidR="00B50B24" w:rsidRPr="00B50B24" w:rsidRDefault="00B50B24" w:rsidP="00924D62">
      <w:pPr>
        <w:jc w:val="both"/>
        <w:rPr>
          <w:i/>
          <w:sz w:val="16"/>
          <w:szCs w:val="16"/>
        </w:rPr>
      </w:pPr>
      <w:r>
        <w:rPr>
          <w:i/>
          <w:sz w:val="26"/>
          <w:szCs w:val="26"/>
        </w:rPr>
        <w:t xml:space="preserve"> </w:t>
      </w:r>
      <w:r w:rsidR="007F0144">
        <w:rPr>
          <w:i/>
          <w:sz w:val="26"/>
          <w:szCs w:val="26"/>
        </w:rPr>
        <w:t xml:space="preserve"> </w:t>
      </w:r>
      <w:r w:rsidR="005E5C11" w:rsidRPr="000851E4">
        <w:rPr>
          <w:sz w:val="26"/>
          <w:szCs w:val="26"/>
        </w:rPr>
        <w:t xml:space="preserve">в </w:t>
      </w:r>
      <w:r w:rsidR="005E5C11">
        <w:rPr>
          <w:sz w:val="26"/>
          <w:szCs w:val="26"/>
        </w:rPr>
        <w:t xml:space="preserve"> порядке самовыдвижения</w:t>
      </w:r>
      <w:r w:rsidR="00924D62">
        <w:rPr>
          <w:sz w:val="26"/>
          <w:szCs w:val="26"/>
        </w:rPr>
        <w:t>.</w:t>
      </w:r>
      <w:r w:rsidR="005E5C11">
        <w:rPr>
          <w:sz w:val="26"/>
          <w:szCs w:val="26"/>
        </w:rPr>
        <w:t xml:space="preserve"> </w:t>
      </w:r>
    </w:p>
    <w:p w14:paraId="6EB313D8" w14:textId="77777777" w:rsidR="00C936E6" w:rsidRDefault="005E5C11" w:rsidP="005E5C11">
      <w:pPr>
        <w:pStyle w:val="15"/>
        <w:ind w:firstLine="709"/>
        <w:jc w:val="both"/>
        <w:rPr>
          <w:sz w:val="26"/>
          <w:szCs w:val="26"/>
        </w:rPr>
      </w:pPr>
      <w:r w:rsidRPr="000851E4">
        <w:rPr>
          <w:sz w:val="26"/>
          <w:szCs w:val="26"/>
        </w:rPr>
        <w:t xml:space="preserve">Обязуюсь в случае избрания прекратить деятельность, несовместимую со статусом депутата </w:t>
      </w:r>
      <w:r w:rsidR="00C936E6">
        <w:rPr>
          <w:sz w:val="26"/>
          <w:szCs w:val="26"/>
        </w:rPr>
        <w:t>_______________________________________________________</w:t>
      </w:r>
    </w:p>
    <w:p w14:paraId="670D3F13" w14:textId="77777777" w:rsidR="00C936E6" w:rsidRPr="004206C0" w:rsidRDefault="005E5C11" w:rsidP="00C936E6">
      <w:pPr>
        <w:jc w:val="both"/>
        <w:rPr>
          <w:i/>
          <w:sz w:val="16"/>
          <w:szCs w:val="16"/>
        </w:rPr>
      </w:pPr>
      <w:r w:rsidRPr="000851E4">
        <w:rPr>
          <w:sz w:val="26"/>
          <w:szCs w:val="26"/>
        </w:rPr>
        <w:t>.</w:t>
      </w:r>
      <w:r w:rsidR="00C936E6">
        <w:rPr>
          <w:i/>
          <w:sz w:val="16"/>
          <w:szCs w:val="16"/>
        </w:rPr>
        <w:t xml:space="preserve">                                     </w:t>
      </w:r>
      <w:r w:rsidR="00C936E6" w:rsidRPr="004206C0">
        <w:rPr>
          <w:i/>
          <w:sz w:val="16"/>
          <w:szCs w:val="16"/>
        </w:rPr>
        <w:t>(наименование представительного органа местного самоуправления)</w:t>
      </w:r>
    </w:p>
    <w:p w14:paraId="0239B49E" w14:textId="77777777" w:rsidR="005E5C11" w:rsidRPr="00C936E6" w:rsidRDefault="005E5C11" w:rsidP="005E5C11">
      <w:pPr>
        <w:spacing w:before="120" w:after="120"/>
        <w:ind w:firstLine="567"/>
        <w:jc w:val="both"/>
        <w:rPr>
          <w:sz w:val="26"/>
          <w:szCs w:val="26"/>
        </w:rPr>
      </w:pPr>
      <w:r w:rsidRPr="00C936E6">
        <w:rPr>
          <w:sz w:val="26"/>
          <w:szCs w:val="26"/>
        </w:rPr>
        <w:t>О себе сообщаю следующие сведения:</w:t>
      </w: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851"/>
        <w:gridCol w:w="425"/>
        <w:gridCol w:w="1701"/>
        <w:gridCol w:w="227"/>
        <w:gridCol w:w="907"/>
        <w:gridCol w:w="2693"/>
        <w:gridCol w:w="709"/>
      </w:tblGrid>
      <w:tr w:rsidR="005E5C11" w:rsidRPr="00287CA4" w14:paraId="7AC83968" w14:textId="77777777" w:rsidTr="00F22FA8">
        <w:tc>
          <w:tcPr>
            <w:tcW w:w="1871" w:type="dxa"/>
          </w:tcPr>
          <w:p w14:paraId="7AD2B669" w14:textId="77777777" w:rsidR="005E5C11" w:rsidRPr="00287CA4" w:rsidRDefault="005E5C11" w:rsidP="00F22FA8">
            <w:pPr>
              <w:rPr>
                <w:sz w:val="24"/>
                <w:szCs w:val="24"/>
              </w:rPr>
            </w:pPr>
            <w:r w:rsidRPr="00287CA4">
              <w:rPr>
                <w:sz w:val="24"/>
                <w:szCs w:val="24"/>
              </w:rPr>
              <w:t>дата рождения –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0ACD003" w14:textId="77777777" w:rsidR="005E5C11" w:rsidRPr="00287CA4" w:rsidRDefault="005E5C11" w:rsidP="00F22F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00B4C2DC" w14:textId="77777777" w:rsidR="005E5C11" w:rsidRPr="00287CA4" w:rsidRDefault="005E5C11" w:rsidP="00F22F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1A41524" w14:textId="77777777" w:rsidR="005E5C11" w:rsidRPr="00287CA4" w:rsidRDefault="005E5C11" w:rsidP="00F22F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</w:tcPr>
          <w:p w14:paraId="7ECBD349" w14:textId="77777777" w:rsidR="005E5C11" w:rsidRPr="00287CA4" w:rsidRDefault="005E5C11" w:rsidP="00F22F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14:paraId="6C759AD4" w14:textId="77777777" w:rsidR="005E5C11" w:rsidRPr="00287CA4" w:rsidRDefault="005E5C11" w:rsidP="00F22F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76C1B09F" w14:textId="77777777" w:rsidR="005E5C11" w:rsidRPr="00287CA4" w:rsidRDefault="005E5C11" w:rsidP="00F22FA8">
            <w:pPr>
              <w:jc w:val="center"/>
              <w:rPr>
                <w:sz w:val="24"/>
                <w:szCs w:val="24"/>
              </w:rPr>
            </w:pPr>
            <w:r w:rsidRPr="00287CA4">
              <w:rPr>
                <w:sz w:val="24"/>
                <w:szCs w:val="24"/>
              </w:rPr>
              <w:t>года, место рождения –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FA1BC78" w14:textId="77777777" w:rsidR="005E5C11" w:rsidRPr="00287CA4" w:rsidRDefault="005E5C11" w:rsidP="00F22FA8">
            <w:pPr>
              <w:jc w:val="center"/>
              <w:rPr>
                <w:sz w:val="24"/>
                <w:szCs w:val="24"/>
              </w:rPr>
            </w:pPr>
          </w:p>
        </w:tc>
      </w:tr>
      <w:tr w:rsidR="005E5C11" w:rsidRPr="00287CA4" w14:paraId="2FF55E32" w14:textId="77777777" w:rsidTr="00F22FA8">
        <w:tc>
          <w:tcPr>
            <w:tcW w:w="1871" w:type="dxa"/>
          </w:tcPr>
          <w:p w14:paraId="6E4F47AF" w14:textId="77777777" w:rsidR="005E5C11" w:rsidRPr="00287CA4" w:rsidRDefault="005E5C11" w:rsidP="00F22FA8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727DFCFB" w14:textId="77777777" w:rsidR="005E5C11" w:rsidRPr="00287CA4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287CA4">
              <w:rPr>
                <w:i/>
                <w:sz w:val="16"/>
                <w:szCs w:val="16"/>
              </w:rPr>
              <w:t>(число)</w:t>
            </w:r>
          </w:p>
        </w:tc>
        <w:tc>
          <w:tcPr>
            <w:tcW w:w="425" w:type="dxa"/>
          </w:tcPr>
          <w:p w14:paraId="665F257D" w14:textId="77777777" w:rsidR="005E5C11" w:rsidRPr="00287CA4" w:rsidRDefault="005E5C11" w:rsidP="00F22FA8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B2E136F" w14:textId="77777777" w:rsidR="005E5C11" w:rsidRPr="00287CA4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287CA4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227" w:type="dxa"/>
          </w:tcPr>
          <w:p w14:paraId="61AC8029" w14:textId="77777777" w:rsidR="005E5C11" w:rsidRPr="00287CA4" w:rsidRDefault="005E5C11" w:rsidP="00F22F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</w:tcPr>
          <w:p w14:paraId="31BD8208" w14:textId="77777777" w:rsidR="005E5C11" w:rsidRPr="00287CA4" w:rsidRDefault="005E5C11" w:rsidP="00F22F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14:paraId="4E323E47" w14:textId="77777777" w:rsidR="005E5C11" w:rsidRPr="00287CA4" w:rsidRDefault="005E5C11" w:rsidP="00F22F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788C0DAB" w14:textId="77777777" w:rsidR="005E5C11" w:rsidRPr="00287CA4" w:rsidRDefault="005E5C11" w:rsidP="00F22FA8">
            <w:pPr>
              <w:jc w:val="center"/>
              <w:rPr>
                <w:sz w:val="16"/>
                <w:szCs w:val="16"/>
              </w:rPr>
            </w:pPr>
          </w:p>
        </w:tc>
      </w:tr>
    </w:tbl>
    <w:p w14:paraId="732B6E6A" w14:textId="77777777" w:rsidR="005E5C11" w:rsidRPr="00287CA4" w:rsidRDefault="005E5C11" w:rsidP="005E5C11">
      <w:pPr>
        <w:tabs>
          <w:tab w:val="left" w:pos="9356"/>
        </w:tabs>
        <w:rPr>
          <w:sz w:val="24"/>
          <w:szCs w:val="24"/>
        </w:rPr>
      </w:pPr>
      <w:r w:rsidRPr="00287CA4">
        <w:rPr>
          <w:sz w:val="24"/>
          <w:szCs w:val="24"/>
        </w:rPr>
        <w:t xml:space="preserve">адрес места жительства – </w:t>
      </w:r>
    </w:p>
    <w:p w14:paraId="6437D8EF" w14:textId="77777777" w:rsidR="005E5C11" w:rsidRDefault="005E5C11" w:rsidP="005E5C11">
      <w:pPr>
        <w:pBdr>
          <w:top w:val="single" w:sz="4" w:space="1" w:color="auto"/>
        </w:pBdr>
        <w:ind w:left="2694" w:right="-1"/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 xml:space="preserve">(наименование субъекта Российской Федерации, района, города, иного населенного пункта, </w:t>
      </w:r>
      <w:r w:rsidRPr="00287CA4">
        <w:rPr>
          <w:i/>
          <w:sz w:val="16"/>
          <w:szCs w:val="16"/>
        </w:rPr>
        <w:br/>
        <w:t>улицы, номер дома, корпуса, строения и т.п., квартиры)</w:t>
      </w:r>
    </w:p>
    <w:p w14:paraId="4D8A2F8D" w14:textId="77777777" w:rsidR="00C936E6" w:rsidRDefault="00C936E6" w:rsidP="005E5C11">
      <w:pPr>
        <w:pBdr>
          <w:top w:val="single" w:sz="4" w:space="1" w:color="auto"/>
        </w:pBdr>
        <w:ind w:left="2694" w:right="-1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___________________________________________________________________________________</w:t>
      </w:r>
    </w:p>
    <w:p w14:paraId="494F0F2F" w14:textId="77777777" w:rsidR="00C936E6" w:rsidRPr="00287CA4" w:rsidRDefault="00C936E6" w:rsidP="005E5C11">
      <w:pPr>
        <w:pBdr>
          <w:top w:val="single" w:sz="4" w:space="1" w:color="auto"/>
        </w:pBdr>
        <w:ind w:left="2694" w:right="-1"/>
        <w:jc w:val="center"/>
        <w:rPr>
          <w:i/>
          <w:sz w:val="16"/>
          <w:szCs w:val="16"/>
        </w:rPr>
      </w:pPr>
    </w:p>
    <w:p w14:paraId="79066B8B" w14:textId="77777777" w:rsidR="005E5C11" w:rsidRPr="00287CA4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 w:rsidRPr="00287CA4">
        <w:rPr>
          <w:sz w:val="24"/>
          <w:szCs w:val="24"/>
        </w:rPr>
        <w:t>вид документа –</w:t>
      </w:r>
      <w:r w:rsidRPr="00287CA4">
        <w:t xml:space="preserve"> </w:t>
      </w:r>
      <w:r w:rsidRPr="00287CA4">
        <w:rPr>
          <w:sz w:val="24"/>
          <w:szCs w:val="24"/>
        </w:rPr>
        <w:t>_____________________________________________________________</w:t>
      </w:r>
      <w:r>
        <w:rPr>
          <w:sz w:val="24"/>
          <w:szCs w:val="24"/>
        </w:rPr>
        <w:t>_</w:t>
      </w:r>
      <w:r w:rsidRPr="00287CA4">
        <w:rPr>
          <w:sz w:val="24"/>
          <w:szCs w:val="24"/>
        </w:rPr>
        <w:t>_</w:t>
      </w:r>
    </w:p>
    <w:p w14:paraId="06589BCD" w14:textId="77777777" w:rsidR="005E5C11" w:rsidRPr="00287CA4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i/>
          <w:sz w:val="16"/>
          <w:szCs w:val="16"/>
        </w:rPr>
      </w:pPr>
      <w:r w:rsidRPr="00287CA4">
        <w:tab/>
      </w:r>
      <w:r w:rsidRPr="00287CA4">
        <w:tab/>
      </w:r>
      <w:r w:rsidRPr="00287CA4">
        <w:rPr>
          <w:i/>
          <w:sz w:val="16"/>
          <w:szCs w:val="16"/>
        </w:rPr>
        <w:t>(паспорт или документ, заменяющий паспорт гражданина Российской Федерации)</w:t>
      </w:r>
    </w:p>
    <w:p w14:paraId="105DB4F5" w14:textId="77777777" w:rsidR="005E5C11" w:rsidRPr="00287CA4" w:rsidRDefault="005E5C11" w:rsidP="005E5C11">
      <w:pPr>
        <w:tabs>
          <w:tab w:val="left" w:pos="425"/>
          <w:tab w:val="left" w:pos="3047"/>
          <w:tab w:val="left" w:pos="5669"/>
          <w:tab w:val="left" w:pos="9923"/>
          <w:tab w:val="left" w:pos="16229"/>
          <w:tab w:val="left" w:pos="23316"/>
          <w:tab w:val="left" w:pos="26590"/>
        </w:tabs>
      </w:pPr>
      <w:r w:rsidRPr="00287CA4">
        <w:rPr>
          <w:sz w:val="24"/>
          <w:szCs w:val="24"/>
        </w:rPr>
        <w:t xml:space="preserve">данные документа, удостоверяющего личность, – </w:t>
      </w:r>
      <w:r w:rsidRPr="00287CA4">
        <w:t>______________________________</w:t>
      </w:r>
      <w:r>
        <w:t>____________</w:t>
      </w:r>
    </w:p>
    <w:p w14:paraId="75F3D84B" w14:textId="77777777" w:rsidR="005E5C11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956"/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 xml:space="preserve">(серия, номер паспорта или документа, </w:t>
      </w:r>
      <w:r w:rsidRPr="00287CA4">
        <w:rPr>
          <w:i/>
          <w:sz w:val="16"/>
          <w:szCs w:val="16"/>
        </w:rPr>
        <w:br/>
        <w:t>заменяющего паспорт гражданина Российской Федерации</w:t>
      </w:r>
      <w:r w:rsidR="002F1C2A">
        <w:rPr>
          <w:i/>
          <w:sz w:val="16"/>
          <w:szCs w:val="16"/>
        </w:rPr>
        <w:t xml:space="preserve">, </w:t>
      </w:r>
    </w:p>
    <w:p w14:paraId="3DEEFDD3" w14:textId="77777777" w:rsidR="005E5C11" w:rsidRPr="00287CA4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 w:rsidRPr="00287CA4">
        <w:rPr>
          <w:sz w:val="24"/>
          <w:szCs w:val="24"/>
        </w:rPr>
        <w:t>выдан –</w:t>
      </w:r>
      <w:r w:rsidRPr="00287CA4">
        <w:t xml:space="preserve"> ___________________________________________________________</w:t>
      </w:r>
      <w:r>
        <w:t>________________________</w:t>
      </w:r>
      <w:r w:rsidRPr="00287CA4">
        <w:t>_,</w:t>
      </w:r>
    </w:p>
    <w:p w14:paraId="148C4E03" w14:textId="77777777" w:rsidR="005E5C11" w:rsidRDefault="005E5C11" w:rsidP="005E5C11">
      <w:pPr>
        <w:pStyle w:val="24"/>
        <w:spacing w:after="0" w:line="240" w:lineRule="auto"/>
        <w:ind w:left="709"/>
        <w:jc w:val="center"/>
        <w:rPr>
          <w:bCs/>
          <w:i/>
          <w:sz w:val="16"/>
          <w:szCs w:val="16"/>
        </w:rPr>
      </w:pPr>
      <w:r w:rsidRPr="00287CA4">
        <w:rPr>
          <w:bCs/>
          <w:i/>
          <w:sz w:val="16"/>
          <w:szCs w:val="16"/>
        </w:rPr>
        <w:t xml:space="preserve">(дата выдачи, наименование или код органа, выдавшего паспорт или документ, заменяющий паспорт </w:t>
      </w:r>
      <w:r w:rsidRPr="00287CA4">
        <w:rPr>
          <w:i/>
          <w:sz w:val="16"/>
          <w:szCs w:val="16"/>
        </w:rPr>
        <w:t>Российской Федерации</w:t>
      </w:r>
      <w:r w:rsidRPr="00287CA4">
        <w:rPr>
          <w:bCs/>
          <w:i/>
          <w:sz w:val="16"/>
          <w:szCs w:val="16"/>
        </w:rPr>
        <w:t>)</w:t>
      </w:r>
    </w:p>
    <w:p w14:paraId="65999211" w14:textId="77777777" w:rsidR="005E5C11" w:rsidRPr="00287CA4" w:rsidRDefault="005E5C11" w:rsidP="005E5C11">
      <w:pPr>
        <w:pStyle w:val="24"/>
        <w:spacing w:after="0" w:line="240" w:lineRule="auto"/>
        <w:ind w:left="709"/>
        <w:jc w:val="center"/>
        <w:rPr>
          <w:bCs/>
          <w:i/>
          <w:sz w:val="16"/>
          <w:szCs w:val="16"/>
        </w:rPr>
      </w:pPr>
    </w:p>
    <w:tbl>
      <w:tblPr>
        <w:tblW w:w="963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0"/>
        <w:gridCol w:w="4110"/>
        <w:gridCol w:w="41"/>
        <w:gridCol w:w="1660"/>
        <w:gridCol w:w="2553"/>
        <w:gridCol w:w="142"/>
        <w:gridCol w:w="112"/>
      </w:tblGrid>
      <w:tr w:rsidR="005E5C11" w:rsidRPr="00287CA4" w14:paraId="0C9E6EBD" w14:textId="77777777" w:rsidTr="00F22FA8">
        <w:trPr>
          <w:gridAfter w:val="1"/>
          <w:wAfter w:w="112" w:type="dxa"/>
        </w:trPr>
        <w:tc>
          <w:tcPr>
            <w:tcW w:w="1020" w:type="dxa"/>
            <w:vAlign w:val="bottom"/>
          </w:tcPr>
          <w:p w14:paraId="4F85933B" w14:textId="77777777" w:rsidR="005E5C11" w:rsidRPr="00287CA4" w:rsidRDefault="005E5C11" w:rsidP="00F22FA8">
            <w:pPr>
              <w:rPr>
                <w:sz w:val="24"/>
                <w:szCs w:val="24"/>
              </w:rPr>
            </w:pPr>
            <w:r w:rsidRPr="00287CA4">
              <w:rPr>
                <w:sz w:val="24"/>
                <w:szCs w:val="24"/>
              </w:rPr>
              <w:t>ИНН –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vAlign w:val="bottom"/>
          </w:tcPr>
          <w:p w14:paraId="526E1E57" w14:textId="77777777" w:rsidR="005E5C11" w:rsidRPr="00287CA4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bottom"/>
          </w:tcPr>
          <w:p w14:paraId="658EDCA0" w14:textId="77777777" w:rsidR="005E5C11" w:rsidRPr="00287CA4" w:rsidRDefault="005E5C11" w:rsidP="00F22FA8">
            <w:pPr>
              <w:rPr>
                <w:sz w:val="24"/>
                <w:szCs w:val="24"/>
              </w:rPr>
            </w:pPr>
            <w:r w:rsidRPr="00287CA4">
              <w:rPr>
                <w:sz w:val="24"/>
                <w:szCs w:val="24"/>
              </w:rPr>
              <w:t>, гражданство –</w:t>
            </w:r>
          </w:p>
        </w:tc>
        <w:tc>
          <w:tcPr>
            <w:tcW w:w="2553" w:type="dxa"/>
            <w:tcBorders>
              <w:bottom w:val="single" w:sz="4" w:space="0" w:color="auto"/>
            </w:tcBorders>
            <w:vAlign w:val="bottom"/>
          </w:tcPr>
          <w:p w14:paraId="34B2CAFB" w14:textId="77777777" w:rsidR="005E5C11" w:rsidRPr="00287CA4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4A21C564" w14:textId="77777777" w:rsidR="005E5C11" w:rsidRPr="00287CA4" w:rsidRDefault="005E5C11" w:rsidP="00F22FA8">
            <w:r w:rsidRPr="00287CA4">
              <w:t>,</w:t>
            </w:r>
          </w:p>
        </w:tc>
      </w:tr>
      <w:tr w:rsidR="005E5C11" w:rsidRPr="00287CA4" w14:paraId="7A57885D" w14:textId="77777777" w:rsidTr="00F22FA8">
        <w:trPr>
          <w:trHeight w:val="120"/>
        </w:trPr>
        <w:tc>
          <w:tcPr>
            <w:tcW w:w="5171" w:type="dxa"/>
            <w:gridSpan w:val="3"/>
            <w:vAlign w:val="bottom"/>
          </w:tcPr>
          <w:p w14:paraId="350B013B" w14:textId="77777777" w:rsidR="005E5C11" w:rsidRPr="00287CA4" w:rsidRDefault="005E5C11" w:rsidP="00F22FA8">
            <w:pPr>
              <w:ind w:left="709"/>
              <w:jc w:val="center"/>
              <w:rPr>
                <w:i/>
                <w:sz w:val="16"/>
                <w:szCs w:val="16"/>
              </w:rPr>
            </w:pPr>
            <w:r w:rsidRPr="00287CA4">
              <w:rPr>
                <w:i/>
                <w:sz w:val="16"/>
                <w:szCs w:val="16"/>
              </w:rPr>
              <w:t xml:space="preserve"> (идентификационный номер налогоплательщика (при наличии)</w:t>
            </w:r>
          </w:p>
        </w:tc>
        <w:tc>
          <w:tcPr>
            <w:tcW w:w="1660" w:type="dxa"/>
            <w:vAlign w:val="bottom"/>
          </w:tcPr>
          <w:p w14:paraId="023B1399" w14:textId="77777777" w:rsidR="005E5C11" w:rsidRPr="00287CA4" w:rsidRDefault="005E5C11" w:rsidP="00F22FA8">
            <w:pPr>
              <w:rPr>
                <w:i/>
                <w:sz w:val="16"/>
                <w:szCs w:val="16"/>
              </w:rPr>
            </w:pPr>
          </w:p>
        </w:tc>
        <w:tc>
          <w:tcPr>
            <w:tcW w:w="2695" w:type="dxa"/>
            <w:gridSpan w:val="2"/>
            <w:vAlign w:val="bottom"/>
          </w:tcPr>
          <w:p w14:paraId="2F6B7BEC" w14:textId="77777777" w:rsidR="005E5C11" w:rsidRPr="00287CA4" w:rsidRDefault="005E5C11" w:rsidP="00F22FA8">
            <w:pPr>
              <w:rPr>
                <w:i/>
                <w:sz w:val="16"/>
                <w:szCs w:val="16"/>
              </w:rPr>
            </w:pPr>
          </w:p>
        </w:tc>
        <w:tc>
          <w:tcPr>
            <w:tcW w:w="112" w:type="dxa"/>
            <w:vAlign w:val="bottom"/>
          </w:tcPr>
          <w:p w14:paraId="497DCE13" w14:textId="77777777" w:rsidR="005E5C11" w:rsidRPr="00287CA4" w:rsidRDefault="005E5C11" w:rsidP="00F22FA8">
            <w:pPr>
              <w:ind w:left="-768"/>
              <w:jc w:val="center"/>
            </w:pPr>
          </w:p>
        </w:tc>
      </w:tr>
    </w:tbl>
    <w:p w14:paraId="0B175358" w14:textId="77777777" w:rsidR="005E5C11" w:rsidRPr="00287CA4" w:rsidRDefault="005E5C11" w:rsidP="005E5C11">
      <w:r w:rsidRPr="00287CA4">
        <w:rPr>
          <w:sz w:val="24"/>
          <w:szCs w:val="24"/>
        </w:rPr>
        <w:t>профессиональное образование –</w:t>
      </w:r>
      <w:r w:rsidRPr="00287CA4">
        <w:t xml:space="preserve"> _____________________________________</w:t>
      </w:r>
      <w:r>
        <w:t>_________________</w:t>
      </w:r>
      <w:r w:rsidRPr="00287CA4">
        <w:t>____</w:t>
      </w:r>
    </w:p>
    <w:p w14:paraId="18E51EAE" w14:textId="77777777" w:rsidR="005E5C11" w:rsidRPr="00287CA4" w:rsidRDefault="005E5C11" w:rsidP="005E5C11">
      <w:pPr>
        <w:ind w:left="4248" w:right="142"/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 xml:space="preserve">(сведения о профессиональном образовании (при наличии) с указанием </w:t>
      </w:r>
    </w:p>
    <w:p w14:paraId="28D6A62B" w14:textId="77777777" w:rsidR="005E5C11" w:rsidRPr="00287CA4" w:rsidRDefault="005E5C11" w:rsidP="005E5C11">
      <w:r w:rsidRPr="00287CA4">
        <w:t>_____________________________________________________________</w:t>
      </w:r>
      <w:r>
        <w:t>__________________________</w:t>
      </w:r>
      <w:r w:rsidRPr="00287CA4">
        <w:t>_____,</w:t>
      </w:r>
    </w:p>
    <w:p w14:paraId="4DB198DC" w14:textId="77777777" w:rsidR="005E5C11" w:rsidRPr="00287CA4" w:rsidRDefault="005E5C11" w:rsidP="005E5C11">
      <w:pPr>
        <w:ind w:right="142"/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>организации, осуществляющей образовательную деятельность, года ее окончания и реквизитов документа об образовании и о квалификации)</w:t>
      </w:r>
    </w:p>
    <w:p w14:paraId="31421693" w14:textId="77777777" w:rsidR="005E5C11" w:rsidRPr="00287CA4" w:rsidRDefault="005E5C11" w:rsidP="005E5C11">
      <w:pPr>
        <w:tabs>
          <w:tab w:val="left" w:pos="9356"/>
        </w:tabs>
      </w:pPr>
      <w:r w:rsidRPr="00287CA4">
        <w:rPr>
          <w:sz w:val="24"/>
          <w:szCs w:val="24"/>
        </w:rPr>
        <w:t>основное место работы или службы, занимаемая должность / род занятий –</w:t>
      </w:r>
      <w:r w:rsidRPr="00287CA4">
        <w:t xml:space="preserve"> _______</w:t>
      </w:r>
      <w:r>
        <w:t>____</w:t>
      </w:r>
      <w:r w:rsidRPr="00287CA4">
        <w:t>____</w:t>
      </w:r>
    </w:p>
    <w:p w14:paraId="4F68D965" w14:textId="77777777" w:rsidR="005E5C11" w:rsidRPr="00287CA4" w:rsidRDefault="005E5C11" w:rsidP="005E5C11">
      <w:pPr>
        <w:tabs>
          <w:tab w:val="left" w:pos="9356"/>
        </w:tabs>
        <w:jc w:val="right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>(основное место работы</w:t>
      </w:r>
    </w:p>
    <w:p w14:paraId="0468E949" w14:textId="77777777" w:rsidR="005E5C11" w:rsidRPr="00287CA4" w:rsidRDefault="005E5C11" w:rsidP="005E5C11">
      <w:r w:rsidRPr="00287CA4">
        <w:t>____________________________________________________________</w:t>
      </w:r>
      <w:r>
        <w:t>___________________________</w:t>
      </w:r>
      <w:r w:rsidRPr="00287CA4">
        <w:t>______,</w:t>
      </w:r>
    </w:p>
    <w:p w14:paraId="47CA5715" w14:textId="77777777" w:rsidR="005E5C11" w:rsidRPr="00287CA4" w:rsidRDefault="005E5C11" w:rsidP="005E5C11">
      <w:pPr>
        <w:tabs>
          <w:tab w:val="left" w:pos="9356"/>
        </w:tabs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>или службы, занимаемая должность (в случае отсутствия основного места работы или службы – род занятий)</w:t>
      </w:r>
    </w:p>
    <w:p w14:paraId="387B97FF" w14:textId="77777777" w:rsidR="005E5C11" w:rsidRPr="00287CA4" w:rsidRDefault="005E5C11" w:rsidP="005E5C11">
      <w:pPr>
        <w:tabs>
          <w:tab w:val="left" w:pos="9356"/>
        </w:tabs>
        <w:jc w:val="center"/>
        <w:rPr>
          <w:i/>
          <w:sz w:val="16"/>
          <w:szCs w:val="16"/>
        </w:rPr>
      </w:pPr>
    </w:p>
    <w:p w14:paraId="7882E388" w14:textId="77777777" w:rsidR="005E5C11" w:rsidRDefault="005E5C11" w:rsidP="005E5C11">
      <w:pPr>
        <w:pBdr>
          <w:top w:val="single" w:sz="4" w:space="1" w:color="auto"/>
        </w:pBdr>
        <w:tabs>
          <w:tab w:val="left" w:pos="9214"/>
        </w:tabs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>(сведения об исполнении обязанностей депутата на непостоянной основе и наименование соответствующего представительного органа, депутатом которого является кандидат)</w:t>
      </w:r>
    </w:p>
    <w:p w14:paraId="0556A942" w14:textId="77777777" w:rsidR="005E5C11" w:rsidRPr="00287CA4" w:rsidRDefault="005E5C11" w:rsidP="005E5C11">
      <w:pPr>
        <w:tabs>
          <w:tab w:val="left" w:pos="9214"/>
        </w:tabs>
      </w:pPr>
      <w:r w:rsidRPr="00287CA4">
        <w:t>_________________________________________________________________</w:t>
      </w:r>
      <w:r>
        <w:t>___________________________</w:t>
      </w:r>
      <w:r w:rsidRPr="00287CA4">
        <w:t>_,</w:t>
      </w:r>
    </w:p>
    <w:p w14:paraId="68A7EF7D" w14:textId="77777777" w:rsidR="005E5C11" w:rsidRPr="00287CA4" w:rsidRDefault="005E5C11" w:rsidP="005E5C11">
      <w:pPr>
        <w:tabs>
          <w:tab w:val="left" w:pos="9214"/>
        </w:tabs>
        <w:jc w:val="center"/>
        <w:rPr>
          <w:i/>
          <w:sz w:val="16"/>
          <w:szCs w:val="16"/>
        </w:rPr>
      </w:pPr>
      <w:r w:rsidRPr="00287CA4">
        <w:rPr>
          <w:sz w:val="16"/>
          <w:szCs w:val="16"/>
        </w:rPr>
        <w:lastRenderedPageBreak/>
        <w:t xml:space="preserve"> </w:t>
      </w:r>
      <w:r w:rsidRPr="00287CA4">
        <w:rPr>
          <w:i/>
          <w:sz w:val="16"/>
          <w:szCs w:val="16"/>
        </w:rPr>
        <w:t>(сведения о судимости кандидата в случае, если у кандидата имелась или имеется судимость; если судимость снята или погашена, также сведения о дате снятия или погашения судимости)</w:t>
      </w:r>
    </w:p>
    <w:p w14:paraId="0D9B7630" w14:textId="77777777" w:rsidR="005E5C11" w:rsidRPr="00287CA4" w:rsidRDefault="005E5C11" w:rsidP="005E5C11">
      <w:pPr>
        <w:tabs>
          <w:tab w:val="left" w:pos="9214"/>
        </w:tabs>
        <w:jc w:val="center"/>
        <w:rPr>
          <w:i/>
          <w:sz w:val="16"/>
          <w:szCs w:val="16"/>
        </w:rPr>
      </w:pPr>
    </w:p>
    <w:p w14:paraId="2011D8DF" w14:textId="77777777" w:rsidR="005E5C11" w:rsidRPr="00287CA4" w:rsidRDefault="005E5C11" w:rsidP="005E5C11">
      <w:pPr>
        <w:pBdr>
          <w:top w:val="single" w:sz="4" w:space="1" w:color="auto"/>
        </w:pBdr>
        <w:tabs>
          <w:tab w:val="left" w:pos="9214"/>
        </w:tabs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 xml:space="preserve"> (принадлежность к политической партии либо не более чем к одному общественному объединению,</w:t>
      </w:r>
    </w:p>
    <w:p w14:paraId="67B996C9" w14:textId="77777777" w:rsidR="005E5C11" w:rsidRDefault="005E5C11" w:rsidP="005E5C11">
      <w:pPr>
        <w:tabs>
          <w:tab w:val="left" w:pos="9214"/>
        </w:tabs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>статус в данной политической партии, данном общественном объединении)</w:t>
      </w:r>
    </w:p>
    <w:p w14:paraId="55DA8A90" w14:textId="77777777" w:rsidR="00B136C4" w:rsidRDefault="00B136C4" w:rsidP="005E5C11">
      <w:pPr>
        <w:tabs>
          <w:tab w:val="left" w:pos="9214"/>
        </w:tabs>
        <w:jc w:val="center"/>
        <w:rPr>
          <w:i/>
          <w:sz w:val="16"/>
          <w:szCs w:val="16"/>
        </w:rPr>
      </w:pPr>
    </w:p>
    <w:p w14:paraId="3C02A595" w14:textId="77777777" w:rsidR="003C3E15" w:rsidRDefault="003C3E15" w:rsidP="003C3E15">
      <w:pPr>
        <w:tabs>
          <w:tab w:val="left" w:pos="9214"/>
        </w:tabs>
        <w:rPr>
          <w:sz w:val="24"/>
          <w:szCs w:val="24"/>
        </w:rPr>
      </w:pPr>
      <w:r w:rsidRPr="00CC2B25">
        <w:rPr>
          <w:sz w:val="24"/>
          <w:szCs w:val="24"/>
        </w:rPr>
        <w:t xml:space="preserve">телефон  </w:t>
      </w:r>
      <w:r>
        <w:rPr>
          <w:sz w:val="24"/>
          <w:szCs w:val="24"/>
        </w:rPr>
        <w:t>_____________________________________________________________________</w:t>
      </w:r>
    </w:p>
    <w:p w14:paraId="4C9714DA" w14:textId="77777777" w:rsidR="003C3E15" w:rsidRDefault="003C3E15" w:rsidP="003C3E15">
      <w:pPr>
        <w:tabs>
          <w:tab w:val="left" w:pos="9214"/>
        </w:tabs>
        <w:rPr>
          <w:sz w:val="24"/>
          <w:szCs w:val="24"/>
        </w:rPr>
      </w:pPr>
    </w:p>
    <w:p w14:paraId="5B07D339" w14:textId="77777777" w:rsidR="003C3E15" w:rsidRDefault="003C3E15" w:rsidP="003C3E15">
      <w:pPr>
        <w:tabs>
          <w:tab w:val="left" w:pos="9214"/>
        </w:tabs>
        <w:rPr>
          <w:sz w:val="24"/>
          <w:szCs w:val="24"/>
        </w:rPr>
      </w:pPr>
      <w:r>
        <w:rPr>
          <w:sz w:val="24"/>
          <w:szCs w:val="24"/>
        </w:rPr>
        <w:t>адрес электронной почты (при наличии)___________________________________________</w:t>
      </w:r>
    </w:p>
    <w:p w14:paraId="563F1E5A" w14:textId="77777777" w:rsidR="00B136C4" w:rsidRPr="00287CA4" w:rsidRDefault="00B136C4" w:rsidP="005E5C11">
      <w:pPr>
        <w:tabs>
          <w:tab w:val="left" w:pos="9214"/>
        </w:tabs>
        <w:jc w:val="center"/>
        <w:rPr>
          <w:i/>
          <w:sz w:val="16"/>
          <w:szCs w:val="16"/>
        </w:rPr>
      </w:pPr>
    </w:p>
    <w:p w14:paraId="4E7C4B12" w14:textId="77777777" w:rsidR="005E5C11" w:rsidRPr="00287CA4" w:rsidRDefault="005E5C11" w:rsidP="005E5C11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1171"/>
        <w:gridCol w:w="5211"/>
      </w:tblGrid>
      <w:tr w:rsidR="005E5C11" w:rsidRPr="00287CA4" w14:paraId="63A00F21" w14:textId="77777777" w:rsidTr="00F22FA8">
        <w:tc>
          <w:tcPr>
            <w:tcW w:w="3190" w:type="dxa"/>
            <w:tcBorders>
              <w:bottom w:val="single" w:sz="4" w:space="0" w:color="auto"/>
            </w:tcBorders>
          </w:tcPr>
          <w:p w14:paraId="1158CC5B" w14:textId="77777777" w:rsidR="005E5C11" w:rsidRPr="00287CA4" w:rsidRDefault="005E5C11" w:rsidP="00F22FA8">
            <w:pPr>
              <w:jc w:val="both"/>
            </w:pPr>
          </w:p>
        </w:tc>
        <w:tc>
          <w:tcPr>
            <w:tcW w:w="1171" w:type="dxa"/>
          </w:tcPr>
          <w:p w14:paraId="16A4783B" w14:textId="77777777" w:rsidR="005E5C11" w:rsidRPr="00287CA4" w:rsidRDefault="005E5C11" w:rsidP="00F22FA8">
            <w:pPr>
              <w:jc w:val="both"/>
            </w:pPr>
          </w:p>
        </w:tc>
        <w:tc>
          <w:tcPr>
            <w:tcW w:w="5211" w:type="dxa"/>
            <w:tcBorders>
              <w:bottom w:val="single" w:sz="4" w:space="0" w:color="auto"/>
            </w:tcBorders>
          </w:tcPr>
          <w:p w14:paraId="3EA5399D" w14:textId="77777777" w:rsidR="005E5C11" w:rsidRPr="00287CA4" w:rsidRDefault="005E5C11" w:rsidP="00F22FA8">
            <w:pPr>
              <w:jc w:val="both"/>
            </w:pPr>
          </w:p>
        </w:tc>
      </w:tr>
      <w:tr w:rsidR="005E5C11" w:rsidRPr="00287CA4" w14:paraId="3647935D" w14:textId="77777777" w:rsidTr="00F22FA8">
        <w:tc>
          <w:tcPr>
            <w:tcW w:w="3190" w:type="dxa"/>
            <w:tcBorders>
              <w:top w:val="single" w:sz="4" w:space="0" w:color="auto"/>
            </w:tcBorders>
          </w:tcPr>
          <w:p w14:paraId="0E714FB1" w14:textId="77777777" w:rsidR="005E5C11" w:rsidRPr="00287CA4" w:rsidRDefault="005E5C11" w:rsidP="00F22FA8">
            <w:pPr>
              <w:jc w:val="center"/>
            </w:pPr>
            <w:r w:rsidRPr="00287CA4">
              <w:rPr>
                <w:bCs/>
                <w:i/>
                <w:sz w:val="16"/>
                <w:szCs w:val="16"/>
              </w:rPr>
              <w:t>(подпись собственноручно)</w:t>
            </w:r>
          </w:p>
        </w:tc>
        <w:tc>
          <w:tcPr>
            <w:tcW w:w="1171" w:type="dxa"/>
          </w:tcPr>
          <w:p w14:paraId="2C0ADF97" w14:textId="77777777" w:rsidR="005E5C11" w:rsidRPr="00287CA4" w:rsidRDefault="005E5C11" w:rsidP="00F22FA8">
            <w:pPr>
              <w:jc w:val="both"/>
            </w:pPr>
          </w:p>
        </w:tc>
        <w:tc>
          <w:tcPr>
            <w:tcW w:w="5211" w:type="dxa"/>
            <w:tcBorders>
              <w:top w:val="single" w:sz="4" w:space="0" w:color="auto"/>
            </w:tcBorders>
          </w:tcPr>
          <w:p w14:paraId="383076BA" w14:textId="77777777" w:rsidR="005E5C11" w:rsidRPr="00287CA4" w:rsidRDefault="005E5C11" w:rsidP="00F22FA8">
            <w:pPr>
              <w:tabs>
                <w:tab w:val="center" w:pos="4961"/>
                <w:tab w:val="left" w:pos="6561"/>
              </w:tabs>
              <w:jc w:val="center"/>
              <w:rPr>
                <w:bCs/>
                <w:i/>
                <w:sz w:val="16"/>
                <w:szCs w:val="16"/>
              </w:rPr>
            </w:pPr>
            <w:r w:rsidRPr="00287CA4">
              <w:rPr>
                <w:bCs/>
                <w:i/>
                <w:sz w:val="16"/>
                <w:szCs w:val="16"/>
              </w:rPr>
              <w:t>(фамилия, имя, отчество указываются кандидатом собственноручно)</w:t>
            </w:r>
          </w:p>
        </w:tc>
      </w:tr>
    </w:tbl>
    <w:p w14:paraId="72ED2FCC" w14:textId="77777777" w:rsidR="005E5C11" w:rsidRPr="00287CA4" w:rsidRDefault="005E5C11" w:rsidP="005E5C11">
      <w:pPr>
        <w:spacing w:before="240"/>
        <w:ind w:left="5954"/>
        <w:jc w:val="both"/>
      </w:pPr>
    </w:p>
    <w:p w14:paraId="104F9D39" w14:textId="77777777" w:rsidR="005E5C11" w:rsidRPr="004F5C64" w:rsidRDefault="005E5C11" w:rsidP="005E5C11">
      <w:pPr>
        <w:pBdr>
          <w:top w:val="single" w:sz="4" w:space="1" w:color="auto"/>
        </w:pBdr>
        <w:ind w:left="5954"/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>(дата внесения подписи указывается кандидатом</w:t>
      </w:r>
      <w:r w:rsidRPr="004F5C64">
        <w:rPr>
          <w:i/>
          <w:sz w:val="16"/>
          <w:szCs w:val="16"/>
        </w:rPr>
        <w:t xml:space="preserve"> собственноручно)</w:t>
      </w:r>
    </w:p>
    <w:p w14:paraId="594F4DC6" w14:textId="77777777" w:rsidR="005E5C11" w:rsidRPr="006A67B6" w:rsidRDefault="005E5C11" w:rsidP="005E5C11">
      <w:pPr>
        <w:suppressAutoHyphens/>
        <w:ind w:firstLine="284"/>
        <w:jc w:val="both"/>
      </w:pPr>
      <w:r w:rsidRPr="006A67B6">
        <w:rPr>
          <w:b/>
          <w:bCs/>
        </w:rPr>
        <w:t>Примечания. </w:t>
      </w:r>
      <w:r w:rsidRPr="006A67B6">
        <w:t xml:space="preserve">1. Заявление </w:t>
      </w:r>
      <w:r>
        <w:t>может быть оформлено</w:t>
      </w:r>
      <w:r w:rsidRPr="006A67B6">
        <w:t xml:space="preserve"> </w:t>
      </w:r>
      <w:r>
        <w:t>в машинописном виде, за исключением позиций, в отношении которых предусмотрено собственноручное указание.</w:t>
      </w:r>
    </w:p>
    <w:p w14:paraId="52679C5D" w14:textId="77777777" w:rsidR="005E5C11" w:rsidRDefault="005E5C11" w:rsidP="005E5C11">
      <w:pPr>
        <w:suppressAutoHyphens/>
        <w:ind w:firstLine="284"/>
        <w:jc w:val="both"/>
      </w:pPr>
      <w:r w:rsidRPr="006A67B6">
        <w:t>2. </w:t>
      </w:r>
      <w:r w:rsidRPr="00371CBE">
        <w:t>Принадлежность кандидата к политической партии, зарегистрированной в установленном федеральным законом порядке, либо не более чем к одному иному общественному объединению, зарегистрированному не позднее чем за один год до дня голосования в установленном законом порядке, и свой статус в этой политической партии, этом общественном объединении указываются по желанию кандидата при условии представления документа, подтверждающего указанные сведения и подписанного уполномоченным лицом политической партии, общественного объединения либо уполномоченным лицом соответствующего регионального отделения политической па</w:t>
      </w:r>
      <w:r>
        <w:t xml:space="preserve">ртии, общественного объединения (в соответствии с </w:t>
      </w:r>
      <w:r w:rsidRPr="006A67B6">
        <w:t>част</w:t>
      </w:r>
      <w:r>
        <w:t>ью</w:t>
      </w:r>
      <w:r w:rsidRPr="006A67B6">
        <w:t xml:space="preserve"> </w:t>
      </w:r>
      <w:r w:rsidR="00497079">
        <w:t>2</w:t>
      </w:r>
      <w:r w:rsidRPr="006A67B6">
        <w:t xml:space="preserve"> статьи </w:t>
      </w:r>
      <w:r w:rsidR="00497079">
        <w:t>3</w:t>
      </w:r>
      <w:r>
        <w:t>2</w:t>
      </w:r>
      <w:r w:rsidRPr="006A67B6">
        <w:t xml:space="preserve"> </w:t>
      </w:r>
      <w:r>
        <w:t>областного</w:t>
      </w:r>
      <w:r w:rsidRPr="006A67B6">
        <w:t xml:space="preserve"> Закона</w:t>
      </w:r>
      <w:r>
        <w:t>).</w:t>
      </w:r>
    </w:p>
    <w:p w14:paraId="6BE68A27" w14:textId="77777777" w:rsidR="005E5C11" w:rsidRPr="006A67B6" w:rsidRDefault="005E5C11" w:rsidP="005E5C11">
      <w:pPr>
        <w:suppressAutoHyphens/>
        <w:ind w:firstLine="284"/>
        <w:jc w:val="both"/>
      </w:pPr>
      <w:r w:rsidRPr="006A67B6">
        <w:t>3. Данные о месте рождения и об адресе места жительства указываются в соответствии с паспортом или документом, заменяющим паспорт гражданина Российской Федерации</w:t>
      </w:r>
      <w:bookmarkStart w:id="395" w:name="или_ином"/>
      <w:bookmarkEnd w:id="395"/>
      <w:r w:rsidRPr="006A67B6">
        <w:t>.</w:t>
      </w:r>
    </w:p>
    <w:p w14:paraId="064EE95E" w14:textId="2CB492F3" w:rsidR="005E5C11" w:rsidRPr="007070EE" w:rsidRDefault="005E5C11" w:rsidP="005E5C11">
      <w:pPr>
        <w:suppressAutoHyphens/>
        <w:ind w:firstLine="284"/>
        <w:jc w:val="both"/>
      </w:pPr>
      <w:r w:rsidRPr="006A67B6">
        <w:t xml:space="preserve">4. В строке «вид документа» </w:t>
      </w:r>
      <w:r w:rsidR="00497079">
        <w:t xml:space="preserve">для граждан Российской Федерации </w:t>
      </w:r>
      <w:r w:rsidRPr="006A67B6">
        <w:t>указывается паспорт или один из документов, заменяющих паспорт гражданина Российской Федерации в соответствии с подпунктом 16 статьи 2 Федерального закона «Об основных гарантиях избирательных прав и права на участие в референдуме граждан Российской Федерации».</w:t>
      </w:r>
      <w:r w:rsidR="00497079">
        <w:t xml:space="preserve"> Для  </w:t>
      </w:r>
      <w:r w:rsidR="00497079" w:rsidRPr="007070EE">
        <w:t xml:space="preserve">граждан иностранных государств, участвующих в выборах в соответствии с </w:t>
      </w:r>
      <w:hyperlink w:anchor="P79" w:history="1">
        <w:r w:rsidR="00497079" w:rsidRPr="007070EE">
          <w:t>частью 8 статьи 5</w:t>
        </w:r>
      </w:hyperlink>
      <w:r w:rsidR="00497079" w:rsidRPr="007070EE">
        <w:t xml:space="preserve"> областного Закона – документ</w:t>
      </w:r>
      <w:r w:rsidR="007070EE" w:rsidRPr="007070EE">
        <w:t>,</w:t>
      </w:r>
      <w:r w:rsidR="00497079" w:rsidRPr="007070EE">
        <w:t xml:space="preserve"> удостоверяющий право </w:t>
      </w:r>
      <w:r w:rsidR="007070EE" w:rsidRPr="007070EE">
        <w:t xml:space="preserve">иностранного </w:t>
      </w:r>
      <w:r w:rsidR="00497079" w:rsidRPr="007070EE">
        <w:t xml:space="preserve">гражданина </w:t>
      </w:r>
      <w:r w:rsidR="007070EE" w:rsidRPr="007070EE">
        <w:t>на постоянное проживание в Российской Федераци</w:t>
      </w:r>
      <w:ins w:id="396" w:author="Наталья Буракова" w:date="2020-06-23T14:11:00Z">
        <w:r w:rsidR="00C27338">
          <w:t>и</w:t>
        </w:r>
      </w:ins>
      <w:del w:id="397" w:author="Наталья Буракова" w:date="2020-06-23T14:11:00Z">
        <w:r w:rsidR="007070EE" w:rsidRPr="007070EE" w:rsidDel="00C27338">
          <w:delText>и</w:delText>
        </w:r>
      </w:del>
      <w:del w:id="398" w:author="Наталья Буракова" w:date="2020-06-23T14:12:00Z">
        <w:r w:rsidR="004E7447" w:rsidDel="00C27338">
          <w:rPr>
            <w:rStyle w:val="aa"/>
          </w:rPr>
          <w:footnoteReference w:id="19"/>
        </w:r>
      </w:del>
      <w:r w:rsidR="007070EE" w:rsidRPr="007070EE">
        <w:t>.</w:t>
      </w:r>
      <w:ins w:id="401" w:author="Наталья Буракова" w:date="2020-06-23T14:11:00Z">
        <w:r w:rsidR="00C27338">
          <w:t xml:space="preserve"> Указываются серия, номер и дата выдачи паспорта или иного документа, удостоверяющего личность и гражданство кандидата, выданного уполномоченным на то органом соответствующего иностранного государства, а также дополнительно - серия, номер, дата выдачи гражданину иностранного государства вида на жительство, наименование и код органа, выдавшего вид на жительство</w:t>
        </w:r>
      </w:ins>
    </w:p>
    <w:p w14:paraId="1C5B5D8B" w14:textId="77777777" w:rsidR="005E5C11" w:rsidRDefault="005E5C11" w:rsidP="005E5C11">
      <w:pPr>
        <w:suppressAutoHyphens/>
        <w:ind w:firstLine="284"/>
        <w:jc w:val="both"/>
      </w:pPr>
      <w:r>
        <w:t>5. При отсутствии идентификационного номера налогоплательщика слова "ИНН - " не воспроизводятся.</w:t>
      </w:r>
    </w:p>
    <w:p w14:paraId="78205F48" w14:textId="77777777" w:rsidR="005E5C11" w:rsidRPr="00371CBE" w:rsidRDefault="005E5C11" w:rsidP="005E5C11">
      <w:pPr>
        <w:suppressAutoHyphens/>
        <w:ind w:firstLine="284"/>
        <w:jc w:val="both"/>
      </w:pPr>
      <w:r w:rsidRPr="00371CBE">
        <w:t>6. При отсутствии сведений о профессиональном образовании слова «профессиональное образование –» не воспроизводятся.</w:t>
      </w:r>
    </w:p>
    <w:p w14:paraId="0CF4396E" w14:textId="77777777" w:rsidR="005E5C11" w:rsidRDefault="005E5C11" w:rsidP="005E5C11">
      <w:pPr>
        <w:suppressAutoHyphens/>
        <w:ind w:firstLine="539"/>
        <w:jc w:val="both"/>
      </w:pPr>
      <w:r w:rsidRPr="00371CBE">
        <w:t>При указании реквизитов документа об образовании и о квалификации указывается наименование документа, его серия и номер.</w:t>
      </w:r>
    </w:p>
    <w:p w14:paraId="104BF693" w14:textId="77777777" w:rsidR="005E5C11" w:rsidRPr="00371CBE" w:rsidRDefault="005E5C11" w:rsidP="005E5C11">
      <w:pPr>
        <w:suppressAutoHyphens/>
        <w:ind w:firstLine="284"/>
        <w:jc w:val="both"/>
      </w:pPr>
      <w:r w:rsidRPr="00371CBE">
        <w:t xml:space="preserve">7. Сведения о судимости кандидата – сведения о когда-либо имевшихся судимостях с указанием номера (номеров) и наименования (наименований) статьи (статей) Уголовного </w:t>
      </w:r>
      <w:hyperlink r:id="rId12" w:history="1">
        <w:r w:rsidRPr="00371CBE">
          <w:t>кодекса</w:t>
        </w:r>
      </w:hyperlink>
      <w:r w:rsidRPr="00371CBE">
        <w:t xml:space="preserve"> Российской Федерации, на основании которой (которых) был осужден кандидат, статьи (статей) Уголовного </w:t>
      </w:r>
      <w:hyperlink r:id="rId13" w:history="1">
        <w:r w:rsidRPr="00371CBE">
          <w:t>кодекса</w:t>
        </w:r>
      </w:hyperlink>
      <w:r w:rsidRPr="00371CBE">
        <w:t xml:space="preserve">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в соответствии с указанными законодательными актами за деяния, признаваемые преступлением действующим Уголовным </w:t>
      </w:r>
      <w:hyperlink r:id="rId14" w:history="1">
        <w:r w:rsidRPr="00371CBE">
          <w:t>кодексом</w:t>
        </w:r>
      </w:hyperlink>
      <w:r w:rsidRPr="00371CBE">
        <w:t xml:space="preserve"> Российской Федерации (подпункт 58 статьи 2 Федерального закона «Об основных гарантиях избирательных прав и права на участие в референдуме граждан Российской Федерации»).</w:t>
      </w:r>
    </w:p>
    <w:p w14:paraId="4D3F0F10" w14:textId="77777777" w:rsidR="005E5C11" w:rsidRPr="00371CBE" w:rsidRDefault="005E5C11" w:rsidP="005E5C11">
      <w:pPr>
        <w:suppressAutoHyphens/>
        <w:ind w:firstLine="284"/>
        <w:jc w:val="both"/>
      </w:pPr>
      <w:r w:rsidRPr="00371CBE">
        <w:t xml:space="preserve">Если судимость снята или погашена, сведения о судимости, а также, соответственно, слова «, снята» и дата снятия или слова «, погашена» и дата погашения указываются после слов «имелась </w:t>
      </w:r>
      <w:r w:rsidRPr="00371CBE">
        <w:br/>
        <w:t>судимость –». Если судимость не снята и не погашена, сведения о судимости указываются после слов «имеется судимость –».</w:t>
      </w:r>
    </w:p>
    <w:p w14:paraId="3879FD73" w14:textId="77777777" w:rsidR="005E5C11" w:rsidRPr="000851E4" w:rsidRDefault="005E5C11" w:rsidP="005E5C11">
      <w:pPr>
        <w:jc w:val="both"/>
        <w:rPr>
          <w:rFonts w:ascii="Arial" w:hAnsi="Arial" w:cs="Arial"/>
          <w:sz w:val="24"/>
          <w:szCs w:val="24"/>
        </w:rPr>
        <w:sectPr w:rsidR="005E5C11" w:rsidRPr="000851E4" w:rsidSect="00CE3B67">
          <w:footnotePr>
            <w:numRestart w:val="eachSect"/>
          </w:footnotePr>
          <w:pgSz w:w="11907" w:h="16840" w:code="9"/>
          <w:pgMar w:top="1134" w:right="850" w:bottom="1134" w:left="1701" w:header="720" w:footer="340" w:gutter="0"/>
          <w:cols w:space="709"/>
          <w:noEndnote/>
          <w:titlePg/>
          <w:docGrid w:linePitch="381"/>
        </w:sectPr>
      </w:pP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8748"/>
        <w:gridCol w:w="5961"/>
      </w:tblGrid>
      <w:tr w:rsidR="005E5C11" w14:paraId="6A8726C8" w14:textId="77777777" w:rsidTr="00F22FA8">
        <w:tc>
          <w:tcPr>
            <w:tcW w:w="8748" w:type="dxa"/>
            <w:tcBorders>
              <w:top w:val="nil"/>
              <w:left w:val="nil"/>
              <w:bottom w:val="nil"/>
              <w:right w:val="nil"/>
            </w:tcBorders>
          </w:tcPr>
          <w:p w14:paraId="3AFCF626" w14:textId="77777777" w:rsidR="005E5C11" w:rsidRDefault="005E5C11" w:rsidP="00F22FA8">
            <w:pPr>
              <w:suppressAutoHyphens/>
              <w:spacing w:before="120" w:after="120"/>
              <w:rPr>
                <w:sz w:val="24"/>
                <w:szCs w:val="24"/>
              </w:rPr>
            </w:pPr>
          </w:p>
          <w:p w14:paraId="157BF3B0" w14:textId="77777777" w:rsidR="005E5C11" w:rsidRPr="00600AE2" w:rsidRDefault="005E5C11" w:rsidP="00F22FA8">
            <w:pPr>
              <w:tabs>
                <w:tab w:val="left" w:pos="148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5961" w:type="dxa"/>
            <w:tcBorders>
              <w:top w:val="nil"/>
              <w:left w:val="nil"/>
              <w:bottom w:val="nil"/>
              <w:right w:val="nil"/>
            </w:tcBorders>
          </w:tcPr>
          <w:p w14:paraId="4F405F48" w14:textId="59058C58" w:rsidR="005E5C11" w:rsidRPr="00600AE2" w:rsidRDefault="005E5C11" w:rsidP="00F22FA8">
            <w:pPr>
              <w:suppressAutoHyphens/>
              <w:jc w:val="center"/>
            </w:pPr>
            <w:r w:rsidRPr="00600AE2">
              <w:t>Приложение №</w:t>
            </w:r>
            <w:r w:rsidR="00A53898">
              <w:t xml:space="preserve"> </w:t>
            </w:r>
            <w:r w:rsidR="006F5ADC">
              <w:t>3</w:t>
            </w:r>
          </w:p>
          <w:p w14:paraId="73943DC5" w14:textId="77777777" w:rsidR="005E5C11" w:rsidRDefault="005E5C11" w:rsidP="00F22FA8">
            <w:pPr>
              <w:ind w:firstLine="41"/>
              <w:jc w:val="right"/>
              <w:rPr>
                <w:bCs/>
              </w:rPr>
            </w:pPr>
            <w:r>
              <w:t xml:space="preserve">(обязательная форма, утверждена Федеральным законом № 67-ФЗ </w:t>
            </w:r>
            <w:r w:rsidRPr="000538BB">
              <w:rPr>
                <w:bCs/>
              </w:rPr>
              <w:t>"Об основных гарантиях избирательных прав и права на участие в референдуме граждан Российской Федерации"</w:t>
            </w:r>
            <w:r>
              <w:rPr>
                <w:bCs/>
              </w:rPr>
              <w:t>)</w:t>
            </w:r>
          </w:p>
          <w:p w14:paraId="1912AEFF" w14:textId="33AE9A02" w:rsidR="00C404C0" w:rsidDel="0057415D" w:rsidRDefault="0057415D" w:rsidP="00F22FA8">
            <w:pPr>
              <w:ind w:firstLine="41"/>
              <w:jc w:val="center"/>
              <w:rPr>
                <w:del w:id="402" w:author="deevab" w:date="2020-06-23T17:52:00Z"/>
                <w:bCs/>
              </w:rPr>
            </w:pPr>
            <w:ins w:id="403" w:author="deevab" w:date="2020-06-23T17:53:00Z">
              <w:r w:rsidRPr="00F138E6">
                <w:t xml:space="preserve">к постановлению </w:t>
              </w:r>
              <w:r>
                <w:t xml:space="preserve">территориальной </w:t>
              </w:r>
              <w:r w:rsidRPr="00F138E6">
                <w:t xml:space="preserve">избирательной комиссии </w:t>
              </w:r>
              <w:r w:rsidRPr="00827267">
                <w:t>Правобережного округа города Липецка от</w:t>
              </w:r>
              <w:r w:rsidRPr="00A84DDC">
                <w:rPr>
                  <w:sz w:val="24"/>
                  <w:szCs w:val="24"/>
                </w:rPr>
                <w:t xml:space="preserve"> «</w:t>
              </w:r>
              <w:r>
                <w:rPr>
                  <w:sz w:val="24"/>
                  <w:szCs w:val="24"/>
                </w:rPr>
                <w:t>25</w:t>
              </w:r>
              <w:r w:rsidRPr="00A84DDC">
                <w:rPr>
                  <w:sz w:val="24"/>
                  <w:szCs w:val="24"/>
                </w:rPr>
                <w:t>»</w:t>
              </w:r>
              <w:r>
                <w:rPr>
                  <w:sz w:val="24"/>
                  <w:szCs w:val="24"/>
                </w:rPr>
                <w:t xml:space="preserve"> </w:t>
              </w:r>
              <w:r w:rsidRPr="00827267">
                <w:t>июня</w:t>
              </w:r>
              <w:r w:rsidRPr="00A84DDC">
                <w:rPr>
                  <w:sz w:val="24"/>
                  <w:szCs w:val="24"/>
                </w:rPr>
                <w:t xml:space="preserve"> </w:t>
              </w:r>
              <w:r w:rsidRPr="00827267">
                <w:t xml:space="preserve">2020 года № </w:t>
              </w:r>
              <w:r>
                <w:t>11</w:t>
              </w:r>
            </w:ins>
            <w:ins w:id="404" w:author="deevab" w:date="2020-06-25T16:56:00Z">
              <w:r w:rsidR="00FB4E67">
                <w:t>1</w:t>
              </w:r>
            </w:ins>
            <w:ins w:id="405" w:author="deevab" w:date="2020-06-23T17:53:00Z">
              <w:r>
                <w:t>/5</w:t>
              </w:r>
            </w:ins>
            <w:ins w:id="406" w:author="deevab" w:date="2020-06-25T16:56:00Z">
              <w:r w:rsidR="00FB4E67">
                <w:t>75</w:t>
              </w:r>
            </w:ins>
            <w:del w:id="407" w:author="deevab" w:date="2020-06-23T17:52:00Z">
              <w:r w:rsidR="005E5C11" w:rsidDel="0057415D">
                <w:rPr>
                  <w:bCs/>
                </w:rPr>
                <w:delText xml:space="preserve">к постановлению </w:delText>
              </w:r>
              <w:r w:rsidR="00C404C0" w:rsidDel="0057415D">
                <w:rPr>
                  <w:bCs/>
                </w:rPr>
                <w:delText xml:space="preserve">территориальной </w:delText>
              </w:r>
              <w:r w:rsidR="005E5C11" w:rsidDel="0057415D">
                <w:rPr>
                  <w:bCs/>
                </w:rPr>
                <w:delText xml:space="preserve">избирательной </w:delText>
              </w:r>
            </w:del>
          </w:p>
          <w:p w14:paraId="7CD02CFF" w14:textId="5CFF26BA" w:rsidR="007F0144" w:rsidDel="0057415D" w:rsidRDefault="005E5C11" w:rsidP="00F22FA8">
            <w:pPr>
              <w:ind w:firstLine="41"/>
              <w:jc w:val="center"/>
              <w:rPr>
                <w:del w:id="408" w:author="deevab" w:date="2020-06-23T17:52:00Z"/>
                <w:bCs/>
              </w:rPr>
            </w:pPr>
            <w:del w:id="409" w:author="deevab" w:date="2020-06-23T17:52:00Z">
              <w:r w:rsidDel="0057415D">
                <w:rPr>
                  <w:bCs/>
                </w:rPr>
                <w:delText xml:space="preserve"> комиссии </w:delText>
              </w:r>
              <w:r w:rsidR="00C404C0" w:rsidDel="0057415D">
                <w:rPr>
                  <w:bCs/>
                </w:rPr>
                <w:delText>________ района</w:delText>
              </w:r>
            </w:del>
          </w:p>
          <w:p w14:paraId="595B33F6" w14:textId="19CC7DFA" w:rsidR="005E5C11" w:rsidRPr="00C404C0" w:rsidDel="0057415D" w:rsidRDefault="005E5C11" w:rsidP="00C404C0">
            <w:pPr>
              <w:ind w:firstLine="41"/>
              <w:jc w:val="center"/>
              <w:rPr>
                <w:del w:id="410" w:author="deevab" w:date="2020-06-23T17:52:00Z"/>
                <w:bCs/>
              </w:rPr>
            </w:pPr>
            <w:del w:id="411" w:author="deevab" w:date="2020-06-23T17:52:00Z">
              <w:r w:rsidDel="0057415D">
                <w:rPr>
                  <w:bCs/>
                </w:rPr>
                <w:delText xml:space="preserve"> </w:delText>
              </w:r>
              <w:r w:rsidR="00C404C0" w:rsidRPr="00C404C0" w:rsidDel="0057415D">
                <w:rPr>
                  <w:bCs/>
                </w:rPr>
                <w:delText>от «__» _______ 2020 года № ________</w:delText>
              </w:r>
            </w:del>
          </w:p>
          <w:p w14:paraId="1AE551FD" w14:textId="77777777" w:rsidR="005E5C11" w:rsidRPr="00600AE2" w:rsidRDefault="005E5C11">
            <w:pPr>
              <w:ind w:firstLine="41"/>
              <w:jc w:val="center"/>
              <w:pPrChange w:id="412" w:author="deevab" w:date="2020-06-23T17:52:00Z">
                <w:pPr>
                  <w:suppressAutoHyphens/>
                  <w:jc w:val="center"/>
                </w:pPr>
              </w:pPrChange>
            </w:pPr>
          </w:p>
        </w:tc>
      </w:tr>
    </w:tbl>
    <w:p w14:paraId="5DE7B89F" w14:textId="77777777" w:rsidR="005E5C11" w:rsidRPr="00F138E6" w:rsidRDefault="005E5C11" w:rsidP="005E5C11">
      <w:pPr>
        <w:pStyle w:val="Iauiue2"/>
        <w:widowControl/>
        <w:suppressAutoHyphens/>
        <w:spacing w:line="240" w:lineRule="auto"/>
        <w:ind w:firstLine="0"/>
        <w:jc w:val="right"/>
        <w:rPr>
          <w:rFonts w:ascii="Times New Roman" w:hAnsi="Times New Roman"/>
          <w:b/>
          <w:bCs/>
          <w:sz w:val="20"/>
          <w:szCs w:val="20"/>
        </w:rPr>
      </w:pPr>
    </w:p>
    <w:p w14:paraId="1DA2902B" w14:textId="77777777" w:rsidR="005E5C11" w:rsidRPr="00F138E6" w:rsidRDefault="005E5C11" w:rsidP="005E5C11">
      <w:pPr>
        <w:jc w:val="center"/>
        <w:rPr>
          <w:b/>
          <w:bCs/>
        </w:rPr>
      </w:pPr>
      <w:r w:rsidRPr="00F138E6">
        <w:rPr>
          <w:b/>
          <w:bCs/>
        </w:rPr>
        <w:t xml:space="preserve">СВЕДЕНИЯ О РАЗМЕРЕ И ОБ ИСТОЧНИКАХ ДОХОДОВ, ИМУЩЕСТВЕ, ПРИНАДЛЕЖАЩЕМ КАНДИДАТУ </w:t>
      </w:r>
    </w:p>
    <w:p w14:paraId="00818463" w14:textId="77777777" w:rsidR="005E5C11" w:rsidRPr="00F138E6" w:rsidRDefault="005E5C11" w:rsidP="005E5C11">
      <w:pPr>
        <w:jc w:val="center"/>
        <w:rPr>
          <w:b/>
          <w:bCs/>
        </w:rPr>
      </w:pPr>
      <w:r w:rsidRPr="00F138E6">
        <w:rPr>
          <w:b/>
          <w:bCs/>
        </w:rPr>
        <w:t xml:space="preserve"> НА ПРАВЕ СОБСТВЕННОСТИ, О СЧЕТАХ (ВКЛАДАХ) В БАНКАХ, ЦЕННЫХ БУМАГАХ</w:t>
      </w:r>
    </w:p>
    <w:p w14:paraId="03C07760" w14:textId="77777777" w:rsidR="005E5C11" w:rsidRDefault="005E5C11" w:rsidP="005E5C11">
      <w:pPr>
        <w:rPr>
          <w:sz w:val="16"/>
          <w:szCs w:val="18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75"/>
        <w:gridCol w:w="12795"/>
        <w:gridCol w:w="117"/>
      </w:tblGrid>
      <w:tr w:rsidR="005E5C11" w:rsidRPr="00F138E6" w14:paraId="21034FAD" w14:textId="77777777" w:rsidTr="00F22FA8">
        <w:tc>
          <w:tcPr>
            <w:tcW w:w="1442" w:type="dxa"/>
            <w:vAlign w:val="bottom"/>
            <w:hideMark/>
          </w:tcPr>
          <w:p w14:paraId="09B05434" w14:textId="77777777" w:rsidR="005E5C11" w:rsidRPr="00F138E6" w:rsidRDefault="005E5C11" w:rsidP="00F22FA8">
            <w:pPr>
              <w:ind w:firstLine="340"/>
            </w:pPr>
            <w:r w:rsidRPr="00F138E6">
              <w:t>Я, кандидат</w:t>
            </w:r>
          </w:p>
        </w:tc>
        <w:tc>
          <w:tcPr>
            <w:tcW w:w="141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9B01F3" w14:textId="77777777" w:rsidR="005E5C11" w:rsidRPr="00F138E6" w:rsidRDefault="005E5C11" w:rsidP="00F22FA8">
            <w:pPr>
              <w:jc w:val="center"/>
            </w:pPr>
          </w:p>
        </w:tc>
        <w:tc>
          <w:tcPr>
            <w:tcW w:w="124" w:type="dxa"/>
            <w:vAlign w:val="bottom"/>
            <w:hideMark/>
          </w:tcPr>
          <w:p w14:paraId="71A6A48B" w14:textId="77777777" w:rsidR="005E5C11" w:rsidRPr="00F138E6" w:rsidRDefault="005E5C11" w:rsidP="00F22FA8">
            <w:pPr>
              <w:jc w:val="right"/>
            </w:pPr>
            <w:r w:rsidRPr="00F138E6">
              <w:t>,</w:t>
            </w:r>
          </w:p>
        </w:tc>
      </w:tr>
      <w:tr w:rsidR="005E5C11" w:rsidRPr="00F138E6" w14:paraId="089020CC" w14:textId="77777777" w:rsidTr="00F22FA8">
        <w:tc>
          <w:tcPr>
            <w:tcW w:w="1442" w:type="dxa"/>
          </w:tcPr>
          <w:p w14:paraId="171457F9" w14:textId="77777777" w:rsidR="005E5C11" w:rsidRPr="00F138E6" w:rsidRDefault="005E5C11" w:rsidP="00F22FA8"/>
        </w:tc>
        <w:tc>
          <w:tcPr>
            <w:tcW w:w="1413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27FA0CF" w14:textId="77777777" w:rsidR="005E5C11" w:rsidRPr="00F138E6" w:rsidRDefault="005E5C11" w:rsidP="00F22FA8">
            <w:pPr>
              <w:jc w:val="center"/>
              <w:rPr>
                <w:sz w:val="16"/>
                <w:szCs w:val="16"/>
              </w:rPr>
            </w:pPr>
            <w:r w:rsidRPr="00F138E6">
              <w:rPr>
                <w:sz w:val="16"/>
                <w:szCs w:val="16"/>
              </w:rPr>
              <w:t>(фамилия, имя, отчество)</w:t>
            </w:r>
            <w:r w:rsidRPr="00F138E6">
              <w:rPr>
                <w:sz w:val="16"/>
                <w:szCs w:val="16"/>
                <w:vertAlign w:val="superscript"/>
              </w:rPr>
              <w:t>1</w:t>
            </w:r>
            <w:r>
              <w:rPr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24" w:type="dxa"/>
          </w:tcPr>
          <w:p w14:paraId="7548E543" w14:textId="77777777" w:rsidR="005E5C11" w:rsidRPr="00F138E6" w:rsidRDefault="005E5C11" w:rsidP="00F22FA8"/>
        </w:tc>
      </w:tr>
    </w:tbl>
    <w:p w14:paraId="1C46FA6B" w14:textId="77777777" w:rsidR="005E5C11" w:rsidRPr="00F138E6" w:rsidRDefault="005E5C11" w:rsidP="005E5C11">
      <w:pPr>
        <w:spacing w:after="120"/>
        <w:jc w:val="both"/>
      </w:pPr>
      <w:r w:rsidRPr="00F138E6">
        <w:t>сообщаю сведения о размере и об источниках своих доходов, имуществе, принадлежащем мне  на праве собственности (в том числе совместной), о счетах (вкладах) в банках, ценных бумагах:</w:t>
      </w:r>
    </w:p>
    <w:tbl>
      <w:tblPr>
        <w:tblW w:w="15854" w:type="dxa"/>
        <w:tblInd w:w="-1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2"/>
        <w:gridCol w:w="1056"/>
        <w:gridCol w:w="1134"/>
        <w:gridCol w:w="1134"/>
        <w:gridCol w:w="1134"/>
        <w:gridCol w:w="1133"/>
        <w:gridCol w:w="1134"/>
        <w:gridCol w:w="1134"/>
        <w:gridCol w:w="1134"/>
        <w:gridCol w:w="811"/>
        <w:gridCol w:w="1275"/>
        <w:gridCol w:w="1134"/>
        <w:gridCol w:w="1418"/>
        <w:gridCol w:w="1111"/>
      </w:tblGrid>
      <w:tr w:rsidR="005E5C11" w14:paraId="00BFFED6" w14:textId="77777777" w:rsidTr="00F22FA8"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19936" w14:textId="77777777" w:rsidR="005E5C11" w:rsidRDefault="005E5C11" w:rsidP="00F22FA8">
            <w:pPr>
              <w:ind w:left="57" w:right="57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Фамилия,</w:t>
            </w:r>
            <w:r>
              <w:rPr>
                <w:sz w:val="15"/>
                <w:szCs w:val="15"/>
              </w:rPr>
              <w:br/>
              <w:t>имя, отчество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F8B40" w14:textId="77777777" w:rsidR="005E5C11" w:rsidRDefault="005E5C11" w:rsidP="00F22FA8">
            <w:pPr>
              <w:ind w:left="57" w:right="57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Серия и номер паспорта или документа, заменяющего паспорт гражданина, ИНН</w:t>
            </w:r>
            <w:r>
              <w:rPr>
                <w:sz w:val="15"/>
                <w:szCs w:val="15"/>
                <w:vertAlign w:val="superscript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DFFE7" w14:textId="77777777" w:rsidR="005E5C11" w:rsidRDefault="005E5C11" w:rsidP="00F22FA8">
            <w:pPr>
              <w:ind w:left="57" w:right="57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Доходы за</w:t>
            </w:r>
          </w:p>
          <w:p w14:paraId="7CFEF8BC" w14:textId="77777777" w:rsidR="005E5C11" w:rsidRDefault="005E5C11" w:rsidP="00F22FA8">
            <w:pPr>
              <w:ind w:left="57" w:right="57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_____ год</w:t>
            </w:r>
            <w:r>
              <w:rPr>
                <w:sz w:val="15"/>
                <w:szCs w:val="15"/>
                <w:vertAlign w:val="superscript"/>
              </w:rPr>
              <w:t>2</w:t>
            </w:r>
          </w:p>
        </w:tc>
        <w:tc>
          <w:tcPr>
            <w:tcW w:w="125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950DC" w14:textId="77777777" w:rsidR="005E5C11" w:rsidRPr="00F138E6" w:rsidRDefault="005E5C11" w:rsidP="00F22FA8">
            <w:pPr>
              <w:ind w:left="57" w:right="57"/>
              <w:jc w:val="center"/>
            </w:pPr>
            <w:r w:rsidRPr="00F138E6">
              <w:t>Имущество по состоянию на «__» _____________ 20__ года</w:t>
            </w:r>
            <w:r>
              <w:rPr>
                <w:vertAlign w:val="superscript"/>
              </w:rPr>
              <w:t>3</w:t>
            </w:r>
          </w:p>
        </w:tc>
      </w:tr>
      <w:tr w:rsidR="005E5C11" w14:paraId="22D6B5E1" w14:textId="77777777" w:rsidTr="00F22FA8"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01555" w14:textId="77777777" w:rsidR="005E5C11" w:rsidRDefault="005E5C11" w:rsidP="00F22FA8">
            <w:pPr>
              <w:rPr>
                <w:sz w:val="15"/>
                <w:szCs w:val="15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F438E" w14:textId="77777777" w:rsidR="005E5C11" w:rsidRDefault="005E5C11" w:rsidP="00F22FA8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F968B" w14:textId="77777777" w:rsidR="005E5C11" w:rsidRDefault="005E5C11" w:rsidP="00F22FA8">
            <w:pPr>
              <w:rPr>
                <w:sz w:val="15"/>
                <w:szCs w:val="15"/>
              </w:rPr>
            </w:pPr>
          </w:p>
        </w:tc>
        <w:tc>
          <w:tcPr>
            <w:tcW w:w="680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F4B5B" w14:textId="77777777" w:rsidR="005E5C11" w:rsidRDefault="005E5C11" w:rsidP="00F22FA8">
            <w:pPr>
              <w:ind w:left="57" w:right="57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Недвижимое имущество</w:t>
            </w:r>
          </w:p>
        </w:tc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ABB74" w14:textId="77777777" w:rsidR="005E5C11" w:rsidRDefault="005E5C11" w:rsidP="00F22FA8">
            <w:pPr>
              <w:ind w:left="57" w:right="57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Транспортные средства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5F901" w14:textId="77777777" w:rsidR="005E5C11" w:rsidRDefault="005E5C11" w:rsidP="00F22FA8">
            <w:pPr>
              <w:ind w:left="57" w:right="57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Денежные средства и драгоценные металлы</w:t>
            </w:r>
            <w:r>
              <w:rPr>
                <w:sz w:val="15"/>
                <w:szCs w:val="15"/>
                <w:vertAlign w:val="superscript"/>
              </w:rPr>
              <w:t>6</w:t>
            </w:r>
            <w:r>
              <w:rPr>
                <w:sz w:val="15"/>
                <w:szCs w:val="15"/>
              </w:rPr>
              <w:t>, находящиеся на счетах (во вкладах) в банках</w:t>
            </w:r>
          </w:p>
        </w:tc>
        <w:tc>
          <w:tcPr>
            <w:tcW w:w="3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E671D" w14:textId="77777777" w:rsidR="005E5C11" w:rsidRDefault="005E5C11" w:rsidP="00F22FA8">
            <w:pPr>
              <w:ind w:left="57" w:right="57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Иное имущество</w:t>
            </w:r>
          </w:p>
        </w:tc>
      </w:tr>
      <w:tr w:rsidR="005E5C11" w14:paraId="173F3BE2" w14:textId="77777777" w:rsidTr="00F22FA8"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C3342" w14:textId="77777777" w:rsidR="005E5C11" w:rsidRDefault="005E5C11" w:rsidP="00F22FA8">
            <w:pPr>
              <w:rPr>
                <w:sz w:val="15"/>
                <w:szCs w:val="15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73F7F" w14:textId="77777777" w:rsidR="005E5C11" w:rsidRDefault="005E5C11" w:rsidP="00F22FA8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BC0C8" w14:textId="77777777" w:rsidR="005E5C11" w:rsidRDefault="005E5C11" w:rsidP="00F22FA8">
            <w:pPr>
              <w:rPr>
                <w:sz w:val="15"/>
                <w:szCs w:val="15"/>
              </w:rPr>
            </w:pPr>
          </w:p>
        </w:tc>
        <w:tc>
          <w:tcPr>
            <w:tcW w:w="680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F83BC" w14:textId="77777777" w:rsidR="005E5C11" w:rsidRDefault="005E5C11" w:rsidP="00F22FA8">
            <w:pPr>
              <w:rPr>
                <w:sz w:val="15"/>
                <w:szCs w:val="15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D9D4A" w14:textId="77777777" w:rsidR="005E5C11" w:rsidRDefault="005E5C11" w:rsidP="00F22FA8">
            <w:pPr>
              <w:rPr>
                <w:sz w:val="15"/>
                <w:szCs w:val="15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7D920" w14:textId="77777777" w:rsidR="005E5C11" w:rsidRDefault="005E5C11" w:rsidP="00F22FA8">
            <w:pPr>
              <w:rPr>
                <w:sz w:val="15"/>
                <w:szCs w:val="15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19822" w14:textId="77777777" w:rsidR="005E5C11" w:rsidRDefault="005E5C11" w:rsidP="00F22FA8">
            <w:pPr>
              <w:ind w:left="57" w:right="57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Ценные бумаги</w:t>
            </w: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645C3" w14:textId="77777777" w:rsidR="005E5C11" w:rsidRDefault="005E5C11" w:rsidP="00F22FA8">
            <w:pPr>
              <w:ind w:left="57" w:right="57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Иное участие в коммерческих организациях</w:t>
            </w:r>
            <w:r>
              <w:rPr>
                <w:sz w:val="15"/>
                <w:szCs w:val="15"/>
                <w:vertAlign w:val="superscript"/>
              </w:rPr>
              <w:t>10</w:t>
            </w:r>
          </w:p>
        </w:tc>
      </w:tr>
      <w:tr w:rsidR="005E5C11" w14:paraId="62213BB4" w14:textId="77777777" w:rsidTr="00F22FA8">
        <w:trPr>
          <w:trHeight w:val="637"/>
        </w:trPr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9121C" w14:textId="77777777" w:rsidR="005E5C11" w:rsidRDefault="005E5C11" w:rsidP="00F22FA8">
            <w:pPr>
              <w:rPr>
                <w:sz w:val="15"/>
                <w:szCs w:val="15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8A12D" w14:textId="77777777" w:rsidR="005E5C11" w:rsidRDefault="005E5C11" w:rsidP="00F22FA8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C0F7E" w14:textId="77777777" w:rsidR="005E5C11" w:rsidRDefault="005E5C11" w:rsidP="00F22FA8">
            <w:pPr>
              <w:rPr>
                <w:sz w:val="15"/>
                <w:szCs w:val="15"/>
              </w:rPr>
            </w:pPr>
          </w:p>
        </w:tc>
        <w:tc>
          <w:tcPr>
            <w:tcW w:w="680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B2DEF" w14:textId="77777777" w:rsidR="005E5C11" w:rsidRDefault="005E5C11" w:rsidP="00F22FA8">
            <w:pPr>
              <w:rPr>
                <w:sz w:val="15"/>
                <w:szCs w:val="15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E2FE0" w14:textId="77777777" w:rsidR="005E5C11" w:rsidRDefault="005E5C11" w:rsidP="00F22FA8">
            <w:pPr>
              <w:rPr>
                <w:sz w:val="15"/>
                <w:szCs w:val="15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F5634" w14:textId="77777777" w:rsidR="005E5C11" w:rsidRDefault="005E5C11" w:rsidP="00F22FA8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ADAB7" w14:textId="77777777" w:rsidR="005E5C11" w:rsidRPr="000E7A1D" w:rsidRDefault="005E5C11" w:rsidP="00F22FA8">
            <w:pPr>
              <w:ind w:left="57" w:right="57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Акции</w:t>
            </w:r>
            <w:r>
              <w:rPr>
                <w:sz w:val="15"/>
                <w:szCs w:val="15"/>
                <w:vertAlign w:val="superscript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55F71" w14:textId="77777777" w:rsidR="005E5C11" w:rsidRPr="000E7A1D" w:rsidRDefault="005E5C11" w:rsidP="00F22FA8">
            <w:pPr>
              <w:ind w:left="57" w:right="57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Иные ценные бумаги</w:t>
            </w:r>
            <w:r>
              <w:rPr>
                <w:sz w:val="15"/>
                <w:szCs w:val="15"/>
                <w:vertAlign w:val="superscript"/>
              </w:rPr>
              <w:t>9</w:t>
            </w: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B5E65" w14:textId="77777777" w:rsidR="005E5C11" w:rsidRDefault="005E5C11" w:rsidP="00F22FA8">
            <w:pPr>
              <w:rPr>
                <w:sz w:val="15"/>
                <w:szCs w:val="15"/>
              </w:rPr>
            </w:pPr>
          </w:p>
        </w:tc>
      </w:tr>
      <w:tr w:rsidR="005E5C11" w14:paraId="3B269C68" w14:textId="77777777" w:rsidTr="00F22FA8"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C61A0" w14:textId="77777777" w:rsidR="005E5C11" w:rsidRDefault="005E5C11" w:rsidP="00F22FA8">
            <w:pPr>
              <w:rPr>
                <w:sz w:val="15"/>
                <w:szCs w:val="15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A0CEC" w14:textId="77777777" w:rsidR="005E5C11" w:rsidRDefault="005E5C11" w:rsidP="00F22FA8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E6C63" w14:textId="77777777" w:rsidR="005E5C11" w:rsidRDefault="005E5C11" w:rsidP="00F22FA8">
            <w:pPr>
              <w:ind w:left="57" w:right="57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Источник выплаты дохода, сумма (руб.</w:t>
            </w:r>
            <w:r>
              <w:rPr>
                <w:sz w:val="15"/>
                <w:szCs w:val="15"/>
                <w:vertAlign w:val="superscript"/>
              </w:rPr>
              <w:t>4</w:t>
            </w:r>
            <w:r>
              <w:rPr>
                <w:sz w:val="15"/>
                <w:szCs w:val="15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0E3B7" w14:textId="77777777" w:rsidR="005E5C11" w:rsidRDefault="005E5C11" w:rsidP="00F22FA8">
            <w:pPr>
              <w:ind w:left="57" w:right="57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Земельные участки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CABDD" w14:textId="77777777" w:rsidR="005E5C11" w:rsidRDefault="005E5C11" w:rsidP="00F22FA8">
            <w:pPr>
              <w:ind w:left="57" w:right="57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Жилые дома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A0299" w14:textId="77777777" w:rsidR="005E5C11" w:rsidRDefault="005E5C11" w:rsidP="00F22FA8">
            <w:pPr>
              <w:ind w:left="57" w:right="57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Квартиры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25BBB" w14:textId="77777777" w:rsidR="005E5C11" w:rsidRDefault="005E5C11" w:rsidP="00F22FA8">
            <w:pPr>
              <w:ind w:left="57" w:right="57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Дачи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5FEF6" w14:textId="77777777" w:rsidR="005E5C11" w:rsidRDefault="005E5C11" w:rsidP="00F22FA8">
            <w:pPr>
              <w:ind w:left="57" w:right="57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Гаражи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2D7AA" w14:textId="77777777" w:rsidR="005E5C11" w:rsidRDefault="005E5C11" w:rsidP="00F22FA8">
            <w:pPr>
              <w:ind w:left="57" w:right="57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Иное недвижимое имущество</w:t>
            </w:r>
          </w:p>
        </w:tc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88CB9" w14:textId="77777777" w:rsidR="005E5C11" w:rsidRDefault="005E5C11" w:rsidP="00F22FA8">
            <w:pPr>
              <w:ind w:left="57" w:right="57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Вид</w:t>
            </w:r>
            <w:r>
              <w:rPr>
                <w:sz w:val="15"/>
                <w:szCs w:val="15"/>
                <w:vertAlign w:val="superscript"/>
              </w:rPr>
              <w:t>5</w:t>
            </w:r>
            <w:r>
              <w:rPr>
                <w:sz w:val="15"/>
                <w:szCs w:val="15"/>
              </w:rPr>
              <w:t>, марка, модель, год выпуска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B4156" w14:textId="77777777" w:rsidR="005E5C11" w:rsidRDefault="005E5C11" w:rsidP="00F22FA8">
            <w:pPr>
              <w:ind w:left="57" w:right="57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Наименование и адрес банка, номер счета, остаток на счете (руб.</w:t>
            </w:r>
            <w:r>
              <w:rPr>
                <w:sz w:val="15"/>
                <w:szCs w:val="15"/>
                <w:vertAlign w:val="superscript"/>
              </w:rPr>
              <w:t>7</w:t>
            </w:r>
            <w:r>
              <w:rPr>
                <w:sz w:val="15"/>
                <w:szCs w:val="15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67FEC" w14:textId="77777777" w:rsidR="005E5C11" w:rsidRDefault="005E5C11" w:rsidP="00F22FA8">
            <w:pPr>
              <w:ind w:left="57" w:right="57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Наименование организации, ИНН, адрес, количество акций, номинальная стоимость одной акции 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647FF" w14:textId="77777777" w:rsidR="005E5C11" w:rsidRDefault="005E5C11" w:rsidP="00F22FA8">
            <w:pPr>
              <w:ind w:left="57" w:right="57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Вид ценной бумаги, лицо, выпустившее ценную бумагу, ИНН, адрес, количество ценных бумаг, общая стоимость (руб.)</w:t>
            </w: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4AB25" w14:textId="77777777" w:rsidR="005E5C11" w:rsidRDefault="005E5C11" w:rsidP="00F22FA8">
            <w:pPr>
              <w:ind w:left="57" w:right="57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Наименование организации, ИНН, адрес, доля участия</w:t>
            </w:r>
          </w:p>
        </w:tc>
      </w:tr>
      <w:tr w:rsidR="005E5C11" w14:paraId="3A86B468" w14:textId="77777777" w:rsidTr="00F22FA8"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B262F" w14:textId="77777777" w:rsidR="005E5C11" w:rsidRDefault="005E5C11" w:rsidP="00F22FA8">
            <w:pPr>
              <w:rPr>
                <w:sz w:val="15"/>
                <w:szCs w:val="15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4C234" w14:textId="77777777" w:rsidR="005E5C11" w:rsidRDefault="005E5C11" w:rsidP="00F22FA8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F24D" w14:textId="77777777" w:rsidR="005E5C11" w:rsidRDefault="005E5C11" w:rsidP="00F22FA8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E2A4C" w14:textId="77777777" w:rsidR="005E5C11" w:rsidRDefault="005E5C11" w:rsidP="00F22FA8">
            <w:pPr>
              <w:ind w:left="57" w:right="57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Место нахождения (адрес), общая площадь (кв. 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97389" w14:textId="77777777" w:rsidR="005E5C11" w:rsidRDefault="005E5C11" w:rsidP="00F22FA8">
            <w:pPr>
              <w:ind w:left="57" w:right="57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Место нахождения (адрес), общая площадь (кв. м)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22504" w14:textId="77777777" w:rsidR="005E5C11" w:rsidRDefault="005E5C11" w:rsidP="00F22FA8">
            <w:pPr>
              <w:ind w:left="57" w:right="57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Место нахождения (адрес), общая площадь (кв. 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2C08E" w14:textId="77777777" w:rsidR="005E5C11" w:rsidRDefault="005E5C11" w:rsidP="00F22FA8">
            <w:pPr>
              <w:ind w:left="57" w:right="57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Место нахождения (адрес), общая площадь (кв. 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1C09A" w14:textId="77777777" w:rsidR="005E5C11" w:rsidRDefault="005E5C11" w:rsidP="00F22FA8">
            <w:pPr>
              <w:ind w:left="57" w:right="57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Место нахождения (адрес), общая площадь (кв. 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6DCE9" w14:textId="77777777" w:rsidR="005E5C11" w:rsidRDefault="005E5C11" w:rsidP="00F22FA8">
            <w:pPr>
              <w:ind w:left="57" w:right="57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Наименование, место нахождения (адрес), общая площадь (кв. м)</w:t>
            </w: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5D85A" w14:textId="77777777" w:rsidR="005E5C11" w:rsidRDefault="005E5C11" w:rsidP="00F22FA8">
            <w:pPr>
              <w:rPr>
                <w:sz w:val="15"/>
                <w:szCs w:val="15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991FD" w14:textId="77777777" w:rsidR="005E5C11" w:rsidRDefault="005E5C11" w:rsidP="00F22FA8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297F1" w14:textId="77777777" w:rsidR="005E5C11" w:rsidRDefault="005E5C11" w:rsidP="00F22FA8">
            <w:pPr>
              <w:rPr>
                <w:sz w:val="15"/>
                <w:szCs w:val="15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BB22B" w14:textId="77777777" w:rsidR="005E5C11" w:rsidRDefault="005E5C11" w:rsidP="00F22FA8">
            <w:pPr>
              <w:rPr>
                <w:sz w:val="15"/>
                <w:szCs w:val="15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F0F9D" w14:textId="77777777" w:rsidR="005E5C11" w:rsidRDefault="005E5C11" w:rsidP="00F22FA8">
            <w:pPr>
              <w:rPr>
                <w:sz w:val="15"/>
                <w:szCs w:val="15"/>
              </w:rPr>
            </w:pPr>
          </w:p>
        </w:tc>
      </w:tr>
      <w:tr w:rsidR="005E5C11" w14:paraId="612A180D" w14:textId="77777777" w:rsidTr="00F22FA8"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3C05D" w14:textId="77777777" w:rsidR="005E5C11" w:rsidRDefault="005E5C11" w:rsidP="00F22FA8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78DAB" w14:textId="77777777" w:rsidR="005E5C11" w:rsidRDefault="005E5C11" w:rsidP="00F22FA8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2C9D1" w14:textId="77777777" w:rsidR="005E5C11" w:rsidRDefault="005E5C11" w:rsidP="00F22FA8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51199" w14:textId="77777777" w:rsidR="005E5C11" w:rsidRDefault="005E5C11" w:rsidP="00F22FA8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0D6AD" w14:textId="77777777" w:rsidR="005E5C11" w:rsidRDefault="005E5C11" w:rsidP="00F22FA8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87840" w14:textId="77777777" w:rsidR="005E5C11" w:rsidRDefault="005E5C11" w:rsidP="00F22FA8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9FB13" w14:textId="77777777" w:rsidR="005E5C11" w:rsidRDefault="005E5C11" w:rsidP="00F22FA8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20136" w14:textId="77777777" w:rsidR="005E5C11" w:rsidRDefault="005E5C11" w:rsidP="00F22FA8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55174" w14:textId="77777777" w:rsidR="005E5C11" w:rsidRDefault="005E5C11" w:rsidP="00F22FA8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2AB00" w14:textId="77777777" w:rsidR="005E5C11" w:rsidRDefault="005E5C11" w:rsidP="00F22FA8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7135D" w14:textId="77777777" w:rsidR="005E5C11" w:rsidRDefault="005E5C11" w:rsidP="00F22FA8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EB411" w14:textId="77777777" w:rsidR="005E5C11" w:rsidRDefault="005E5C11" w:rsidP="00F22FA8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EF5DA" w14:textId="77777777" w:rsidR="005E5C11" w:rsidRDefault="005E5C11" w:rsidP="00F22FA8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A6178" w14:textId="77777777" w:rsidR="005E5C11" w:rsidRDefault="005E5C11" w:rsidP="00F22FA8">
            <w:pPr>
              <w:ind w:left="57" w:right="57"/>
              <w:rPr>
                <w:sz w:val="18"/>
                <w:szCs w:val="18"/>
              </w:rPr>
            </w:pPr>
          </w:p>
        </w:tc>
      </w:tr>
    </w:tbl>
    <w:p w14:paraId="26E9944C" w14:textId="77777777" w:rsidR="005E5C11" w:rsidRPr="00600AE2" w:rsidRDefault="005E5C11" w:rsidP="005E5C11">
      <w:pPr>
        <w:rPr>
          <w:sz w:val="4"/>
          <w:szCs w:val="4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0"/>
        <w:gridCol w:w="3443"/>
      </w:tblGrid>
      <w:tr w:rsidR="005E5C11" w:rsidRPr="00F138E6" w14:paraId="234023E7" w14:textId="77777777" w:rsidTr="00F22FA8">
        <w:tc>
          <w:tcPr>
            <w:tcW w:w="5390" w:type="dxa"/>
            <w:vAlign w:val="bottom"/>
            <w:hideMark/>
          </w:tcPr>
          <w:p w14:paraId="69EAFED3" w14:textId="77777777" w:rsidR="005E5C11" w:rsidRDefault="005E5C11" w:rsidP="00F22FA8"/>
          <w:p w14:paraId="773ECEF9" w14:textId="77777777" w:rsidR="005E5C11" w:rsidRPr="00F138E6" w:rsidRDefault="005E5C11" w:rsidP="00F22FA8">
            <w:r w:rsidRPr="00F138E6">
              <w:t>Достоверность и полноту настоящих сведений подтверждаю: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F971CFE" w14:textId="77777777" w:rsidR="005E5C11" w:rsidRPr="00F138E6" w:rsidRDefault="005E5C11" w:rsidP="00F22FA8">
            <w:pPr>
              <w:jc w:val="center"/>
            </w:pPr>
          </w:p>
        </w:tc>
      </w:tr>
      <w:tr w:rsidR="005E5C11" w:rsidRPr="00F138E6" w14:paraId="0C74F78E" w14:textId="77777777" w:rsidTr="00F22FA8">
        <w:tc>
          <w:tcPr>
            <w:tcW w:w="5390" w:type="dxa"/>
          </w:tcPr>
          <w:p w14:paraId="6EAE1069" w14:textId="77777777" w:rsidR="005E5C11" w:rsidRPr="00F138E6" w:rsidRDefault="005E5C11" w:rsidP="00F22FA8"/>
        </w:tc>
        <w:tc>
          <w:tcPr>
            <w:tcW w:w="34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6B86E87" w14:textId="77777777" w:rsidR="005E5C11" w:rsidRPr="00F138E6" w:rsidRDefault="005E5C11" w:rsidP="00F22FA8">
            <w:pPr>
              <w:jc w:val="center"/>
            </w:pPr>
            <w:r w:rsidRPr="00F138E6">
              <w:t>(подпись кандидата)</w:t>
            </w:r>
          </w:p>
        </w:tc>
      </w:tr>
    </w:tbl>
    <w:p w14:paraId="7E49B323" w14:textId="77777777" w:rsidR="005E5C11" w:rsidRPr="00F138E6" w:rsidRDefault="005E5C11" w:rsidP="005E5C11"/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"/>
        <w:gridCol w:w="420"/>
        <w:gridCol w:w="182"/>
        <w:gridCol w:w="1876"/>
        <w:gridCol w:w="182"/>
        <w:gridCol w:w="672"/>
        <w:gridCol w:w="280"/>
      </w:tblGrid>
      <w:tr w:rsidR="005E5C11" w:rsidRPr="00F138E6" w14:paraId="54E7C56E" w14:textId="77777777" w:rsidTr="00F22FA8">
        <w:tc>
          <w:tcPr>
            <w:tcW w:w="112" w:type="dxa"/>
            <w:vAlign w:val="bottom"/>
            <w:hideMark/>
          </w:tcPr>
          <w:p w14:paraId="6C6A3A87" w14:textId="77777777" w:rsidR="005E5C11" w:rsidRPr="00F138E6" w:rsidRDefault="005E5C11" w:rsidP="00F22FA8">
            <w:pPr>
              <w:jc w:val="right"/>
            </w:pPr>
            <w:r w:rsidRPr="00F138E6">
              <w:t>«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542DC7" w14:textId="77777777" w:rsidR="005E5C11" w:rsidRPr="00F138E6" w:rsidRDefault="005E5C11" w:rsidP="00F22FA8">
            <w:pPr>
              <w:jc w:val="center"/>
            </w:pPr>
          </w:p>
        </w:tc>
        <w:tc>
          <w:tcPr>
            <w:tcW w:w="182" w:type="dxa"/>
            <w:vAlign w:val="bottom"/>
            <w:hideMark/>
          </w:tcPr>
          <w:p w14:paraId="326CF1F4" w14:textId="77777777" w:rsidR="005E5C11" w:rsidRPr="00F138E6" w:rsidRDefault="005E5C11" w:rsidP="00F22FA8">
            <w:r w:rsidRPr="00F138E6">
              <w:t>»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8ADC22" w14:textId="77777777" w:rsidR="005E5C11" w:rsidRPr="00F138E6" w:rsidRDefault="005E5C11" w:rsidP="00F22FA8">
            <w:pPr>
              <w:jc w:val="center"/>
            </w:pPr>
          </w:p>
        </w:tc>
        <w:tc>
          <w:tcPr>
            <w:tcW w:w="182" w:type="dxa"/>
            <w:vAlign w:val="bottom"/>
          </w:tcPr>
          <w:p w14:paraId="222BCA90" w14:textId="77777777" w:rsidR="005E5C11" w:rsidRPr="00F138E6" w:rsidRDefault="005E5C11" w:rsidP="00F22FA8">
            <w:pPr>
              <w:jc w:val="center"/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06B15C" w14:textId="77777777" w:rsidR="005E5C11" w:rsidRPr="00F138E6" w:rsidRDefault="005E5C11" w:rsidP="00F22FA8">
            <w:pPr>
              <w:jc w:val="center"/>
            </w:pPr>
          </w:p>
        </w:tc>
        <w:tc>
          <w:tcPr>
            <w:tcW w:w="280" w:type="dxa"/>
            <w:vAlign w:val="bottom"/>
            <w:hideMark/>
          </w:tcPr>
          <w:p w14:paraId="6CCECEFE" w14:textId="77777777" w:rsidR="005E5C11" w:rsidRPr="00F138E6" w:rsidRDefault="005E5C11" w:rsidP="00F22FA8">
            <w:r w:rsidRPr="00F138E6">
              <w:t xml:space="preserve"> г.</w:t>
            </w:r>
          </w:p>
        </w:tc>
      </w:tr>
    </w:tbl>
    <w:p w14:paraId="5A8E012C" w14:textId="77777777" w:rsidR="005E5C11" w:rsidRDefault="005E5C11" w:rsidP="005E5C11">
      <w:pPr>
        <w:rPr>
          <w:sz w:val="10"/>
          <w:szCs w:val="16"/>
        </w:rPr>
      </w:pPr>
    </w:p>
    <w:p w14:paraId="14CFEAA0" w14:textId="77777777" w:rsidR="005E5C11" w:rsidRPr="00F138E6" w:rsidRDefault="005E5C11" w:rsidP="005E5C11">
      <w:pPr>
        <w:jc w:val="both"/>
        <w:rPr>
          <w:sz w:val="18"/>
          <w:szCs w:val="18"/>
        </w:rPr>
      </w:pPr>
      <w:r>
        <w:rPr>
          <w:sz w:val="18"/>
          <w:szCs w:val="18"/>
          <w:vertAlign w:val="superscript"/>
        </w:rPr>
        <w:t>1</w:t>
      </w:r>
      <w:r w:rsidRPr="00F138E6">
        <w:rPr>
          <w:sz w:val="18"/>
          <w:szCs w:val="18"/>
        </w:rPr>
        <w:t xml:space="preserve"> Указывается при наличии.</w:t>
      </w:r>
    </w:p>
    <w:p w14:paraId="0768B659" w14:textId="77777777" w:rsidR="005E5C11" w:rsidRPr="00F138E6" w:rsidRDefault="005E5C11" w:rsidP="005E5C11">
      <w:pPr>
        <w:jc w:val="both"/>
        <w:rPr>
          <w:sz w:val="18"/>
          <w:szCs w:val="18"/>
        </w:rPr>
      </w:pPr>
      <w:r>
        <w:rPr>
          <w:sz w:val="18"/>
          <w:szCs w:val="18"/>
          <w:vertAlign w:val="superscript"/>
        </w:rPr>
        <w:t>2</w:t>
      </w:r>
      <w:r w:rsidRPr="00F138E6">
        <w:rPr>
          <w:sz w:val="18"/>
          <w:szCs w:val="18"/>
        </w:rPr>
        <w:t xml:space="preserve"> Указываются доходы (включая пенсии, пособия, иные выплаты) за год, предшествующий году назначения выборов, полученные от юридических лиц, являющихся налоговыми агентами в соответствии с федеральными законами, физических лиц, организаций, осуществляющих соответствующие выплаты.</w:t>
      </w:r>
    </w:p>
    <w:p w14:paraId="57282CFA" w14:textId="77777777" w:rsidR="005E5C11" w:rsidRPr="00F138E6" w:rsidRDefault="005E5C11" w:rsidP="005E5C11">
      <w:pPr>
        <w:jc w:val="both"/>
        <w:rPr>
          <w:sz w:val="18"/>
          <w:szCs w:val="18"/>
        </w:rPr>
      </w:pPr>
      <w:r>
        <w:rPr>
          <w:sz w:val="18"/>
          <w:szCs w:val="18"/>
          <w:vertAlign w:val="superscript"/>
        </w:rPr>
        <w:t>3</w:t>
      </w:r>
      <w:r w:rsidRPr="00F138E6">
        <w:rPr>
          <w:sz w:val="18"/>
          <w:szCs w:val="18"/>
        </w:rPr>
        <w:t xml:space="preserve"> Сведения указываются по состоянию на первое число месяца, в котором осуществлено официальное опубликование (публикация) решения о назначении выборов. В случае отсутствия в документе о государственной регистрации данных об общей площади иного недвижимого имущества сведения об общей площади такого имущества не указываются.</w:t>
      </w:r>
    </w:p>
    <w:p w14:paraId="3B5258F3" w14:textId="77777777" w:rsidR="005E5C11" w:rsidRPr="00F138E6" w:rsidRDefault="005E5C11" w:rsidP="005E5C11">
      <w:pPr>
        <w:jc w:val="both"/>
        <w:rPr>
          <w:sz w:val="18"/>
          <w:szCs w:val="18"/>
        </w:rPr>
      </w:pPr>
      <w:r>
        <w:rPr>
          <w:sz w:val="18"/>
          <w:szCs w:val="18"/>
          <w:vertAlign w:val="superscript"/>
        </w:rPr>
        <w:t>4</w:t>
      </w:r>
      <w:r w:rsidRPr="00F138E6">
        <w:rPr>
          <w:sz w:val="18"/>
          <w:szCs w:val="18"/>
        </w:rPr>
        <w:t xml:space="preserve"> Доход, полученный в иностранной валюте, указывается в рублях по курсу Центрального банка Российской Федерации на дату получения дохода.</w:t>
      </w:r>
    </w:p>
    <w:p w14:paraId="612B2BDB" w14:textId="77777777" w:rsidR="005E5C11" w:rsidRPr="00F138E6" w:rsidRDefault="005E5C11" w:rsidP="005E5C11">
      <w:pPr>
        <w:jc w:val="both"/>
        <w:rPr>
          <w:sz w:val="18"/>
          <w:szCs w:val="18"/>
        </w:rPr>
      </w:pPr>
      <w:r>
        <w:rPr>
          <w:sz w:val="18"/>
          <w:szCs w:val="18"/>
          <w:vertAlign w:val="superscript"/>
        </w:rPr>
        <w:t>5</w:t>
      </w:r>
      <w:r w:rsidRPr="00F138E6">
        <w:rPr>
          <w:sz w:val="18"/>
          <w:szCs w:val="18"/>
        </w:rPr>
        <w:t xml:space="preserve"> Указывается вид транспортного средства: легковой автотранспорт, грузовой автотранспорт, прицепы, водный, воздушный транспорт и другие виды транспорта.</w:t>
      </w:r>
    </w:p>
    <w:p w14:paraId="503E58A2" w14:textId="77777777" w:rsidR="005E5C11" w:rsidRPr="00F138E6" w:rsidRDefault="005E5C11" w:rsidP="005E5C11">
      <w:pPr>
        <w:jc w:val="both"/>
        <w:rPr>
          <w:sz w:val="18"/>
          <w:szCs w:val="18"/>
        </w:rPr>
      </w:pPr>
      <w:r>
        <w:rPr>
          <w:sz w:val="18"/>
          <w:szCs w:val="18"/>
          <w:vertAlign w:val="superscript"/>
        </w:rPr>
        <w:lastRenderedPageBreak/>
        <w:t>6</w:t>
      </w:r>
      <w:r w:rsidRPr="00F138E6">
        <w:rPr>
          <w:sz w:val="18"/>
          <w:szCs w:val="18"/>
        </w:rPr>
        <w:t xml:space="preserve"> Для драгоценных металлов баланс счета указывается в рублях исходя из учетных цен на аффинированные драгоценные металлы, установленных Центральным банком Российской Федерации на указанную дату.</w:t>
      </w:r>
    </w:p>
    <w:p w14:paraId="02DB2429" w14:textId="77777777" w:rsidR="005E5C11" w:rsidRPr="00F138E6" w:rsidRDefault="005E5C11" w:rsidP="005E5C11">
      <w:pPr>
        <w:jc w:val="both"/>
        <w:rPr>
          <w:sz w:val="18"/>
          <w:szCs w:val="18"/>
        </w:rPr>
      </w:pPr>
      <w:r>
        <w:rPr>
          <w:sz w:val="18"/>
          <w:szCs w:val="18"/>
          <w:vertAlign w:val="superscript"/>
        </w:rPr>
        <w:t>7</w:t>
      </w:r>
      <w:r w:rsidRPr="00F138E6">
        <w:rPr>
          <w:sz w:val="18"/>
          <w:szCs w:val="18"/>
        </w:rPr>
        <w:t xml:space="preserve"> Для счетов в иностранной валюте остаток указывается в рублях по курсу Центрального банка Российской Федерации на указанную дату.</w:t>
      </w:r>
    </w:p>
    <w:p w14:paraId="2C06DC30" w14:textId="77777777" w:rsidR="005E5C11" w:rsidRPr="00F138E6" w:rsidRDefault="005E5C11" w:rsidP="005E5C11">
      <w:pPr>
        <w:jc w:val="both"/>
        <w:rPr>
          <w:sz w:val="18"/>
          <w:szCs w:val="18"/>
        </w:rPr>
      </w:pPr>
      <w:r>
        <w:rPr>
          <w:sz w:val="18"/>
          <w:szCs w:val="18"/>
          <w:vertAlign w:val="superscript"/>
        </w:rPr>
        <w:t>8</w:t>
      </w:r>
      <w:r w:rsidRPr="00F138E6">
        <w:rPr>
          <w:sz w:val="18"/>
          <w:szCs w:val="18"/>
        </w:rPr>
        <w:t xml:space="preserve"> Указываются полное наименование организации, включая ее организационно-правовую форму, ИНН, место нахождения организации (почтовый адрес), количество акций с указанием номинальной стоимости одной акции.</w:t>
      </w:r>
    </w:p>
    <w:p w14:paraId="1E39E61F" w14:textId="77777777" w:rsidR="005E5C11" w:rsidRPr="00F138E6" w:rsidRDefault="005E5C11" w:rsidP="005E5C11">
      <w:pPr>
        <w:jc w:val="both"/>
        <w:rPr>
          <w:sz w:val="18"/>
          <w:szCs w:val="18"/>
        </w:rPr>
      </w:pPr>
      <w:r>
        <w:rPr>
          <w:sz w:val="18"/>
          <w:szCs w:val="18"/>
          <w:vertAlign w:val="superscript"/>
        </w:rPr>
        <w:t>9</w:t>
      </w:r>
      <w:r w:rsidRPr="00F138E6">
        <w:rPr>
          <w:sz w:val="18"/>
          <w:szCs w:val="18"/>
        </w:rPr>
        <w:t xml:space="preserve"> Указываются сведения обо всех ценных бумагах (облигациях, векселях, чеках, сертификатах и других), за исключением акций: вид ценной бумаги, полное наименование организации, выпустившей ценную бумагу, с указанием ее организационно-правовой формы (фамилия, имя, отчество, паспортные данные для физического лица), ИНН, почтовый адрес места нахождения (проживания), количество ценных бумаг и общая стоимость в рублях по каждому виду.</w:t>
      </w:r>
    </w:p>
    <w:p w14:paraId="2E3E0516" w14:textId="77777777" w:rsidR="005E5C11" w:rsidRPr="00F138E6" w:rsidRDefault="005E5C11" w:rsidP="005E5C11">
      <w:pPr>
        <w:jc w:val="both"/>
        <w:rPr>
          <w:sz w:val="18"/>
          <w:szCs w:val="18"/>
        </w:rPr>
      </w:pPr>
      <w:r w:rsidRPr="00F138E6">
        <w:rPr>
          <w:sz w:val="18"/>
          <w:szCs w:val="18"/>
          <w:vertAlign w:val="superscript"/>
        </w:rPr>
        <w:t>1</w:t>
      </w:r>
      <w:r>
        <w:rPr>
          <w:sz w:val="18"/>
          <w:szCs w:val="18"/>
          <w:vertAlign w:val="superscript"/>
        </w:rPr>
        <w:t>0</w:t>
      </w:r>
      <w:r w:rsidRPr="00F138E6">
        <w:rPr>
          <w:sz w:val="18"/>
          <w:szCs w:val="18"/>
        </w:rPr>
        <w:t xml:space="preserve"> Указываются полное наименование организации, включая ее организационно-правовую форму, ИНН, место нахождения организации (почтовый адрес), доля участия, выраженная в процентах или простой дроби от уставного (складочного) капитала.</w:t>
      </w:r>
    </w:p>
    <w:p w14:paraId="1C55DDF5" w14:textId="77777777" w:rsidR="005E5C11" w:rsidRPr="00F138E6" w:rsidRDefault="005E5C11" w:rsidP="005E5C11">
      <w:pPr>
        <w:jc w:val="both"/>
        <w:rPr>
          <w:sz w:val="18"/>
          <w:szCs w:val="18"/>
        </w:rPr>
      </w:pPr>
      <w:r w:rsidRPr="00F138E6">
        <w:rPr>
          <w:sz w:val="18"/>
          <w:szCs w:val="18"/>
          <w:vertAlign w:val="superscript"/>
        </w:rPr>
        <w:t>1</w:t>
      </w:r>
      <w:r>
        <w:rPr>
          <w:sz w:val="18"/>
          <w:szCs w:val="18"/>
          <w:vertAlign w:val="superscript"/>
        </w:rPr>
        <w:t>1</w:t>
      </w:r>
      <w:r w:rsidRPr="00F138E6">
        <w:rPr>
          <w:sz w:val="18"/>
          <w:szCs w:val="18"/>
        </w:rPr>
        <w:t xml:space="preserve"> Текст подстрочников, а также сноски в изготовленных сведениях могут не воспроизводиться.</w:t>
      </w:r>
    </w:p>
    <w:p w14:paraId="2530C5FD" w14:textId="45B624F4" w:rsidR="005E5C11" w:rsidRPr="007F0144" w:rsidRDefault="005E5C11" w:rsidP="005E5C11">
      <w:pPr>
        <w:pStyle w:val="2"/>
        <w:pageBreakBefore/>
        <w:ind w:left="9360"/>
        <w:jc w:val="center"/>
        <w:rPr>
          <w:b w:val="0"/>
          <w:bCs/>
        </w:rPr>
      </w:pPr>
      <w:r w:rsidRPr="007F0144">
        <w:rPr>
          <w:b w:val="0"/>
          <w:bCs/>
        </w:rPr>
        <w:lastRenderedPageBreak/>
        <w:t>Приложение № </w:t>
      </w:r>
      <w:r w:rsidR="006F5ADC">
        <w:rPr>
          <w:b w:val="0"/>
          <w:bCs/>
        </w:rPr>
        <w:t>4</w:t>
      </w:r>
    </w:p>
    <w:p w14:paraId="5B284769" w14:textId="77777777" w:rsidR="005E5C11" w:rsidRPr="007F0144" w:rsidRDefault="005E5C11" w:rsidP="005E5C11">
      <w:pPr>
        <w:pStyle w:val="a3"/>
        <w:suppressAutoHyphens/>
        <w:ind w:left="8789"/>
        <w:rPr>
          <w:rFonts w:ascii="Times New Roman" w:hAnsi="Times New Roman" w:cs="Times New Roman"/>
          <w:b w:val="0"/>
          <w:bCs/>
          <w:sz w:val="20"/>
        </w:rPr>
      </w:pPr>
      <w:r w:rsidRPr="007F0144">
        <w:rPr>
          <w:rFonts w:ascii="Times New Roman" w:hAnsi="Times New Roman" w:cs="Times New Roman"/>
          <w:b w:val="0"/>
          <w:bCs/>
          <w:sz w:val="20"/>
        </w:rPr>
        <w:t>(машиночитаемый вид, обязательная форма)</w:t>
      </w:r>
    </w:p>
    <w:p w14:paraId="33487271" w14:textId="77777777" w:rsidR="005E5C11" w:rsidRPr="007F0144" w:rsidRDefault="005E5C11" w:rsidP="005E5C11">
      <w:pPr>
        <w:pStyle w:val="a3"/>
        <w:suppressAutoHyphens/>
        <w:ind w:left="8789"/>
        <w:rPr>
          <w:rFonts w:ascii="Times New Roman" w:hAnsi="Times New Roman" w:cs="Times New Roman"/>
          <w:b w:val="0"/>
          <w:bCs/>
          <w:sz w:val="20"/>
        </w:rPr>
      </w:pPr>
      <w:r w:rsidRPr="007F0144">
        <w:rPr>
          <w:rFonts w:ascii="Times New Roman" w:hAnsi="Times New Roman" w:cs="Times New Roman"/>
          <w:b w:val="0"/>
          <w:bCs/>
          <w:sz w:val="20"/>
        </w:rPr>
        <w:t>УТВЕРЖДЕНА</w:t>
      </w:r>
    </w:p>
    <w:p w14:paraId="7D5B3715" w14:textId="29FD3DA3" w:rsidR="001762E1" w:rsidRPr="007F0144" w:rsidRDefault="005E5C11" w:rsidP="005E5C11">
      <w:pPr>
        <w:pStyle w:val="a3"/>
        <w:suppressAutoHyphens/>
        <w:ind w:left="9360"/>
        <w:rPr>
          <w:rFonts w:ascii="Times New Roman" w:hAnsi="Times New Roman" w:cs="Times New Roman"/>
          <w:b w:val="0"/>
          <w:bCs/>
          <w:sz w:val="20"/>
        </w:rPr>
      </w:pPr>
      <w:r w:rsidRPr="007F0144">
        <w:rPr>
          <w:rFonts w:ascii="Times New Roman" w:hAnsi="Times New Roman" w:cs="Times New Roman"/>
          <w:b w:val="0"/>
          <w:bCs/>
          <w:sz w:val="20"/>
        </w:rPr>
        <w:t xml:space="preserve">постановлением </w:t>
      </w:r>
      <w:r w:rsidR="00C404C0">
        <w:rPr>
          <w:rFonts w:ascii="Times New Roman" w:hAnsi="Times New Roman" w:cs="Times New Roman"/>
          <w:b w:val="0"/>
          <w:bCs/>
          <w:sz w:val="20"/>
        </w:rPr>
        <w:t xml:space="preserve">территориальной </w:t>
      </w:r>
      <w:r w:rsidRPr="007F0144">
        <w:rPr>
          <w:rFonts w:ascii="Times New Roman" w:hAnsi="Times New Roman" w:cs="Times New Roman"/>
          <w:b w:val="0"/>
          <w:bCs/>
          <w:sz w:val="20"/>
        </w:rPr>
        <w:t xml:space="preserve">избирательной </w:t>
      </w:r>
    </w:p>
    <w:p w14:paraId="2F5D1F42" w14:textId="489B90C6" w:rsidR="005E5C11" w:rsidRPr="007F0144" w:rsidRDefault="005E5C11" w:rsidP="005E5C11">
      <w:pPr>
        <w:pStyle w:val="a3"/>
        <w:suppressAutoHyphens/>
        <w:ind w:left="9360"/>
        <w:rPr>
          <w:rFonts w:ascii="Times New Roman" w:hAnsi="Times New Roman" w:cs="Times New Roman"/>
          <w:b w:val="0"/>
          <w:bCs/>
          <w:sz w:val="20"/>
        </w:rPr>
      </w:pPr>
      <w:r w:rsidRPr="007F0144">
        <w:rPr>
          <w:rFonts w:ascii="Times New Roman" w:hAnsi="Times New Roman" w:cs="Times New Roman"/>
          <w:b w:val="0"/>
          <w:bCs/>
          <w:sz w:val="20"/>
        </w:rPr>
        <w:t xml:space="preserve">комиссии </w:t>
      </w:r>
      <w:del w:id="413" w:author="deevab" w:date="2020-06-23T17:53:00Z">
        <w:r w:rsidR="00C404C0" w:rsidDel="0057415D">
          <w:rPr>
            <w:rFonts w:ascii="Times New Roman" w:hAnsi="Times New Roman" w:cs="Times New Roman"/>
            <w:b w:val="0"/>
            <w:bCs/>
            <w:sz w:val="20"/>
          </w:rPr>
          <w:delText xml:space="preserve">_________ района </w:delText>
        </w:r>
      </w:del>
      <w:ins w:id="414" w:author="deevab" w:date="2020-06-23T17:53:00Z">
        <w:r w:rsidR="0057415D">
          <w:rPr>
            <w:rFonts w:ascii="Times New Roman" w:hAnsi="Times New Roman" w:cs="Times New Roman"/>
            <w:b w:val="0"/>
            <w:bCs/>
            <w:sz w:val="20"/>
          </w:rPr>
          <w:t>Правобережного округа города Липецка</w:t>
        </w:r>
      </w:ins>
    </w:p>
    <w:p w14:paraId="2284FFEB" w14:textId="58CB30F9" w:rsidR="005E5C11" w:rsidRPr="00C404C0" w:rsidRDefault="001762E1" w:rsidP="005E5C11">
      <w:pPr>
        <w:pStyle w:val="a3"/>
        <w:suppressAutoHyphens/>
        <w:ind w:left="8494"/>
        <w:rPr>
          <w:rFonts w:ascii="Times New Roman" w:hAnsi="Times New Roman" w:cs="Times New Roman"/>
          <w:b w:val="0"/>
          <w:sz w:val="20"/>
          <w:szCs w:val="20"/>
        </w:rPr>
      </w:pPr>
      <w:r w:rsidRPr="00C404C0">
        <w:rPr>
          <w:rFonts w:ascii="Times New Roman" w:hAnsi="Times New Roman" w:cs="Times New Roman"/>
          <w:b w:val="0"/>
          <w:bCs/>
          <w:sz w:val="20"/>
          <w:szCs w:val="20"/>
        </w:rPr>
        <w:t xml:space="preserve">         </w:t>
      </w:r>
      <w:r w:rsidR="00C404C0" w:rsidRPr="00C404C0">
        <w:rPr>
          <w:rFonts w:ascii="Times New Roman" w:hAnsi="Times New Roman" w:cs="Times New Roman"/>
          <w:b w:val="0"/>
          <w:sz w:val="20"/>
          <w:szCs w:val="20"/>
        </w:rPr>
        <w:t>от «</w:t>
      </w:r>
      <w:ins w:id="415" w:author="deevab" w:date="2020-06-23T17:54:00Z">
        <w:r w:rsidR="0057415D">
          <w:rPr>
            <w:rFonts w:ascii="Times New Roman" w:hAnsi="Times New Roman" w:cs="Times New Roman"/>
            <w:b w:val="0"/>
            <w:sz w:val="20"/>
            <w:szCs w:val="20"/>
          </w:rPr>
          <w:t>25</w:t>
        </w:r>
      </w:ins>
      <w:del w:id="416" w:author="deevab" w:date="2020-06-23T17:54:00Z">
        <w:r w:rsidR="00C404C0" w:rsidRPr="00C404C0" w:rsidDel="0057415D">
          <w:rPr>
            <w:rFonts w:ascii="Times New Roman" w:hAnsi="Times New Roman" w:cs="Times New Roman"/>
            <w:b w:val="0"/>
            <w:sz w:val="20"/>
            <w:szCs w:val="20"/>
          </w:rPr>
          <w:delText>__</w:delText>
        </w:r>
      </w:del>
      <w:r w:rsidR="00C404C0" w:rsidRPr="00C404C0">
        <w:rPr>
          <w:rFonts w:ascii="Times New Roman" w:hAnsi="Times New Roman" w:cs="Times New Roman"/>
          <w:b w:val="0"/>
          <w:sz w:val="20"/>
          <w:szCs w:val="20"/>
        </w:rPr>
        <w:t>»</w:t>
      </w:r>
      <w:del w:id="417" w:author="deevab" w:date="2020-06-23T17:54:00Z">
        <w:r w:rsidR="00C404C0" w:rsidRPr="00C404C0" w:rsidDel="0057415D">
          <w:rPr>
            <w:rFonts w:ascii="Times New Roman" w:hAnsi="Times New Roman" w:cs="Times New Roman"/>
            <w:b w:val="0"/>
            <w:sz w:val="20"/>
            <w:szCs w:val="20"/>
          </w:rPr>
          <w:delText xml:space="preserve"> _______</w:delText>
        </w:r>
      </w:del>
      <w:ins w:id="418" w:author="deevab" w:date="2020-06-23T17:54:00Z">
        <w:r w:rsidR="0057415D">
          <w:rPr>
            <w:rFonts w:ascii="Times New Roman" w:hAnsi="Times New Roman" w:cs="Times New Roman"/>
            <w:b w:val="0"/>
            <w:sz w:val="20"/>
            <w:szCs w:val="20"/>
          </w:rPr>
          <w:t xml:space="preserve"> июня</w:t>
        </w:r>
      </w:ins>
      <w:r w:rsidR="00C404C0" w:rsidRPr="00C404C0">
        <w:rPr>
          <w:rFonts w:ascii="Times New Roman" w:hAnsi="Times New Roman" w:cs="Times New Roman"/>
          <w:b w:val="0"/>
          <w:sz w:val="20"/>
          <w:szCs w:val="20"/>
        </w:rPr>
        <w:t xml:space="preserve"> 2020 года № </w:t>
      </w:r>
      <w:ins w:id="419" w:author="deevab" w:date="2020-06-23T17:54:00Z">
        <w:r w:rsidR="0057415D">
          <w:rPr>
            <w:rFonts w:ascii="Times New Roman" w:hAnsi="Times New Roman" w:cs="Times New Roman"/>
            <w:b w:val="0"/>
            <w:sz w:val="20"/>
            <w:szCs w:val="20"/>
          </w:rPr>
          <w:t>11</w:t>
        </w:r>
      </w:ins>
      <w:ins w:id="420" w:author="deevab" w:date="2020-06-25T16:56:00Z">
        <w:r w:rsidR="00FB4E67">
          <w:rPr>
            <w:rFonts w:ascii="Times New Roman" w:hAnsi="Times New Roman" w:cs="Times New Roman"/>
            <w:b w:val="0"/>
            <w:sz w:val="20"/>
            <w:szCs w:val="20"/>
          </w:rPr>
          <w:t>1</w:t>
        </w:r>
      </w:ins>
      <w:ins w:id="421" w:author="deevab" w:date="2020-06-23T17:54:00Z">
        <w:r w:rsidR="00FB4E67">
          <w:rPr>
            <w:rFonts w:ascii="Times New Roman" w:hAnsi="Times New Roman" w:cs="Times New Roman"/>
            <w:b w:val="0"/>
            <w:sz w:val="20"/>
            <w:szCs w:val="20"/>
          </w:rPr>
          <w:t>/575</w:t>
        </w:r>
      </w:ins>
      <w:del w:id="422" w:author="deevab" w:date="2020-06-23T17:54:00Z">
        <w:r w:rsidR="00C404C0" w:rsidRPr="00C404C0" w:rsidDel="0057415D">
          <w:rPr>
            <w:rFonts w:ascii="Times New Roman" w:hAnsi="Times New Roman" w:cs="Times New Roman"/>
            <w:b w:val="0"/>
            <w:sz w:val="20"/>
            <w:szCs w:val="20"/>
          </w:rPr>
          <w:delText>________</w:delText>
        </w:r>
      </w:del>
    </w:p>
    <w:p w14:paraId="635AA526" w14:textId="77777777" w:rsidR="00C404C0" w:rsidRPr="00C404C0" w:rsidRDefault="00C404C0" w:rsidP="00C404C0">
      <w:pPr>
        <w:pStyle w:val="a4"/>
        <w:rPr>
          <w:rFonts w:ascii="Times New Roman" w:hAnsi="Times New Roman" w:cs="Times New Roman"/>
          <w:sz w:val="20"/>
          <w:szCs w:val="20"/>
          <w:lang w:eastAsia="en-US"/>
        </w:rPr>
      </w:pPr>
    </w:p>
    <w:p w14:paraId="277E8749" w14:textId="77777777" w:rsidR="005E5C11" w:rsidRPr="008A7A7C" w:rsidRDefault="005E5C11" w:rsidP="005E5C11">
      <w:pPr>
        <w:jc w:val="center"/>
        <w:rPr>
          <w:b/>
          <w:color w:val="000000"/>
        </w:rPr>
      </w:pPr>
      <w:bookmarkStart w:id="423" w:name="Par105"/>
      <w:bookmarkEnd w:id="423"/>
      <w:r w:rsidRPr="008A7A7C">
        <w:rPr>
          <w:b/>
          <w:color w:val="000000"/>
        </w:rPr>
        <w:t>СВЕДЕНИЯ О РАЗМЕРЕ И ОБ ИСТОЧНИКАХ ДОХОДОВ, ИМУЩЕСТВЕ, ПРИНАДЛЕЖАЩЕМ КАНДИДАТУ НА ПРАВЕ СОБСТВЕННОСТИ, О СЧЕТАХ (ВКЛАДАХ) В БАНКАХ, ЦЕННЫХ БУМАГАХ</w:t>
      </w:r>
    </w:p>
    <w:p w14:paraId="3C18C540" w14:textId="77777777" w:rsidR="005E5C11" w:rsidRPr="00566DDE" w:rsidRDefault="005E5C11" w:rsidP="005E5C11">
      <w:pPr>
        <w:jc w:val="center"/>
        <w:rPr>
          <w:color w:val="000000"/>
          <w:sz w:val="12"/>
          <w:szCs w:val="1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8"/>
        <w:gridCol w:w="12835"/>
      </w:tblGrid>
      <w:tr w:rsidR="005E5C11" w:rsidRPr="003A1DEA" w14:paraId="4F15EACD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3F7E7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№ п/п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0F9E" w14:textId="77777777" w:rsidR="005E5C11" w:rsidRPr="003A1DEA" w:rsidRDefault="005E5C11" w:rsidP="00F22FA8">
            <w:pPr>
              <w:spacing w:line="259" w:lineRule="auto"/>
              <w:jc w:val="center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Сведения, необходимые для ввода, для подготовки документа в машиночитаемом виде с использованием специализированного программного изделия</w:t>
            </w:r>
          </w:p>
        </w:tc>
      </w:tr>
      <w:tr w:rsidR="005E5C11" w:rsidRPr="003A1DEA" w14:paraId="01F93D07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DA27A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1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EDA4B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Фамилия</w:t>
            </w:r>
          </w:p>
        </w:tc>
      </w:tr>
      <w:tr w:rsidR="005E5C11" w:rsidRPr="003A1DEA" w14:paraId="53487F63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6D77C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2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594C2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Имя</w:t>
            </w:r>
          </w:p>
        </w:tc>
      </w:tr>
      <w:tr w:rsidR="005E5C11" w:rsidRPr="003A1DEA" w14:paraId="757260C6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BD98D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3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AEDE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Отчество</w:t>
            </w:r>
          </w:p>
        </w:tc>
      </w:tr>
      <w:tr w:rsidR="005E5C11" w:rsidRPr="003A1DEA" w14:paraId="0F5AAB0A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77BDF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4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023D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Вид документа (паспорт или документ, заменяющий паспорт гражданина)</w:t>
            </w:r>
          </w:p>
        </w:tc>
      </w:tr>
      <w:tr w:rsidR="005E5C11" w:rsidRPr="003A1DEA" w14:paraId="7020A085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0600C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5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175CB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Серия паспорта или документа, заменяющего паспорт гражданина</w:t>
            </w:r>
          </w:p>
        </w:tc>
      </w:tr>
      <w:tr w:rsidR="005E5C11" w:rsidRPr="003A1DEA" w14:paraId="4C2EE544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AFBDD" w14:textId="77777777" w:rsidR="005E5C11" w:rsidRPr="003A1DEA" w:rsidRDefault="005E5C11" w:rsidP="00F22FA8">
            <w:pPr>
              <w:spacing w:line="259" w:lineRule="auto"/>
              <w:rPr>
                <w:b/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6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1657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Номер паспорта или документа, заменяющего паспорт гражданина</w:t>
            </w:r>
          </w:p>
        </w:tc>
      </w:tr>
      <w:tr w:rsidR="005E5C11" w:rsidRPr="003A1DEA" w14:paraId="4462AD2B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E3D7E" w14:textId="77777777" w:rsidR="005E5C11" w:rsidRPr="003A1DEA" w:rsidRDefault="005E5C11" w:rsidP="00F22FA8">
            <w:pPr>
              <w:spacing w:line="259" w:lineRule="auto"/>
              <w:rPr>
                <w:b/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7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D1CF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ИНН</w:t>
            </w:r>
            <w:r w:rsidRPr="003A1DEA">
              <w:rPr>
                <w:color w:val="000000"/>
                <w:vertAlign w:val="superscript"/>
                <w:lang w:eastAsia="en-US"/>
              </w:rPr>
              <w:t xml:space="preserve"> </w:t>
            </w:r>
            <w:r w:rsidRPr="003A1DEA">
              <w:rPr>
                <w:color w:val="000000"/>
                <w:lang w:eastAsia="en-US"/>
              </w:rPr>
              <w:t>(указывается при наличии)</w:t>
            </w:r>
          </w:p>
        </w:tc>
      </w:tr>
      <w:tr w:rsidR="005E5C11" w:rsidRPr="003A1DEA" w14:paraId="30EFF442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A2297" w14:textId="77777777" w:rsidR="005E5C11" w:rsidRPr="003A1DEA" w:rsidRDefault="005E5C11" w:rsidP="00F22FA8">
            <w:pPr>
              <w:spacing w:line="259" w:lineRule="auto"/>
              <w:rPr>
                <w:i/>
                <w:color w:val="000000"/>
                <w:lang w:eastAsia="en-US"/>
              </w:rPr>
            </w:pPr>
            <w:r w:rsidRPr="003A1DEA">
              <w:rPr>
                <w:i/>
                <w:color w:val="000000"/>
                <w:lang w:eastAsia="en-US"/>
              </w:rPr>
              <w:t>(8)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DB7C5" w14:textId="77777777" w:rsidR="005E5C11" w:rsidRPr="003A1DEA" w:rsidRDefault="005E5C11" w:rsidP="00F22FA8">
            <w:pPr>
              <w:spacing w:line="259" w:lineRule="auto"/>
              <w:rPr>
                <w:i/>
                <w:color w:val="000000"/>
                <w:lang w:eastAsia="en-US"/>
              </w:rPr>
            </w:pPr>
            <w:r w:rsidRPr="003A1DEA">
              <w:rPr>
                <w:i/>
                <w:color w:val="000000"/>
                <w:lang w:eastAsia="en-US"/>
              </w:rPr>
              <w:t>Доходы:</w:t>
            </w:r>
          </w:p>
        </w:tc>
      </w:tr>
      <w:tr w:rsidR="005E5C11" w:rsidRPr="003A1DEA" w14:paraId="030DD597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A4CD7" w14:textId="77777777" w:rsidR="005E5C11" w:rsidRPr="003A1DEA" w:rsidRDefault="005E5C11" w:rsidP="00F22FA8">
            <w:pPr>
              <w:spacing w:line="259" w:lineRule="auto"/>
              <w:rPr>
                <w:b/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8.1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284CE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Источник выплаты дохода</w:t>
            </w:r>
          </w:p>
        </w:tc>
      </w:tr>
      <w:tr w:rsidR="005E5C11" w:rsidRPr="003A1DEA" w14:paraId="505505BF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7BF86" w14:textId="77777777" w:rsidR="005E5C11" w:rsidRPr="003A1DEA" w:rsidRDefault="005E5C11" w:rsidP="00F22FA8">
            <w:pPr>
              <w:spacing w:line="259" w:lineRule="auto"/>
              <w:rPr>
                <w:b/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8.2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B3DF7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Сумма (руб.)</w:t>
            </w:r>
          </w:p>
        </w:tc>
      </w:tr>
      <w:tr w:rsidR="005E5C11" w:rsidRPr="003A1DEA" w14:paraId="7306FA38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A4222" w14:textId="77777777" w:rsidR="005E5C11" w:rsidRPr="003A1DEA" w:rsidRDefault="005E5C11" w:rsidP="00F22FA8">
            <w:pPr>
              <w:spacing w:line="259" w:lineRule="auto"/>
              <w:rPr>
                <w:i/>
                <w:color w:val="000000"/>
                <w:lang w:eastAsia="en-US"/>
              </w:rPr>
            </w:pPr>
            <w:r w:rsidRPr="003A1DEA">
              <w:rPr>
                <w:i/>
                <w:color w:val="000000"/>
                <w:lang w:eastAsia="en-US"/>
              </w:rPr>
              <w:t>(9)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7F2B6" w14:textId="77777777" w:rsidR="005E5C11" w:rsidRPr="003A1DEA" w:rsidRDefault="005E5C11" w:rsidP="00F22FA8">
            <w:pPr>
              <w:spacing w:line="259" w:lineRule="auto"/>
              <w:rPr>
                <w:i/>
                <w:color w:val="000000"/>
                <w:lang w:eastAsia="en-US"/>
              </w:rPr>
            </w:pPr>
            <w:r w:rsidRPr="003A1DEA">
              <w:rPr>
                <w:i/>
                <w:color w:val="000000"/>
                <w:lang w:eastAsia="en-US"/>
              </w:rPr>
              <w:t>Имущество</w:t>
            </w:r>
          </w:p>
        </w:tc>
      </w:tr>
      <w:tr w:rsidR="005E5C11" w:rsidRPr="003A1DEA" w14:paraId="116D0AE2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A28D5" w14:textId="77777777" w:rsidR="005E5C11" w:rsidRPr="003A1DEA" w:rsidRDefault="005E5C11" w:rsidP="00F22FA8">
            <w:pPr>
              <w:spacing w:line="259" w:lineRule="auto"/>
              <w:rPr>
                <w:i/>
                <w:color w:val="000000"/>
                <w:lang w:eastAsia="en-US"/>
              </w:rPr>
            </w:pPr>
            <w:r w:rsidRPr="003A1DEA">
              <w:rPr>
                <w:i/>
                <w:color w:val="000000"/>
                <w:lang w:eastAsia="en-US"/>
              </w:rPr>
              <w:t>(9.1)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6233" w14:textId="77777777" w:rsidR="005E5C11" w:rsidRPr="003A1DEA" w:rsidRDefault="005E5C11" w:rsidP="00F22FA8">
            <w:pPr>
              <w:spacing w:line="259" w:lineRule="auto"/>
              <w:rPr>
                <w:i/>
                <w:color w:val="000000"/>
                <w:lang w:eastAsia="en-US"/>
              </w:rPr>
            </w:pPr>
            <w:r w:rsidRPr="003A1DEA">
              <w:rPr>
                <w:i/>
                <w:color w:val="000000"/>
                <w:lang w:eastAsia="en-US"/>
              </w:rPr>
              <w:t>Недвижимое имущество:</w:t>
            </w:r>
          </w:p>
        </w:tc>
      </w:tr>
      <w:tr w:rsidR="005E5C11" w:rsidRPr="003A1DEA" w14:paraId="1429C0F1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7371A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9.1.1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9A05D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Земельные участки:</w:t>
            </w:r>
          </w:p>
        </w:tc>
      </w:tr>
      <w:tr w:rsidR="005E5C11" w:rsidRPr="003A1DEA" w14:paraId="0985ADA0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B9706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9.1.1.1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D80DF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Место нахождения (адрес)</w:t>
            </w:r>
          </w:p>
        </w:tc>
      </w:tr>
      <w:tr w:rsidR="005E5C11" w:rsidRPr="003A1DEA" w14:paraId="00D94501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298F5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9.1.1.2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D3EF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Общая площадь (кв. м)</w:t>
            </w:r>
          </w:p>
        </w:tc>
      </w:tr>
      <w:tr w:rsidR="005E5C11" w:rsidRPr="003A1DEA" w14:paraId="3BF5BD28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8EE4A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9.1.2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A45D4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Жилые дома:</w:t>
            </w:r>
          </w:p>
        </w:tc>
      </w:tr>
      <w:tr w:rsidR="005E5C11" w:rsidRPr="003A1DEA" w14:paraId="696A93D0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66F50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9.1.2.1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2A5A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Место нахождения (адрес)</w:t>
            </w:r>
          </w:p>
        </w:tc>
      </w:tr>
      <w:tr w:rsidR="005E5C11" w:rsidRPr="003A1DEA" w14:paraId="01908181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57997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9.1.2.2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6655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Общая площадь (кв. м)</w:t>
            </w:r>
          </w:p>
        </w:tc>
      </w:tr>
      <w:tr w:rsidR="005E5C11" w:rsidRPr="003A1DEA" w14:paraId="343CFF65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4F54D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9.1.3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50BB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Квартиры:</w:t>
            </w:r>
          </w:p>
        </w:tc>
      </w:tr>
      <w:tr w:rsidR="005E5C11" w:rsidRPr="003A1DEA" w14:paraId="1766B7CD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EA59A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9.1.3.1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CB9A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Место нахождения (адрес)</w:t>
            </w:r>
          </w:p>
        </w:tc>
      </w:tr>
      <w:tr w:rsidR="005E5C11" w:rsidRPr="003A1DEA" w14:paraId="3CA8B155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5F9AE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9.1.3.2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8699F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Общая площадь (кв. м)</w:t>
            </w:r>
          </w:p>
        </w:tc>
      </w:tr>
      <w:tr w:rsidR="005E5C11" w:rsidRPr="003A1DEA" w14:paraId="7E948E93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E90A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9.1.4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3F255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Дачи:</w:t>
            </w:r>
          </w:p>
        </w:tc>
      </w:tr>
      <w:tr w:rsidR="005E5C11" w:rsidRPr="003A1DEA" w14:paraId="6D745493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AC98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9.1.4.1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FB31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Место нахождения (адрес)</w:t>
            </w:r>
          </w:p>
        </w:tc>
      </w:tr>
      <w:tr w:rsidR="005E5C11" w:rsidRPr="003A1DEA" w14:paraId="2923AE08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D7A13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9.1.4.2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0E952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Общая площадь (кв. м)</w:t>
            </w:r>
          </w:p>
        </w:tc>
      </w:tr>
      <w:tr w:rsidR="005E5C11" w:rsidRPr="003A1DEA" w14:paraId="6E7DB6C3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82812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9.1.5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61918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Гаражи:</w:t>
            </w:r>
          </w:p>
        </w:tc>
      </w:tr>
      <w:tr w:rsidR="005E5C11" w:rsidRPr="003A1DEA" w14:paraId="0B7C42E7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93938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9.1.5.1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50638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Место нахождения (адрес)</w:t>
            </w:r>
          </w:p>
        </w:tc>
      </w:tr>
      <w:tr w:rsidR="005E5C11" w:rsidRPr="003A1DEA" w14:paraId="099C70CC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F4001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lastRenderedPageBreak/>
              <w:t>9.1.5.2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74704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Общая площадь (кв. м)</w:t>
            </w:r>
          </w:p>
        </w:tc>
      </w:tr>
      <w:tr w:rsidR="005E5C11" w:rsidRPr="003A1DEA" w14:paraId="0FE79DA0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FFDD4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9.1.6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97EF1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Иное недвижимое имущество:</w:t>
            </w:r>
          </w:p>
        </w:tc>
      </w:tr>
      <w:tr w:rsidR="005E5C11" w:rsidRPr="003A1DEA" w14:paraId="0823B0E2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6ADD6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9.1.6.1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C9C1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Наименование</w:t>
            </w:r>
          </w:p>
        </w:tc>
      </w:tr>
      <w:tr w:rsidR="005E5C11" w:rsidRPr="003A1DEA" w14:paraId="30CDCBCE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57151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9.1.6.2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1880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Место нахождения (адрес)</w:t>
            </w:r>
          </w:p>
        </w:tc>
      </w:tr>
      <w:tr w:rsidR="005E5C11" w:rsidRPr="003A1DEA" w14:paraId="1CC6E453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0677D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9.1.6.3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1575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Общая площадь (кв. м)</w:t>
            </w:r>
          </w:p>
        </w:tc>
      </w:tr>
      <w:tr w:rsidR="005E5C11" w:rsidRPr="003A1DEA" w14:paraId="6CCB585F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20E2F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9.2.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6E63C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Транспортные средства:</w:t>
            </w:r>
          </w:p>
        </w:tc>
      </w:tr>
      <w:tr w:rsidR="005E5C11" w:rsidRPr="003A1DEA" w14:paraId="7F25FBC3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A26C7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9.2.1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7A48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Вид</w:t>
            </w:r>
          </w:p>
        </w:tc>
      </w:tr>
      <w:tr w:rsidR="005E5C11" w:rsidRPr="003A1DEA" w14:paraId="2D3E4124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85F59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9.2.2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CEBE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Марка</w:t>
            </w:r>
          </w:p>
        </w:tc>
      </w:tr>
      <w:tr w:rsidR="005E5C11" w:rsidRPr="003A1DEA" w14:paraId="7F0D319C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5CE0E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9.2.3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ECFF8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Модель</w:t>
            </w:r>
          </w:p>
        </w:tc>
      </w:tr>
      <w:tr w:rsidR="005E5C11" w:rsidRPr="003A1DEA" w14:paraId="352FA7BE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529AE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9.2.4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C35D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Год выпуска</w:t>
            </w:r>
          </w:p>
        </w:tc>
      </w:tr>
      <w:tr w:rsidR="005E5C11" w:rsidRPr="003A1DEA" w14:paraId="32CA21FE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2FF84" w14:textId="77777777" w:rsidR="005E5C11" w:rsidRPr="003A1DEA" w:rsidRDefault="005E5C11" w:rsidP="00F22FA8">
            <w:pPr>
              <w:spacing w:line="259" w:lineRule="auto"/>
              <w:rPr>
                <w:i/>
                <w:color w:val="000000"/>
                <w:lang w:eastAsia="en-US"/>
              </w:rPr>
            </w:pPr>
            <w:r w:rsidRPr="003A1DEA">
              <w:rPr>
                <w:i/>
                <w:color w:val="000000"/>
                <w:lang w:eastAsia="en-US"/>
              </w:rPr>
              <w:t>(9.3)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161D" w14:textId="77777777" w:rsidR="005E5C11" w:rsidRPr="003A1DEA" w:rsidRDefault="005E5C11" w:rsidP="00F22FA8">
            <w:pPr>
              <w:spacing w:line="259" w:lineRule="auto"/>
              <w:rPr>
                <w:i/>
                <w:color w:val="000000"/>
                <w:lang w:eastAsia="en-US"/>
              </w:rPr>
            </w:pPr>
            <w:r w:rsidRPr="003A1DEA">
              <w:rPr>
                <w:i/>
                <w:color w:val="000000"/>
                <w:lang w:eastAsia="en-US"/>
              </w:rPr>
              <w:t>Денежные средства и драгоценные металлы, находящиеся на счетах и во вкладах в банках:</w:t>
            </w:r>
          </w:p>
        </w:tc>
      </w:tr>
      <w:tr w:rsidR="005E5C11" w:rsidRPr="003A1DEA" w14:paraId="649E718D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6CBC4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9.3.1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3E469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Наименование банка</w:t>
            </w:r>
          </w:p>
        </w:tc>
      </w:tr>
      <w:tr w:rsidR="005E5C11" w:rsidRPr="003A1DEA" w14:paraId="07E1D201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70D29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9.3.2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096B1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Адрес банка</w:t>
            </w:r>
          </w:p>
        </w:tc>
      </w:tr>
      <w:tr w:rsidR="005E5C11" w:rsidRPr="003A1DEA" w14:paraId="2483F188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231B3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9.3.3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988D9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Номер счета</w:t>
            </w:r>
          </w:p>
        </w:tc>
      </w:tr>
      <w:tr w:rsidR="005E5C11" w:rsidRPr="003A1DEA" w14:paraId="1C841AFC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5BC41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9.3.4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FF40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Остаток (руб.)</w:t>
            </w:r>
          </w:p>
        </w:tc>
      </w:tr>
      <w:tr w:rsidR="005E5C11" w:rsidRPr="003A1DEA" w14:paraId="66D56AB4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BFC22" w14:textId="77777777" w:rsidR="005E5C11" w:rsidRPr="003A1DEA" w:rsidRDefault="005E5C11" w:rsidP="00F22FA8">
            <w:pPr>
              <w:spacing w:line="259" w:lineRule="auto"/>
              <w:rPr>
                <w:i/>
                <w:color w:val="000000"/>
                <w:lang w:eastAsia="en-US"/>
              </w:rPr>
            </w:pPr>
            <w:r w:rsidRPr="003A1DEA">
              <w:rPr>
                <w:i/>
                <w:color w:val="000000"/>
                <w:lang w:eastAsia="en-US"/>
              </w:rPr>
              <w:t>(9.4)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45BDF" w14:textId="77777777" w:rsidR="005E5C11" w:rsidRPr="003A1DEA" w:rsidRDefault="005E5C11" w:rsidP="00F22FA8">
            <w:pPr>
              <w:spacing w:line="259" w:lineRule="auto"/>
              <w:rPr>
                <w:i/>
                <w:color w:val="000000"/>
                <w:lang w:eastAsia="en-US"/>
              </w:rPr>
            </w:pPr>
            <w:r w:rsidRPr="003A1DEA">
              <w:rPr>
                <w:i/>
                <w:color w:val="000000"/>
                <w:lang w:eastAsia="en-US"/>
              </w:rPr>
              <w:t>Иное имущество</w:t>
            </w:r>
          </w:p>
        </w:tc>
      </w:tr>
      <w:tr w:rsidR="005E5C11" w:rsidRPr="003A1DEA" w14:paraId="4473BCB4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B5C6D" w14:textId="77777777" w:rsidR="005E5C11" w:rsidRPr="003A1DEA" w:rsidRDefault="005E5C11" w:rsidP="00F22FA8">
            <w:pPr>
              <w:spacing w:line="259" w:lineRule="auto"/>
              <w:rPr>
                <w:i/>
                <w:color w:val="000000"/>
                <w:lang w:eastAsia="en-US"/>
              </w:rPr>
            </w:pPr>
            <w:r w:rsidRPr="003A1DEA">
              <w:rPr>
                <w:i/>
                <w:color w:val="000000"/>
                <w:lang w:eastAsia="en-US"/>
              </w:rPr>
              <w:t>(9.4.1)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7DB1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i/>
                <w:color w:val="000000"/>
                <w:lang w:eastAsia="en-US"/>
              </w:rPr>
              <w:t>Ценные бумаги</w:t>
            </w:r>
          </w:p>
        </w:tc>
      </w:tr>
      <w:tr w:rsidR="005E5C11" w:rsidRPr="003A1DEA" w14:paraId="76C447A4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B1138" w14:textId="77777777" w:rsidR="005E5C11" w:rsidRPr="003A1DEA" w:rsidRDefault="005E5C11" w:rsidP="00F22FA8">
            <w:pPr>
              <w:spacing w:line="259" w:lineRule="auto"/>
              <w:rPr>
                <w:i/>
                <w:color w:val="000000"/>
                <w:lang w:eastAsia="en-US"/>
              </w:rPr>
            </w:pPr>
            <w:r w:rsidRPr="003A1DEA">
              <w:rPr>
                <w:i/>
                <w:color w:val="000000"/>
                <w:lang w:eastAsia="en-US"/>
              </w:rPr>
              <w:t>(9.4.1.1)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644A" w14:textId="77777777" w:rsidR="005E5C11" w:rsidRPr="003A1DEA" w:rsidRDefault="005E5C11" w:rsidP="00F22FA8">
            <w:pPr>
              <w:spacing w:line="259" w:lineRule="auto"/>
              <w:rPr>
                <w:i/>
                <w:color w:val="000000"/>
                <w:lang w:eastAsia="en-US"/>
              </w:rPr>
            </w:pPr>
            <w:r w:rsidRPr="003A1DEA">
              <w:rPr>
                <w:i/>
                <w:color w:val="000000"/>
                <w:lang w:eastAsia="en-US"/>
              </w:rPr>
              <w:t>Акции</w:t>
            </w:r>
          </w:p>
        </w:tc>
      </w:tr>
      <w:tr w:rsidR="005E5C11" w:rsidRPr="003A1DEA" w14:paraId="4ED132FE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D59D5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9.4.1.1.1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C38F1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Организационно-правовая форма организации</w:t>
            </w:r>
          </w:p>
        </w:tc>
      </w:tr>
      <w:tr w:rsidR="005E5C11" w:rsidRPr="003A1DEA" w14:paraId="23BB2BB5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E1204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9.4.1.1.2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5F1D4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Наименование организации</w:t>
            </w:r>
          </w:p>
        </w:tc>
      </w:tr>
      <w:tr w:rsidR="005E5C11" w:rsidRPr="003A1DEA" w14:paraId="26008E79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8827D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9.4.1.1.3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D70B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ИНН организации</w:t>
            </w:r>
          </w:p>
        </w:tc>
      </w:tr>
      <w:tr w:rsidR="005E5C11" w:rsidRPr="003A1DEA" w14:paraId="1359C054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68AC0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9.4.1.1.4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5DCF0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Место нахождения организации (почтовый адрес)</w:t>
            </w:r>
          </w:p>
        </w:tc>
      </w:tr>
      <w:tr w:rsidR="005E5C11" w:rsidRPr="003A1DEA" w14:paraId="047E2DBD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40186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9.4.1.1.5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558F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 xml:space="preserve">Количество акций </w:t>
            </w:r>
          </w:p>
        </w:tc>
      </w:tr>
      <w:tr w:rsidR="005E5C11" w:rsidRPr="003A1DEA" w14:paraId="6CAC8500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D5684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9.4.1.1.6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0242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Номинальная стоимость одной акции</w:t>
            </w:r>
          </w:p>
        </w:tc>
      </w:tr>
      <w:tr w:rsidR="005E5C11" w:rsidRPr="003A1DEA" w14:paraId="04E6BE1D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747D6" w14:textId="77777777" w:rsidR="005E5C11" w:rsidRPr="003A1DEA" w:rsidRDefault="005E5C11" w:rsidP="00F22FA8">
            <w:pPr>
              <w:spacing w:line="259" w:lineRule="auto"/>
              <w:rPr>
                <w:i/>
                <w:color w:val="000000"/>
                <w:lang w:eastAsia="en-US"/>
              </w:rPr>
            </w:pPr>
            <w:r w:rsidRPr="003A1DEA">
              <w:rPr>
                <w:i/>
                <w:color w:val="000000"/>
                <w:lang w:eastAsia="en-US"/>
              </w:rPr>
              <w:t>(9.4.1.2)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B9E1" w14:textId="77777777" w:rsidR="005E5C11" w:rsidRPr="003A1DEA" w:rsidRDefault="005E5C11" w:rsidP="00F22FA8">
            <w:pPr>
              <w:spacing w:line="259" w:lineRule="auto"/>
              <w:rPr>
                <w:i/>
                <w:color w:val="000000"/>
                <w:lang w:eastAsia="en-US"/>
              </w:rPr>
            </w:pPr>
            <w:r w:rsidRPr="003A1DEA">
              <w:rPr>
                <w:i/>
                <w:color w:val="000000"/>
                <w:lang w:eastAsia="en-US"/>
              </w:rPr>
              <w:t>Иные ценные бумаги</w:t>
            </w:r>
          </w:p>
        </w:tc>
      </w:tr>
      <w:tr w:rsidR="005E5C11" w:rsidRPr="003A1DEA" w14:paraId="611F5594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81C0E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9.4.1.2.1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FD6E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Вид ценной бумаги (облигация, вексель, чек, сертификат и другие)</w:t>
            </w:r>
          </w:p>
        </w:tc>
      </w:tr>
      <w:tr w:rsidR="005E5C11" w:rsidRPr="003A1DEA" w14:paraId="5CB64522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2E8E8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9.4.1.2.2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DD376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Наименование организации, выпустившей ценную бумагу</w:t>
            </w:r>
          </w:p>
        </w:tc>
      </w:tr>
      <w:tr w:rsidR="005E5C11" w:rsidRPr="003A1DEA" w14:paraId="66B89604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71F83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9.4.1.2.3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CF96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Организационно-правовая форма организации, выпустившей ценную бумагу</w:t>
            </w:r>
          </w:p>
        </w:tc>
      </w:tr>
      <w:tr w:rsidR="005E5C11" w:rsidRPr="003A1DEA" w14:paraId="7D4519E4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0047" w14:textId="77777777" w:rsidR="005E5C11" w:rsidRPr="003A1DEA" w:rsidRDefault="005E5C11" w:rsidP="00F22FA8">
            <w:pPr>
              <w:spacing w:line="259" w:lineRule="auto"/>
              <w:rPr>
                <w:i/>
                <w:color w:val="000000"/>
                <w:lang w:eastAsia="en-US"/>
              </w:rPr>
            </w:pPr>
            <w:r w:rsidRPr="003A1DEA">
              <w:rPr>
                <w:i/>
                <w:color w:val="000000"/>
                <w:lang w:eastAsia="en-US"/>
              </w:rPr>
              <w:t>(9.4.1.2.4)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7820D" w14:textId="77777777" w:rsidR="005E5C11" w:rsidRPr="003A1DEA" w:rsidRDefault="005E5C11" w:rsidP="00F22FA8">
            <w:pPr>
              <w:spacing w:line="259" w:lineRule="auto"/>
              <w:rPr>
                <w:i/>
                <w:color w:val="000000"/>
                <w:lang w:eastAsia="en-US"/>
              </w:rPr>
            </w:pPr>
            <w:r w:rsidRPr="003A1DEA">
              <w:rPr>
                <w:i/>
                <w:color w:val="000000"/>
                <w:lang w:eastAsia="en-US"/>
              </w:rPr>
              <w:t>Для физического лица, выпустившего ценную бумагу:</w:t>
            </w:r>
          </w:p>
        </w:tc>
      </w:tr>
      <w:tr w:rsidR="005E5C11" w:rsidRPr="003A1DEA" w14:paraId="313FB0BA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F329E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9.4.1.2.4.1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BBB9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 xml:space="preserve">Фамилия </w:t>
            </w:r>
          </w:p>
        </w:tc>
      </w:tr>
      <w:tr w:rsidR="005E5C11" w:rsidRPr="003A1DEA" w14:paraId="0D2C2818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BA79C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9.4.1.2.4.2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F5ED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 xml:space="preserve">Имя </w:t>
            </w:r>
          </w:p>
        </w:tc>
      </w:tr>
      <w:tr w:rsidR="005E5C11" w:rsidRPr="003A1DEA" w14:paraId="53D141F0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ACD86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9.4.1.2.4.3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B7F59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 xml:space="preserve">Отчество </w:t>
            </w:r>
          </w:p>
        </w:tc>
      </w:tr>
      <w:tr w:rsidR="005E5C11" w:rsidRPr="003A1DEA" w14:paraId="28F22CD3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B6E67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9.4.1.2.4.4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3392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Вид документа (паспорт)</w:t>
            </w:r>
          </w:p>
        </w:tc>
      </w:tr>
      <w:tr w:rsidR="005E5C11" w:rsidRPr="003A1DEA" w14:paraId="200F4405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E6AC0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9.4.1.2.4.5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2842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 xml:space="preserve">Серия паспорта </w:t>
            </w:r>
          </w:p>
        </w:tc>
      </w:tr>
      <w:tr w:rsidR="005E5C11" w:rsidRPr="003A1DEA" w14:paraId="6D205BD0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137B5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9.4.1.2.4.6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BD99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 xml:space="preserve">Номер паспорта </w:t>
            </w:r>
          </w:p>
        </w:tc>
      </w:tr>
      <w:tr w:rsidR="005E5C11" w:rsidRPr="003A1DEA" w14:paraId="7DB085D1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F3479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9.4.1.2.4.7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CDCF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 xml:space="preserve">Дата выдачи паспорта </w:t>
            </w:r>
          </w:p>
        </w:tc>
      </w:tr>
      <w:tr w:rsidR="005E5C11" w:rsidRPr="003A1DEA" w14:paraId="5357E369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A9A6F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9.4.1.2.4.8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389BD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Наименование / код органа, выдавшего паспорт</w:t>
            </w:r>
          </w:p>
        </w:tc>
      </w:tr>
      <w:tr w:rsidR="005E5C11" w:rsidRPr="003A1DEA" w14:paraId="4C060D0E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C257C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lastRenderedPageBreak/>
              <w:t>9.4.1.2.5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E6ED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ИНН лица, выпустившего ценную бумагу</w:t>
            </w:r>
          </w:p>
        </w:tc>
      </w:tr>
      <w:tr w:rsidR="005E5C11" w:rsidRPr="003A1DEA" w14:paraId="5B30D0E9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FAEB3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9.4.1.2.6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CFFD" w14:textId="77777777" w:rsidR="005E5C11" w:rsidRPr="003A1DEA" w:rsidRDefault="005E5C11" w:rsidP="00F22FA8">
            <w:pPr>
              <w:spacing w:line="259" w:lineRule="auto"/>
              <w:rPr>
                <w:color w:val="000000"/>
                <w:highlight w:val="yellow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Почтовый адрес места нахождения (проживания)</w:t>
            </w:r>
          </w:p>
        </w:tc>
      </w:tr>
      <w:tr w:rsidR="005E5C11" w:rsidRPr="003A1DEA" w14:paraId="41104F53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B56BB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9.4.1.2.7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B3DD7" w14:textId="77777777" w:rsidR="005E5C11" w:rsidRPr="003A1DEA" w:rsidRDefault="005E5C11" w:rsidP="00F22FA8">
            <w:pPr>
              <w:spacing w:line="259" w:lineRule="auto"/>
              <w:rPr>
                <w:color w:val="000000"/>
                <w:highlight w:val="yellow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Количество ценных бумаг</w:t>
            </w:r>
          </w:p>
        </w:tc>
      </w:tr>
      <w:tr w:rsidR="005E5C11" w:rsidRPr="003A1DEA" w14:paraId="3816A97B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00469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9.4.1.2.8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60124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Общая стоимость в рублях по каждому виду</w:t>
            </w:r>
          </w:p>
        </w:tc>
      </w:tr>
      <w:tr w:rsidR="005E5C11" w:rsidRPr="003A1DEA" w14:paraId="741393E3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0A0A2" w14:textId="77777777" w:rsidR="005E5C11" w:rsidRPr="003A1DEA" w:rsidRDefault="005E5C11" w:rsidP="00F22FA8">
            <w:pPr>
              <w:spacing w:line="259" w:lineRule="auto"/>
              <w:rPr>
                <w:i/>
                <w:color w:val="000000"/>
                <w:lang w:eastAsia="en-US"/>
              </w:rPr>
            </w:pPr>
            <w:r w:rsidRPr="003A1DEA">
              <w:rPr>
                <w:i/>
                <w:color w:val="000000"/>
                <w:lang w:eastAsia="en-US"/>
              </w:rPr>
              <w:t>(9.4.2)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5598" w14:textId="77777777" w:rsidR="005E5C11" w:rsidRPr="003A1DEA" w:rsidRDefault="005E5C11" w:rsidP="00F22FA8">
            <w:pPr>
              <w:spacing w:line="259" w:lineRule="auto"/>
              <w:rPr>
                <w:i/>
                <w:color w:val="000000"/>
                <w:lang w:eastAsia="en-US"/>
              </w:rPr>
            </w:pPr>
            <w:r w:rsidRPr="003A1DEA">
              <w:rPr>
                <w:i/>
                <w:color w:val="000000"/>
                <w:lang w:eastAsia="en-US"/>
              </w:rPr>
              <w:t xml:space="preserve">Иное участие в коммерческих организациях </w:t>
            </w:r>
          </w:p>
        </w:tc>
      </w:tr>
      <w:tr w:rsidR="005E5C11" w:rsidRPr="003A1DEA" w14:paraId="3DC357EA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D6C6B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9.4.2.1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0F93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Наименование организации</w:t>
            </w:r>
          </w:p>
        </w:tc>
      </w:tr>
      <w:tr w:rsidR="005E5C11" w:rsidRPr="003A1DEA" w14:paraId="1D83AAC0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079DD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9.4.2.2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BC32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Организационно-правовая форма организации</w:t>
            </w:r>
          </w:p>
        </w:tc>
      </w:tr>
      <w:tr w:rsidR="005E5C11" w:rsidRPr="003A1DEA" w14:paraId="238769DF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4065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9.4.2.3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48D1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ИНН организации</w:t>
            </w:r>
          </w:p>
        </w:tc>
      </w:tr>
      <w:tr w:rsidR="005E5C11" w:rsidRPr="003A1DEA" w14:paraId="48BF6A3F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551BA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9.4.2.4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0B84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Место нахождения организации (почтовый адрес)</w:t>
            </w:r>
          </w:p>
        </w:tc>
      </w:tr>
      <w:tr w:rsidR="005E5C11" w:rsidRPr="003A1DEA" w14:paraId="21D6E407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BBB90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9.4.2.5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8ADC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Доля участия, выраженная в процентах или простой дроби от уставного (складочного) капитала</w:t>
            </w:r>
          </w:p>
        </w:tc>
      </w:tr>
      <w:tr w:rsidR="005E5C11" w:rsidRPr="003A1DEA" w14:paraId="46EF8BD4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6ACAB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10.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0AF0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Дата, по состоянию на которую представляются сведения об имуществе</w:t>
            </w:r>
          </w:p>
        </w:tc>
      </w:tr>
      <w:tr w:rsidR="005E5C11" w:rsidRPr="003A1DEA" w14:paraId="3128A5DB" w14:textId="77777777" w:rsidTr="00F22FA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41A68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11.</w:t>
            </w:r>
          </w:p>
        </w:tc>
        <w:tc>
          <w:tcPr>
            <w:tcW w:w="4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5F22E" w14:textId="77777777" w:rsidR="005E5C11" w:rsidRPr="003A1DEA" w:rsidRDefault="005E5C11" w:rsidP="00F22FA8">
            <w:pPr>
              <w:spacing w:line="259" w:lineRule="auto"/>
              <w:rPr>
                <w:color w:val="000000"/>
                <w:lang w:eastAsia="en-US"/>
              </w:rPr>
            </w:pPr>
            <w:r w:rsidRPr="003A1DEA">
              <w:rPr>
                <w:color w:val="000000"/>
                <w:lang w:eastAsia="en-US"/>
              </w:rPr>
              <w:t>Год, за который представляются сведения о доходах</w:t>
            </w:r>
          </w:p>
        </w:tc>
      </w:tr>
    </w:tbl>
    <w:p w14:paraId="7F6F7F8C" w14:textId="77777777" w:rsidR="00C404C0" w:rsidRDefault="00C404C0" w:rsidP="005E5C11">
      <w:pPr>
        <w:rPr>
          <w:b/>
          <w:bCs/>
          <w:color w:val="000000"/>
          <w:sz w:val="22"/>
          <w:szCs w:val="22"/>
          <w:lang w:eastAsia="en-US"/>
        </w:rPr>
      </w:pPr>
    </w:p>
    <w:p w14:paraId="737D1884" w14:textId="77777777" w:rsidR="005E5C11" w:rsidRPr="004F5C64" w:rsidRDefault="005E5C11" w:rsidP="005E5C11">
      <w:pPr>
        <w:rPr>
          <w:sz w:val="22"/>
          <w:szCs w:val="22"/>
        </w:rPr>
        <w:sectPr w:rsidR="005E5C11" w:rsidRPr="004F5C64" w:rsidSect="00CE3B67">
          <w:headerReference w:type="default" r:id="rId15"/>
          <w:footerReference w:type="default" r:id="rId16"/>
          <w:headerReference w:type="first" r:id="rId17"/>
          <w:footnotePr>
            <w:numRestart w:val="eachSect"/>
          </w:footnotePr>
          <w:pgSz w:w="16838" w:h="11906" w:orient="landscape" w:code="9"/>
          <w:pgMar w:top="1134" w:right="850" w:bottom="1134" w:left="1701" w:header="284" w:footer="340" w:gutter="0"/>
          <w:cols w:space="709"/>
          <w:titlePg/>
          <w:docGrid w:linePitch="381"/>
        </w:sectPr>
      </w:pPr>
      <w:r w:rsidRPr="003A7F23">
        <w:rPr>
          <w:b/>
          <w:bCs/>
          <w:color w:val="000000"/>
          <w:sz w:val="22"/>
          <w:szCs w:val="22"/>
          <w:lang w:eastAsia="en-US"/>
        </w:rPr>
        <w:t xml:space="preserve">Примечание. </w:t>
      </w:r>
      <w:r w:rsidRPr="003A7F23">
        <w:rPr>
          <w:color w:val="000000"/>
          <w:sz w:val="22"/>
          <w:szCs w:val="22"/>
          <w:lang w:eastAsia="en-US"/>
        </w:rPr>
        <w:t>Сведения представляются в виде файла(ов), сформированного(ых) с использованием специализированного программного изделия.</w:t>
      </w:r>
    </w:p>
    <w:p w14:paraId="21226722" w14:textId="624E0763" w:rsidR="005E5C11" w:rsidRPr="00262E6E" w:rsidRDefault="005E5C11" w:rsidP="005E5C11">
      <w:pPr>
        <w:suppressAutoHyphens/>
        <w:jc w:val="right"/>
      </w:pPr>
      <w:r w:rsidRPr="00262E6E">
        <w:lastRenderedPageBreak/>
        <w:t xml:space="preserve">Приложение № </w:t>
      </w:r>
      <w:r w:rsidR="006F5ADC" w:rsidRPr="00262E6E">
        <w:t>5</w:t>
      </w:r>
    </w:p>
    <w:p w14:paraId="3FDB3B79" w14:textId="77777777" w:rsidR="00AD5E71" w:rsidRPr="00262E6E" w:rsidRDefault="005E5C11" w:rsidP="005E5C11">
      <w:pPr>
        <w:suppressAutoHyphens/>
        <w:jc w:val="right"/>
      </w:pPr>
      <w:r w:rsidRPr="00262E6E">
        <w:t>к постановлению</w:t>
      </w:r>
      <w:r w:rsidR="00C404C0" w:rsidRPr="00262E6E">
        <w:t xml:space="preserve"> территориальной </w:t>
      </w:r>
      <w:r w:rsidRPr="00262E6E">
        <w:t xml:space="preserve"> избирательной </w:t>
      </w:r>
    </w:p>
    <w:p w14:paraId="64B9A346" w14:textId="77777777" w:rsidR="00262E6E" w:rsidRDefault="00262E6E" w:rsidP="005E5C11">
      <w:pPr>
        <w:pStyle w:val="21"/>
        <w:jc w:val="right"/>
        <w:rPr>
          <w:ins w:id="424" w:author="deevab" w:date="2020-06-23T17:55:00Z"/>
          <w:b w:val="0"/>
          <w:sz w:val="20"/>
        </w:rPr>
      </w:pPr>
      <w:ins w:id="425" w:author="deevab" w:date="2020-06-23T17:54:00Z">
        <w:r w:rsidRPr="00262E6E">
          <w:rPr>
            <w:b w:val="0"/>
            <w:sz w:val="20"/>
            <w:rPrChange w:id="426" w:author="deevab" w:date="2020-06-23T17:55:00Z">
              <w:rPr/>
            </w:rPrChange>
          </w:rPr>
          <w:t xml:space="preserve">комиссии </w:t>
        </w:r>
        <w:r w:rsidRPr="00262E6E">
          <w:rPr>
            <w:b w:val="0"/>
            <w:sz w:val="20"/>
            <w:rPrChange w:id="427" w:author="deevab" w:date="2020-06-23T17:55:00Z">
              <w:rPr>
                <w:sz w:val="20"/>
              </w:rPr>
            </w:rPrChange>
          </w:rPr>
          <w:t>Правобережного округа города Липецка</w:t>
        </w:r>
      </w:ins>
    </w:p>
    <w:p w14:paraId="3F9BF8C4" w14:textId="0DFB50F5" w:rsidR="00262E6E" w:rsidRPr="00262E6E" w:rsidRDefault="00262E6E" w:rsidP="005E5C11">
      <w:pPr>
        <w:pStyle w:val="21"/>
        <w:jc w:val="right"/>
        <w:rPr>
          <w:ins w:id="428" w:author="deevab" w:date="2020-06-23T17:54:00Z"/>
          <w:b w:val="0"/>
          <w:sz w:val="20"/>
          <w:rPrChange w:id="429" w:author="deevab" w:date="2020-06-23T17:55:00Z">
            <w:rPr>
              <w:ins w:id="430" w:author="deevab" w:date="2020-06-23T17:54:00Z"/>
            </w:rPr>
          </w:rPrChange>
        </w:rPr>
      </w:pPr>
      <w:ins w:id="431" w:author="deevab" w:date="2020-06-23T17:54:00Z">
        <w:r w:rsidRPr="00262E6E">
          <w:rPr>
            <w:b w:val="0"/>
            <w:sz w:val="20"/>
            <w:rPrChange w:id="432" w:author="deevab" w:date="2020-06-23T17:55:00Z">
              <w:rPr>
                <w:sz w:val="20"/>
              </w:rPr>
            </w:rPrChange>
          </w:rPr>
          <w:t xml:space="preserve"> от</w:t>
        </w:r>
        <w:r w:rsidRPr="00262E6E">
          <w:rPr>
            <w:b w:val="0"/>
            <w:sz w:val="20"/>
            <w:rPrChange w:id="433" w:author="deevab" w:date="2020-06-23T17:55:00Z">
              <w:rPr>
                <w:sz w:val="24"/>
                <w:szCs w:val="24"/>
              </w:rPr>
            </w:rPrChange>
          </w:rPr>
          <w:t xml:space="preserve"> «25» </w:t>
        </w:r>
        <w:r w:rsidRPr="00262E6E">
          <w:rPr>
            <w:b w:val="0"/>
            <w:sz w:val="20"/>
            <w:rPrChange w:id="434" w:author="deevab" w:date="2020-06-23T17:55:00Z">
              <w:rPr>
                <w:sz w:val="20"/>
              </w:rPr>
            </w:rPrChange>
          </w:rPr>
          <w:t>июня</w:t>
        </w:r>
        <w:r w:rsidRPr="00262E6E">
          <w:rPr>
            <w:b w:val="0"/>
            <w:sz w:val="20"/>
            <w:rPrChange w:id="435" w:author="deevab" w:date="2020-06-23T17:55:00Z">
              <w:rPr>
                <w:sz w:val="24"/>
                <w:szCs w:val="24"/>
              </w:rPr>
            </w:rPrChange>
          </w:rPr>
          <w:t xml:space="preserve"> </w:t>
        </w:r>
        <w:r w:rsidRPr="00262E6E">
          <w:rPr>
            <w:b w:val="0"/>
            <w:sz w:val="20"/>
            <w:rPrChange w:id="436" w:author="deevab" w:date="2020-06-23T17:55:00Z">
              <w:rPr>
                <w:sz w:val="20"/>
              </w:rPr>
            </w:rPrChange>
          </w:rPr>
          <w:t xml:space="preserve">2020 года № </w:t>
        </w:r>
        <w:r w:rsidRPr="00262E6E">
          <w:rPr>
            <w:b w:val="0"/>
            <w:sz w:val="20"/>
            <w:rPrChange w:id="437" w:author="deevab" w:date="2020-06-23T17:55:00Z">
              <w:rPr/>
            </w:rPrChange>
          </w:rPr>
          <w:t>11</w:t>
        </w:r>
      </w:ins>
      <w:ins w:id="438" w:author="deevab" w:date="2020-06-25T16:56:00Z">
        <w:r w:rsidR="00FB4E67">
          <w:rPr>
            <w:b w:val="0"/>
            <w:sz w:val="20"/>
          </w:rPr>
          <w:t>1</w:t>
        </w:r>
      </w:ins>
      <w:ins w:id="439" w:author="deevab" w:date="2020-06-23T17:54:00Z">
        <w:r w:rsidRPr="00262E6E">
          <w:rPr>
            <w:b w:val="0"/>
            <w:sz w:val="20"/>
            <w:rPrChange w:id="440" w:author="deevab" w:date="2020-06-23T17:55:00Z">
              <w:rPr/>
            </w:rPrChange>
          </w:rPr>
          <w:t>/5</w:t>
        </w:r>
      </w:ins>
      <w:ins w:id="441" w:author="deevab" w:date="2020-06-25T16:56:00Z">
        <w:r w:rsidR="00FB4E67">
          <w:rPr>
            <w:b w:val="0"/>
            <w:sz w:val="20"/>
          </w:rPr>
          <w:t>75</w:t>
        </w:r>
      </w:ins>
      <w:ins w:id="442" w:author="deevab" w:date="2020-06-23T17:54:00Z">
        <w:r w:rsidRPr="00262E6E" w:rsidDel="00262E6E">
          <w:rPr>
            <w:b w:val="0"/>
            <w:sz w:val="20"/>
            <w:rPrChange w:id="443" w:author="deevab" w:date="2020-06-23T17:55:00Z">
              <w:rPr/>
            </w:rPrChange>
          </w:rPr>
          <w:t xml:space="preserve"> </w:t>
        </w:r>
      </w:ins>
    </w:p>
    <w:p w14:paraId="58856CAB" w14:textId="5DA356CF" w:rsidR="001762E1" w:rsidRPr="00262E6E" w:rsidDel="00262E6E" w:rsidRDefault="005E5C11" w:rsidP="00AD5E71">
      <w:pPr>
        <w:suppressAutoHyphens/>
        <w:jc w:val="right"/>
        <w:rPr>
          <w:del w:id="444" w:author="deevab" w:date="2020-06-23T17:54:00Z"/>
          <w:rPrChange w:id="445" w:author="deevab" w:date="2020-06-23T17:55:00Z">
            <w:rPr>
              <w:del w:id="446" w:author="deevab" w:date="2020-06-23T17:54:00Z"/>
              <w:sz w:val="24"/>
              <w:szCs w:val="24"/>
            </w:rPr>
          </w:rPrChange>
        </w:rPr>
      </w:pPr>
      <w:del w:id="447" w:author="deevab" w:date="2020-06-23T17:54:00Z">
        <w:r w:rsidRPr="00262E6E" w:rsidDel="00262E6E">
          <w:delText>комиссии</w:delText>
        </w:r>
        <w:r w:rsidR="00AD5E71" w:rsidRPr="00262E6E" w:rsidDel="00262E6E">
          <w:delText xml:space="preserve"> </w:delText>
        </w:r>
        <w:r w:rsidRPr="00262E6E" w:rsidDel="00262E6E">
          <w:delText xml:space="preserve"> </w:delText>
        </w:r>
        <w:r w:rsidR="00C404C0" w:rsidRPr="00262E6E" w:rsidDel="00262E6E">
          <w:delText>_________ района</w:delText>
        </w:r>
        <w:r w:rsidRPr="00262E6E" w:rsidDel="00262E6E">
          <w:delText xml:space="preserve"> </w:delText>
        </w:r>
        <w:r w:rsidRPr="00262E6E" w:rsidDel="00262E6E">
          <w:br/>
        </w:r>
        <w:r w:rsidR="00C404C0" w:rsidRPr="00262E6E" w:rsidDel="00262E6E">
          <w:delText>от «__» _______ 2020 года № ________</w:delText>
        </w:r>
      </w:del>
    </w:p>
    <w:p w14:paraId="11A6C28D" w14:textId="77777777" w:rsidR="005E5C11" w:rsidRPr="00262E6E" w:rsidRDefault="005E5C11" w:rsidP="005E5C11">
      <w:pPr>
        <w:pStyle w:val="21"/>
        <w:jc w:val="right"/>
        <w:rPr>
          <w:b w:val="0"/>
          <w:sz w:val="24"/>
        </w:rPr>
      </w:pPr>
      <w:r w:rsidRPr="00262E6E">
        <w:rPr>
          <w:b w:val="0"/>
          <w:sz w:val="20"/>
        </w:rPr>
        <w:t>(рекомендуемая форма)</w:t>
      </w:r>
    </w:p>
    <w:p w14:paraId="45825A50" w14:textId="77777777" w:rsidR="005E5C11" w:rsidRDefault="005E5C11" w:rsidP="005E5C11">
      <w:pPr>
        <w:pStyle w:val="21"/>
        <w:jc w:val="right"/>
        <w:rPr>
          <w:sz w:val="24"/>
        </w:rPr>
      </w:pPr>
    </w:p>
    <w:p w14:paraId="34CF86A8" w14:textId="77777777" w:rsidR="005E5C11" w:rsidRDefault="005E5C11" w:rsidP="005E5C11">
      <w:pPr>
        <w:pStyle w:val="21"/>
        <w:rPr>
          <w:sz w:val="24"/>
        </w:rPr>
      </w:pPr>
    </w:p>
    <w:p w14:paraId="186D9B79" w14:textId="77777777" w:rsidR="005E5C11" w:rsidRPr="004F5C64" w:rsidRDefault="005E5C11" w:rsidP="005E5C11">
      <w:pPr>
        <w:jc w:val="both"/>
        <w:rPr>
          <w:b/>
          <w:bCs/>
          <w:sz w:val="22"/>
          <w:szCs w:val="22"/>
        </w:rPr>
      </w:pPr>
    </w:p>
    <w:p w14:paraId="3FF22C86" w14:textId="77777777" w:rsidR="005E5C11" w:rsidRPr="002C52F7" w:rsidRDefault="005E5C11" w:rsidP="005E5C11">
      <w:pPr>
        <w:pStyle w:val="24"/>
        <w:autoSpaceDE w:val="0"/>
        <w:autoSpaceDN w:val="0"/>
        <w:spacing w:after="0" w:line="360" w:lineRule="auto"/>
        <w:jc w:val="center"/>
        <w:rPr>
          <w:b/>
          <w:bCs/>
          <w:sz w:val="28"/>
          <w:szCs w:val="28"/>
        </w:rPr>
      </w:pPr>
      <w:r w:rsidRPr="002C52F7">
        <w:rPr>
          <w:b/>
          <w:bCs/>
          <w:sz w:val="28"/>
          <w:szCs w:val="28"/>
        </w:rPr>
        <w:t>СПРАВКА</w:t>
      </w:r>
    </w:p>
    <w:p w14:paraId="48A2FA07" w14:textId="77777777" w:rsidR="005E5C11" w:rsidRDefault="005E5C11" w:rsidP="005E5C11">
      <w:pPr>
        <w:jc w:val="both"/>
        <w:rPr>
          <w:b/>
          <w:bCs/>
          <w:sz w:val="22"/>
          <w:szCs w:val="22"/>
        </w:rPr>
      </w:pPr>
    </w:p>
    <w:p w14:paraId="2F5EC738" w14:textId="77777777" w:rsidR="005E5C11" w:rsidRDefault="005E5C11" w:rsidP="005E5C11">
      <w:pPr>
        <w:jc w:val="center"/>
        <w:rPr>
          <w:b/>
          <w:bCs/>
          <w:sz w:val="22"/>
          <w:szCs w:val="22"/>
        </w:rPr>
      </w:pPr>
      <w:r w:rsidRPr="00542A7C">
        <w:rPr>
          <w:bCs/>
          <w:sz w:val="28"/>
          <w:szCs w:val="28"/>
        </w:rPr>
        <w:t xml:space="preserve">Дана </w:t>
      </w:r>
      <w:r>
        <w:rPr>
          <w:b/>
          <w:bCs/>
          <w:sz w:val="22"/>
          <w:szCs w:val="22"/>
        </w:rPr>
        <w:t>_________________________________________________________________________________</w:t>
      </w:r>
      <w:r w:rsidRPr="00542A7C">
        <w:rPr>
          <w:bCs/>
          <w:sz w:val="22"/>
          <w:szCs w:val="22"/>
        </w:rPr>
        <w:t>,</w:t>
      </w:r>
      <w:r>
        <w:rPr>
          <w:bCs/>
          <w:sz w:val="22"/>
          <w:szCs w:val="22"/>
        </w:rPr>
        <w:br/>
      </w:r>
      <w:r w:rsidRPr="00542A7C">
        <w:rPr>
          <w:bCs/>
          <w:i/>
          <w:sz w:val="22"/>
          <w:szCs w:val="22"/>
        </w:rPr>
        <w:t xml:space="preserve"> (фамилия, имя, отчество)</w:t>
      </w:r>
    </w:p>
    <w:p w14:paraId="620D7FAA" w14:textId="77777777" w:rsidR="005E5C11" w:rsidRDefault="005E5C11" w:rsidP="005E5C11">
      <w:pPr>
        <w:jc w:val="both"/>
        <w:rPr>
          <w:b/>
          <w:bCs/>
          <w:sz w:val="22"/>
          <w:szCs w:val="22"/>
        </w:rPr>
      </w:pPr>
    </w:p>
    <w:p w14:paraId="3AE7922C" w14:textId="77777777" w:rsidR="005E5C11" w:rsidRDefault="005E5C11" w:rsidP="005E5C11">
      <w:pPr>
        <w:jc w:val="both"/>
        <w:rPr>
          <w:bCs/>
          <w:sz w:val="28"/>
          <w:szCs w:val="28"/>
        </w:rPr>
      </w:pPr>
      <w:r w:rsidRPr="00542A7C">
        <w:rPr>
          <w:bCs/>
          <w:sz w:val="28"/>
          <w:szCs w:val="28"/>
        </w:rPr>
        <w:t xml:space="preserve">дата рождения </w:t>
      </w:r>
      <w:r>
        <w:rPr>
          <w:bCs/>
          <w:sz w:val="28"/>
          <w:szCs w:val="28"/>
        </w:rPr>
        <w:t>- ____________      _________________      _______________ года,</w:t>
      </w:r>
    </w:p>
    <w:p w14:paraId="60DF6DA9" w14:textId="77777777" w:rsidR="005E5C11" w:rsidRDefault="005E5C11" w:rsidP="005E5C11">
      <w:pPr>
        <w:jc w:val="both"/>
        <w:rPr>
          <w:bCs/>
          <w:i/>
          <w:sz w:val="24"/>
          <w:szCs w:val="24"/>
        </w:rPr>
      </w:pPr>
      <w:r>
        <w:rPr>
          <w:bCs/>
          <w:sz w:val="28"/>
          <w:szCs w:val="28"/>
        </w:rPr>
        <w:t xml:space="preserve">                             </w:t>
      </w:r>
      <w:r w:rsidRPr="00E83351">
        <w:rPr>
          <w:bCs/>
          <w:i/>
          <w:sz w:val="24"/>
          <w:szCs w:val="24"/>
        </w:rPr>
        <w:t>(число)</w:t>
      </w:r>
      <w:r>
        <w:rPr>
          <w:bCs/>
          <w:i/>
          <w:sz w:val="24"/>
          <w:szCs w:val="24"/>
        </w:rPr>
        <w:t xml:space="preserve">                              (месяц)</w:t>
      </w:r>
    </w:p>
    <w:p w14:paraId="767ED7C4" w14:textId="77777777" w:rsidR="005E5C11" w:rsidRDefault="005E5C11" w:rsidP="005E5C1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том, что ___________ является _________________________________________</w:t>
      </w:r>
    </w:p>
    <w:p w14:paraId="7B285F34" w14:textId="77777777" w:rsidR="005E5C11" w:rsidRDefault="005E5C11" w:rsidP="005E5C11">
      <w:pPr>
        <w:jc w:val="both"/>
        <w:rPr>
          <w:bCs/>
          <w:i/>
          <w:sz w:val="22"/>
          <w:szCs w:val="22"/>
        </w:rPr>
      </w:pPr>
      <w:r>
        <w:rPr>
          <w:bCs/>
          <w:sz w:val="28"/>
          <w:szCs w:val="28"/>
        </w:rPr>
        <w:t xml:space="preserve">                   </w:t>
      </w:r>
      <w:r w:rsidRPr="00E83351">
        <w:rPr>
          <w:bCs/>
          <w:i/>
          <w:sz w:val="22"/>
          <w:szCs w:val="22"/>
        </w:rPr>
        <w:t>(он/она)</w:t>
      </w:r>
      <w:r>
        <w:rPr>
          <w:bCs/>
          <w:i/>
          <w:sz w:val="22"/>
          <w:szCs w:val="22"/>
        </w:rPr>
        <w:t xml:space="preserve">                                          (указать членство, участие, статус,</w:t>
      </w:r>
    </w:p>
    <w:p w14:paraId="56D94866" w14:textId="77777777" w:rsidR="005E5C11" w:rsidRDefault="005E5C11" w:rsidP="005E5C11">
      <w:pPr>
        <w:jc w:val="both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______________________________________________________________________________________</w:t>
      </w:r>
    </w:p>
    <w:p w14:paraId="68BB4A4B" w14:textId="77777777" w:rsidR="005E5C11" w:rsidRDefault="005E5C11" w:rsidP="005E5C11">
      <w:pPr>
        <w:jc w:val="both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 xml:space="preserve">                      наименование политической партии либо иного общественного объединения,</w:t>
      </w:r>
    </w:p>
    <w:p w14:paraId="741E05E5" w14:textId="77777777" w:rsidR="005E5C11" w:rsidRDefault="005E5C11" w:rsidP="005E5C11">
      <w:pPr>
        <w:jc w:val="both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______________________________________________________________________________________</w:t>
      </w:r>
    </w:p>
    <w:p w14:paraId="3ED51C8D" w14:textId="77777777" w:rsidR="005E5C11" w:rsidRDefault="005E5C11" w:rsidP="005E5C11">
      <w:pPr>
        <w:jc w:val="both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 xml:space="preserve">                     дату регистрации и регистрационный номер общественного объединения)</w:t>
      </w:r>
    </w:p>
    <w:p w14:paraId="10B51887" w14:textId="77777777" w:rsidR="005E5C11" w:rsidRDefault="005E5C11" w:rsidP="005E5C11">
      <w:pPr>
        <w:jc w:val="both"/>
        <w:rPr>
          <w:bCs/>
          <w:i/>
          <w:sz w:val="22"/>
          <w:szCs w:val="22"/>
        </w:rPr>
      </w:pPr>
    </w:p>
    <w:p w14:paraId="0E7ABB94" w14:textId="77777777" w:rsidR="005E5C11" w:rsidRDefault="005E5C11" w:rsidP="005E5C11">
      <w:pPr>
        <w:jc w:val="both"/>
        <w:rPr>
          <w:bCs/>
          <w:i/>
          <w:sz w:val="22"/>
          <w:szCs w:val="22"/>
        </w:rPr>
      </w:pPr>
    </w:p>
    <w:p w14:paraId="157AC9A7" w14:textId="77777777" w:rsidR="005E5C11" w:rsidRDefault="005E5C11" w:rsidP="005E5C11">
      <w:pPr>
        <w:jc w:val="both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_______________________________________            __________________           _________________</w:t>
      </w:r>
    </w:p>
    <w:p w14:paraId="2296B794" w14:textId="77777777" w:rsidR="005E5C11" w:rsidRDefault="005E5C11" w:rsidP="005E5C11">
      <w:pPr>
        <w:jc w:val="both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 xml:space="preserve">                     (должность)                                             (подпись)                             (инициалы, фамилия)</w:t>
      </w:r>
    </w:p>
    <w:p w14:paraId="0B0D6D2E" w14:textId="77777777" w:rsidR="005E5C11" w:rsidRDefault="005E5C11" w:rsidP="005E5C11">
      <w:pPr>
        <w:jc w:val="both"/>
        <w:rPr>
          <w:bCs/>
          <w:i/>
          <w:sz w:val="22"/>
          <w:szCs w:val="22"/>
        </w:rPr>
      </w:pPr>
    </w:p>
    <w:p w14:paraId="1D222AF8" w14:textId="77777777" w:rsidR="005E5C11" w:rsidRDefault="005E5C11" w:rsidP="005E5C11">
      <w:pPr>
        <w:jc w:val="right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_____________________</w:t>
      </w:r>
    </w:p>
    <w:p w14:paraId="42D73AD8" w14:textId="77777777" w:rsidR="005E5C11" w:rsidRDefault="005E5C11" w:rsidP="005E5C11">
      <w:pPr>
        <w:jc w:val="center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 xml:space="preserve">                                                                                                                          (дата)</w:t>
      </w:r>
    </w:p>
    <w:p w14:paraId="55F946A3" w14:textId="77777777" w:rsidR="005E5C11" w:rsidRDefault="005E5C11" w:rsidP="005E5C11">
      <w:pPr>
        <w:jc w:val="center"/>
        <w:rPr>
          <w:bCs/>
          <w:i/>
          <w:sz w:val="22"/>
          <w:szCs w:val="22"/>
        </w:rPr>
      </w:pPr>
    </w:p>
    <w:p w14:paraId="5717B0B5" w14:textId="77777777" w:rsidR="005E5C11" w:rsidRPr="00E83351" w:rsidRDefault="005E5C11" w:rsidP="005E5C11">
      <w:pPr>
        <w:rPr>
          <w:bCs/>
          <w:sz w:val="28"/>
          <w:szCs w:val="28"/>
        </w:rPr>
      </w:pPr>
      <w:r>
        <w:rPr>
          <w:bCs/>
          <w:i/>
          <w:sz w:val="22"/>
          <w:szCs w:val="22"/>
        </w:rPr>
        <w:t xml:space="preserve">                                  </w:t>
      </w:r>
      <w:r w:rsidRPr="00E83351">
        <w:rPr>
          <w:bCs/>
          <w:sz w:val="28"/>
          <w:szCs w:val="28"/>
        </w:rPr>
        <w:t xml:space="preserve"> МП</w:t>
      </w:r>
    </w:p>
    <w:p w14:paraId="42E2F342" w14:textId="77777777" w:rsidR="005E5C11" w:rsidRDefault="005E5C11" w:rsidP="005E5C11">
      <w:pPr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 xml:space="preserve">         избирательного объединения</w:t>
      </w:r>
    </w:p>
    <w:p w14:paraId="179B0D36" w14:textId="77777777" w:rsidR="005E5C11" w:rsidRPr="00E83351" w:rsidRDefault="005E5C11" w:rsidP="005E5C11">
      <w:pPr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(иного общественного объединения)</w:t>
      </w:r>
    </w:p>
    <w:p w14:paraId="3256891D" w14:textId="77777777" w:rsidR="005E5C11" w:rsidRDefault="005E5C11" w:rsidP="005E5C11"/>
    <w:p w14:paraId="3CD6F5BA" w14:textId="77777777" w:rsidR="005E5C11" w:rsidRDefault="005E5C11" w:rsidP="005E5C11">
      <w:pPr>
        <w:pStyle w:val="24"/>
        <w:sectPr w:rsidR="005E5C11" w:rsidSect="00CE3B67">
          <w:headerReference w:type="default" r:id="rId18"/>
          <w:footerReference w:type="default" r:id="rId19"/>
          <w:headerReference w:type="first" r:id="rId20"/>
          <w:footnotePr>
            <w:numRestart w:val="eachSect"/>
          </w:footnotePr>
          <w:pgSz w:w="11906" w:h="16838" w:code="9"/>
          <w:pgMar w:top="1134" w:right="991" w:bottom="1134" w:left="1134" w:header="284" w:footer="340" w:gutter="0"/>
          <w:cols w:space="708"/>
          <w:titlePg/>
          <w:docGrid w:linePitch="360"/>
        </w:sectPr>
      </w:pPr>
    </w:p>
    <w:p w14:paraId="56ADE53D" w14:textId="18880A20" w:rsidR="005E5C11" w:rsidRDefault="005E5C11" w:rsidP="005E5C11">
      <w:pPr>
        <w:suppressAutoHyphens/>
        <w:ind w:left="5954"/>
        <w:jc w:val="center"/>
      </w:pPr>
      <w:r w:rsidRPr="00F138E6">
        <w:lastRenderedPageBreak/>
        <w:t>Приложение №</w:t>
      </w:r>
      <w:r w:rsidR="00A53898">
        <w:t xml:space="preserve"> </w:t>
      </w:r>
      <w:r w:rsidR="006F5ADC">
        <w:t>6</w:t>
      </w:r>
    </w:p>
    <w:p w14:paraId="684027CE" w14:textId="77777777" w:rsidR="005E5C11" w:rsidRPr="007A2573" w:rsidRDefault="005E5C11" w:rsidP="005E5C11">
      <w:pPr>
        <w:suppressAutoHyphens/>
        <w:ind w:left="5954"/>
        <w:jc w:val="center"/>
      </w:pPr>
      <w:r w:rsidRPr="002A6A28">
        <w:t>(</w:t>
      </w:r>
      <w:r w:rsidRPr="007A2573">
        <w:t>обязательная форма)</w:t>
      </w:r>
    </w:p>
    <w:p w14:paraId="0043F117" w14:textId="77777777" w:rsidR="005E5C11" w:rsidRDefault="005E5C11" w:rsidP="005E5C11">
      <w:pPr>
        <w:pStyle w:val="21"/>
        <w:ind w:left="5664" w:firstLine="708"/>
        <w:rPr>
          <w:ins w:id="448" w:author="deevab" w:date="2020-06-23T17:55:00Z"/>
          <w:b w:val="0"/>
          <w:sz w:val="20"/>
        </w:rPr>
      </w:pPr>
      <w:r>
        <w:rPr>
          <w:b w:val="0"/>
          <w:sz w:val="20"/>
        </w:rPr>
        <w:t>УТВЕРЖДЕНА</w:t>
      </w:r>
    </w:p>
    <w:p w14:paraId="2EB62540" w14:textId="77777777" w:rsidR="00151BE7" w:rsidRDefault="00151BE7" w:rsidP="005E5C11">
      <w:pPr>
        <w:pStyle w:val="21"/>
        <w:ind w:left="5664" w:firstLine="708"/>
        <w:rPr>
          <w:ins w:id="449" w:author="deevab" w:date="2020-06-23T17:55:00Z"/>
          <w:b w:val="0"/>
          <w:sz w:val="20"/>
        </w:rPr>
      </w:pPr>
      <w:ins w:id="450" w:author="deevab" w:date="2020-06-23T17:55:00Z">
        <w:r w:rsidRPr="00151BE7">
          <w:rPr>
            <w:b w:val="0"/>
            <w:sz w:val="20"/>
            <w:rPrChange w:id="451" w:author="deevab" w:date="2020-06-23T17:55:00Z">
              <w:rPr/>
            </w:rPrChange>
          </w:rPr>
          <w:t xml:space="preserve">к постановлению территориальной избирательной комиссии </w:t>
        </w:r>
        <w:r w:rsidRPr="00151BE7">
          <w:rPr>
            <w:b w:val="0"/>
            <w:sz w:val="20"/>
            <w:rPrChange w:id="452" w:author="deevab" w:date="2020-06-23T17:55:00Z">
              <w:rPr>
                <w:sz w:val="20"/>
              </w:rPr>
            </w:rPrChange>
          </w:rPr>
          <w:t>Правобережного округа города Липецка от</w:t>
        </w:r>
        <w:r w:rsidRPr="00151BE7">
          <w:rPr>
            <w:b w:val="0"/>
            <w:sz w:val="20"/>
            <w:rPrChange w:id="453" w:author="deevab" w:date="2020-06-23T17:55:00Z">
              <w:rPr>
                <w:sz w:val="24"/>
                <w:szCs w:val="24"/>
              </w:rPr>
            </w:rPrChange>
          </w:rPr>
          <w:t xml:space="preserve"> «25» </w:t>
        </w:r>
        <w:r w:rsidRPr="00151BE7">
          <w:rPr>
            <w:b w:val="0"/>
            <w:sz w:val="20"/>
            <w:rPrChange w:id="454" w:author="deevab" w:date="2020-06-23T17:55:00Z">
              <w:rPr>
                <w:sz w:val="20"/>
              </w:rPr>
            </w:rPrChange>
          </w:rPr>
          <w:t>июня</w:t>
        </w:r>
        <w:r w:rsidRPr="00151BE7">
          <w:rPr>
            <w:b w:val="0"/>
            <w:sz w:val="20"/>
            <w:rPrChange w:id="455" w:author="deevab" w:date="2020-06-23T17:55:00Z">
              <w:rPr>
                <w:sz w:val="24"/>
                <w:szCs w:val="24"/>
              </w:rPr>
            </w:rPrChange>
          </w:rPr>
          <w:t xml:space="preserve"> </w:t>
        </w:r>
        <w:r w:rsidRPr="00151BE7">
          <w:rPr>
            <w:b w:val="0"/>
            <w:sz w:val="20"/>
            <w:rPrChange w:id="456" w:author="deevab" w:date="2020-06-23T17:55:00Z">
              <w:rPr>
                <w:sz w:val="20"/>
              </w:rPr>
            </w:rPrChange>
          </w:rPr>
          <w:t>2020 года</w:t>
        </w:r>
      </w:ins>
    </w:p>
    <w:p w14:paraId="2060EA91" w14:textId="00DCBB8D" w:rsidR="00151BE7" w:rsidRPr="00151BE7" w:rsidRDefault="00151BE7" w:rsidP="005E5C11">
      <w:pPr>
        <w:pStyle w:val="21"/>
        <w:ind w:left="5664" w:firstLine="708"/>
        <w:rPr>
          <w:b w:val="0"/>
          <w:sz w:val="20"/>
        </w:rPr>
      </w:pPr>
      <w:ins w:id="457" w:author="deevab" w:date="2020-06-23T17:55:00Z">
        <w:r w:rsidRPr="00151BE7">
          <w:rPr>
            <w:b w:val="0"/>
            <w:sz w:val="20"/>
            <w:rPrChange w:id="458" w:author="deevab" w:date="2020-06-23T17:55:00Z">
              <w:rPr>
                <w:sz w:val="20"/>
              </w:rPr>
            </w:rPrChange>
          </w:rPr>
          <w:t xml:space="preserve">№ </w:t>
        </w:r>
        <w:r w:rsidRPr="00151BE7">
          <w:rPr>
            <w:b w:val="0"/>
            <w:sz w:val="20"/>
            <w:rPrChange w:id="459" w:author="deevab" w:date="2020-06-23T17:55:00Z">
              <w:rPr/>
            </w:rPrChange>
          </w:rPr>
          <w:t>11</w:t>
        </w:r>
      </w:ins>
      <w:ins w:id="460" w:author="deevab" w:date="2020-06-25T16:56:00Z">
        <w:r w:rsidR="00FB4E67">
          <w:rPr>
            <w:b w:val="0"/>
            <w:sz w:val="20"/>
          </w:rPr>
          <w:t>1</w:t>
        </w:r>
      </w:ins>
      <w:ins w:id="461" w:author="deevab" w:date="2020-06-23T17:55:00Z">
        <w:r w:rsidRPr="00151BE7">
          <w:rPr>
            <w:b w:val="0"/>
            <w:sz w:val="20"/>
            <w:rPrChange w:id="462" w:author="deevab" w:date="2020-06-23T17:55:00Z">
              <w:rPr/>
            </w:rPrChange>
          </w:rPr>
          <w:t>/5</w:t>
        </w:r>
      </w:ins>
      <w:ins w:id="463" w:author="deevab" w:date="2020-06-25T16:56:00Z">
        <w:r w:rsidR="00FB4E67">
          <w:rPr>
            <w:b w:val="0"/>
            <w:sz w:val="20"/>
          </w:rPr>
          <w:t>75</w:t>
        </w:r>
      </w:ins>
    </w:p>
    <w:p w14:paraId="4984BE5F" w14:textId="1E3AD403" w:rsidR="005E5C11" w:rsidDel="00151BE7" w:rsidRDefault="005E5C11" w:rsidP="005E5C11">
      <w:pPr>
        <w:pStyle w:val="21"/>
        <w:ind w:left="5664" w:firstLine="708"/>
        <w:rPr>
          <w:del w:id="464" w:author="deevab" w:date="2020-06-23T17:55:00Z"/>
          <w:b w:val="0"/>
          <w:sz w:val="20"/>
        </w:rPr>
      </w:pPr>
      <w:del w:id="465" w:author="deevab" w:date="2020-06-23T17:55:00Z">
        <w:r w:rsidDel="00151BE7">
          <w:rPr>
            <w:b w:val="0"/>
            <w:sz w:val="20"/>
          </w:rPr>
          <w:delText xml:space="preserve">постановлением </w:delText>
        </w:r>
        <w:r w:rsidR="00C404C0" w:rsidDel="00151BE7">
          <w:rPr>
            <w:b w:val="0"/>
            <w:sz w:val="20"/>
          </w:rPr>
          <w:delText xml:space="preserve">территориальной </w:delText>
        </w:r>
        <w:r w:rsidDel="00151BE7">
          <w:rPr>
            <w:b w:val="0"/>
            <w:sz w:val="20"/>
          </w:rPr>
          <w:delText>избирательной</w:delText>
        </w:r>
        <w:r w:rsidR="00C404C0" w:rsidDel="00151BE7">
          <w:rPr>
            <w:b w:val="0"/>
            <w:sz w:val="20"/>
          </w:rPr>
          <w:delText xml:space="preserve"> </w:delText>
        </w:r>
        <w:r w:rsidDel="00151BE7">
          <w:rPr>
            <w:b w:val="0"/>
            <w:sz w:val="20"/>
          </w:rPr>
          <w:delText>комиссии</w:delText>
        </w:r>
        <w:r w:rsidR="00C404C0" w:rsidDel="00151BE7">
          <w:rPr>
            <w:b w:val="0"/>
            <w:sz w:val="20"/>
          </w:rPr>
          <w:delText xml:space="preserve"> _____________ района </w:delText>
        </w:r>
      </w:del>
    </w:p>
    <w:p w14:paraId="04881324" w14:textId="39D187E2" w:rsidR="005E5C11" w:rsidRPr="00C404C0" w:rsidDel="00151BE7" w:rsidRDefault="00C404C0" w:rsidP="005E5C11">
      <w:pPr>
        <w:pStyle w:val="21"/>
        <w:jc w:val="right"/>
        <w:rPr>
          <w:del w:id="466" w:author="deevab" w:date="2020-06-23T17:55:00Z"/>
          <w:b w:val="0"/>
          <w:sz w:val="20"/>
        </w:rPr>
      </w:pPr>
      <w:del w:id="467" w:author="deevab" w:date="2020-06-23T17:55:00Z">
        <w:r w:rsidRPr="00C404C0" w:rsidDel="00151BE7">
          <w:rPr>
            <w:b w:val="0"/>
            <w:sz w:val="20"/>
          </w:rPr>
          <w:delText>от «__» _______ 2020 года № ________</w:delText>
        </w:r>
      </w:del>
    </w:p>
    <w:tbl>
      <w:tblPr>
        <w:tblW w:w="9570" w:type="dxa"/>
        <w:tblLayout w:type="fixed"/>
        <w:tblLook w:val="0000" w:firstRow="0" w:lastRow="0" w:firstColumn="0" w:lastColumn="0" w:noHBand="0" w:noVBand="0"/>
      </w:tblPr>
      <w:tblGrid>
        <w:gridCol w:w="4428"/>
        <w:gridCol w:w="5142"/>
      </w:tblGrid>
      <w:tr w:rsidR="005E5C11" w:rsidRPr="004F5C64" w:rsidDel="00151BE7" w14:paraId="784EFB92" w14:textId="46C57687" w:rsidTr="00F22FA8">
        <w:trPr>
          <w:del w:id="468" w:author="deevab" w:date="2020-06-23T17:55:00Z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14:paraId="7352F8A8" w14:textId="3656B441" w:rsidR="005E5C11" w:rsidRPr="004F5C64" w:rsidDel="00151BE7" w:rsidRDefault="005E5C11" w:rsidP="00F22FA8">
            <w:pPr>
              <w:suppressAutoHyphens/>
              <w:spacing w:before="120" w:after="120"/>
              <w:rPr>
                <w:del w:id="469" w:author="deevab" w:date="2020-06-23T17:55:00Z"/>
                <w:sz w:val="24"/>
                <w:szCs w:val="24"/>
              </w:rPr>
            </w:pP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14:paraId="511A4828" w14:textId="374E0292" w:rsidR="005E5C11" w:rsidRPr="004F5C64" w:rsidDel="00151BE7" w:rsidRDefault="005E5C11" w:rsidP="00F22FA8">
            <w:pPr>
              <w:suppressAutoHyphens/>
              <w:jc w:val="center"/>
              <w:rPr>
                <w:del w:id="470" w:author="deevab" w:date="2020-06-23T17:55:00Z"/>
                <w:sz w:val="24"/>
                <w:szCs w:val="24"/>
              </w:rPr>
            </w:pPr>
          </w:p>
        </w:tc>
      </w:tr>
    </w:tbl>
    <w:p w14:paraId="09161677" w14:textId="77777777" w:rsidR="005E5C11" w:rsidRPr="00591899" w:rsidRDefault="005E5C11" w:rsidP="005E5C11">
      <w:pPr>
        <w:pStyle w:val="a3"/>
        <w:suppressAutoHyphens/>
        <w:rPr>
          <w:rFonts w:ascii="Times New Roman" w:hAnsi="Times New Roman" w:cs="Times New Roman"/>
          <w:szCs w:val="28"/>
        </w:rPr>
      </w:pPr>
      <w:r w:rsidRPr="00591899">
        <w:rPr>
          <w:rFonts w:ascii="Times New Roman" w:hAnsi="Times New Roman" w:cs="Times New Roman"/>
          <w:szCs w:val="28"/>
        </w:rPr>
        <w:t>ПРОТОКОЛ</w:t>
      </w:r>
    </w:p>
    <w:p w14:paraId="2F68819D" w14:textId="77777777" w:rsidR="005E5C11" w:rsidRPr="00591899" w:rsidRDefault="005E5C11" w:rsidP="005E5C11">
      <w:pPr>
        <w:pStyle w:val="a3"/>
        <w:suppressAutoHyphens/>
        <w:rPr>
          <w:rFonts w:ascii="Times New Roman" w:hAnsi="Times New Roman" w:cs="Times New Roman"/>
          <w:b w:val="0"/>
          <w:bCs/>
          <w:szCs w:val="28"/>
        </w:rPr>
      </w:pPr>
      <w:r w:rsidRPr="00591899">
        <w:rPr>
          <w:rFonts w:ascii="Times New Roman" w:hAnsi="Times New Roman" w:cs="Times New Roman"/>
          <w:b w:val="0"/>
          <w:bCs/>
          <w:szCs w:val="28"/>
        </w:rPr>
        <w:t>об итогах сбора подписей избирателей в поддержку выдвижения</w:t>
      </w:r>
    </w:p>
    <w:p w14:paraId="57412838" w14:textId="77777777" w:rsidR="005E5C11" w:rsidRPr="00591899" w:rsidRDefault="005E5C11" w:rsidP="005E5C11">
      <w:pPr>
        <w:pStyle w:val="a3"/>
        <w:suppressAutoHyphens/>
        <w:rPr>
          <w:rFonts w:ascii="Times New Roman" w:hAnsi="Times New Roman" w:cs="Times New Roman"/>
          <w:b w:val="0"/>
          <w:bCs/>
          <w:sz w:val="18"/>
          <w:szCs w:val="18"/>
        </w:rPr>
      </w:pPr>
      <w:r w:rsidRPr="00591899">
        <w:rPr>
          <w:rFonts w:ascii="Times New Roman" w:hAnsi="Times New Roman" w:cs="Times New Roman"/>
          <w:b w:val="0"/>
          <w:bCs/>
          <w:szCs w:val="28"/>
        </w:rPr>
        <w:t xml:space="preserve">_________________________________________ </w:t>
      </w:r>
      <w:r w:rsidRPr="00591899">
        <w:rPr>
          <w:rFonts w:ascii="Times New Roman" w:hAnsi="Times New Roman" w:cs="Times New Roman"/>
          <w:bCs/>
          <w:szCs w:val="28"/>
        </w:rPr>
        <w:t>/</w:t>
      </w:r>
      <w:r w:rsidRPr="00591899">
        <w:rPr>
          <w:rFonts w:ascii="Times New Roman" w:hAnsi="Times New Roman" w:cs="Times New Roman"/>
          <w:b w:val="0"/>
          <w:bCs/>
          <w:szCs w:val="28"/>
        </w:rPr>
        <w:t>самовыдвижения</w:t>
      </w:r>
      <w:r w:rsidR="00461748">
        <w:rPr>
          <w:rFonts w:ascii="Times New Roman" w:hAnsi="Times New Roman" w:cs="Times New Roman"/>
          <w:b w:val="0"/>
          <w:bCs/>
          <w:szCs w:val="28"/>
        </w:rPr>
        <w:t xml:space="preserve"> </w:t>
      </w:r>
      <w:r w:rsidR="00461748" w:rsidRPr="00591899">
        <w:rPr>
          <w:rFonts w:ascii="Times New Roman" w:hAnsi="Times New Roman" w:cs="Times New Roman"/>
          <w:b w:val="0"/>
          <w:bCs/>
          <w:szCs w:val="28"/>
        </w:rPr>
        <w:t>кандидата</w:t>
      </w:r>
    </w:p>
    <w:p w14:paraId="79B0D16B" w14:textId="77777777" w:rsidR="005E5C11" w:rsidRPr="00591899" w:rsidRDefault="005E5C11" w:rsidP="00461748">
      <w:pPr>
        <w:pStyle w:val="a3"/>
        <w:suppressAutoHyphens/>
        <w:ind w:left="2124" w:right="1134"/>
        <w:jc w:val="left"/>
        <w:rPr>
          <w:rFonts w:ascii="Times New Roman" w:hAnsi="Times New Roman" w:cs="Times New Roman"/>
          <w:b w:val="0"/>
          <w:bCs/>
          <w:i/>
          <w:sz w:val="16"/>
          <w:szCs w:val="16"/>
        </w:rPr>
      </w:pPr>
      <w:r w:rsidRPr="00591899">
        <w:rPr>
          <w:rFonts w:ascii="Times New Roman" w:hAnsi="Times New Roman" w:cs="Times New Roman"/>
          <w:b w:val="0"/>
          <w:bCs/>
          <w:i/>
          <w:sz w:val="16"/>
          <w:szCs w:val="16"/>
        </w:rPr>
        <w:t>(наименование избирательного объединения)</w:t>
      </w:r>
    </w:p>
    <w:p w14:paraId="0F5EF75A" w14:textId="77777777" w:rsidR="00461748" w:rsidRPr="00461748" w:rsidRDefault="00461748" w:rsidP="00461748">
      <w:pPr>
        <w:pStyle w:val="a4"/>
        <w:rPr>
          <w:sz w:val="16"/>
          <w:szCs w:val="16"/>
          <w:lang w:eastAsia="en-US"/>
        </w:rPr>
      </w:pPr>
    </w:p>
    <w:p w14:paraId="4943E660" w14:textId="77777777" w:rsidR="005E5C11" w:rsidRPr="00800261" w:rsidRDefault="005E5C11" w:rsidP="005E5C11">
      <w:pPr>
        <w:pStyle w:val="a3"/>
        <w:pBdr>
          <w:top w:val="single" w:sz="4" w:space="1" w:color="auto"/>
        </w:pBdr>
        <w:suppressAutoHyphens/>
        <w:rPr>
          <w:rFonts w:ascii="Times New Roman" w:hAnsi="Times New Roman" w:cs="Times New Roman"/>
          <w:b w:val="0"/>
          <w:bCs/>
          <w:i/>
          <w:sz w:val="16"/>
          <w:szCs w:val="16"/>
        </w:rPr>
      </w:pPr>
      <w:r w:rsidRPr="00800261">
        <w:rPr>
          <w:rFonts w:ascii="Times New Roman" w:hAnsi="Times New Roman" w:cs="Times New Roman"/>
          <w:b w:val="0"/>
          <w:bCs/>
          <w:i/>
          <w:sz w:val="16"/>
          <w:szCs w:val="16"/>
        </w:rPr>
        <w:t>(фамилия, имя, отчество кандидата)</w:t>
      </w:r>
    </w:p>
    <w:p w14:paraId="4CE9D0EF" w14:textId="29934FB3" w:rsidR="00363835" w:rsidRDefault="00800261" w:rsidP="00800261">
      <w:pPr>
        <w:pStyle w:val="a3"/>
        <w:suppressAutoHyphens/>
        <w:jc w:val="both"/>
        <w:rPr>
          <w:rFonts w:ascii="Times New Roman" w:hAnsi="Times New Roman" w:cs="Times New Roman"/>
          <w:b w:val="0"/>
          <w:bCs/>
          <w:szCs w:val="28"/>
        </w:rPr>
      </w:pPr>
      <w:r w:rsidRPr="00800261">
        <w:rPr>
          <w:rFonts w:ascii="Times New Roman" w:hAnsi="Times New Roman" w:cs="Times New Roman"/>
          <w:b w:val="0"/>
          <w:bCs/>
          <w:szCs w:val="28"/>
        </w:rPr>
        <w:t xml:space="preserve">на </w:t>
      </w:r>
      <w:r w:rsidR="00363835">
        <w:rPr>
          <w:rFonts w:ascii="Times New Roman" w:hAnsi="Times New Roman" w:cs="Times New Roman"/>
          <w:b w:val="0"/>
          <w:bCs/>
          <w:szCs w:val="28"/>
        </w:rPr>
        <w:t>выборах депутат</w:t>
      </w:r>
      <w:r w:rsidR="00A53898">
        <w:rPr>
          <w:rFonts w:ascii="Times New Roman" w:hAnsi="Times New Roman" w:cs="Times New Roman"/>
          <w:b w:val="0"/>
          <w:bCs/>
          <w:szCs w:val="28"/>
        </w:rPr>
        <w:t>а(</w:t>
      </w:r>
      <w:r w:rsidR="00363835">
        <w:rPr>
          <w:rFonts w:ascii="Times New Roman" w:hAnsi="Times New Roman" w:cs="Times New Roman"/>
          <w:b w:val="0"/>
          <w:bCs/>
          <w:szCs w:val="28"/>
        </w:rPr>
        <w:t>ов</w:t>
      </w:r>
      <w:r w:rsidR="00A53898">
        <w:rPr>
          <w:rFonts w:ascii="Times New Roman" w:hAnsi="Times New Roman" w:cs="Times New Roman"/>
          <w:b w:val="0"/>
          <w:bCs/>
          <w:szCs w:val="28"/>
        </w:rPr>
        <w:t>)</w:t>
      </w:r>
      <w:r w:rsidR="00363835">
        <w:rPr>
          <w:rFonts w:ascii="Times New Roman" w:hAnsi="Times New Roman" w:cs="Times New Roman"/>
          <w:b w:val="0"/>
          <w:bCs/>
          <w:szCs w:val="28"/>
        </w:rPr>
        <w:t xml:space="preserve"> </w:t>
      </w:r>
      <w:r w:rsidR="00873AB4">
        <w:rPr>
          <w:rFonts w:ascii="Times New Roman" w:hAnsi="Times New Roman" w:cs="Times New Roman"/>
          <w:b w:val="0"/>
          <w:bCs/>
          <w:szCs w:val="28"/>
        </w:rPr>
        <w:t>____________________________________________</w:t>
      </w:r>
      <w:r w:rsidR="00363835">
        <w:rPr>
          <w:rFonts w:ascii="Times New Roman" w:hAnsi="Times New Roman" w:cs="Times New Roman"/>
          <w:b w:val="0"/>
          <w:bCs/>
          <w:szCs w:val="28"/>
        </w:rPr>
        <w:t>__</w:t>
      </w:r>
      <w:r w:rsidR="00873AB4">
        <w:rPr>
          <w:rFonts w:ascii="Times New Roman" w:hAnsi="Times New Roman" w:cs="Times New Roman"/>
          <w:b w:val="0"/>
          <w:bCs/>
          <w:szCs w:val="28"/>
        </w:rPr>
        <w:t>_</w:t>
      </w:r>
      <w:r w:rsidRPr="00800261">
        <w:rPr>
          <w:rFonts w:ascii="Times New Roman" w:hAnsi="Times New Roman" w:cs="Times New Roman"/>
          <w:b w:val="0"/>
          <w:bCs/>
          <w:szCs w:val="28"/>
        </w:rPr>
        <w:t xml:space="preserve"> </w:t>
      </w:r>
    </w:p>
    <w:p w14:paraId="4101356B" w14:textId="39E0E168" w:rsidR="00363835" w:rsidRPr="004206C0" w:rsidRDefault="00363835" w:rsidP="00363835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</w:t>
      </w:r>
      <w:r w:rsidR="00A53898">
        <w:rPr>
          <w:i/>
          <w:sz w:val="16"/>
          <w:szCs w:val="16"/>
        </w:rPr>
        <w:t xml:space="preserve">         </w:t>
      </w:r>
      <w:r>
        <w:rPr>
          <w:i/>
          <w:sz w:val="16"/>
          <w:szCs w:val="16"/>
        </w:rPr>
        <w:t xml:space="preserve">         </w:t>
      </w:r>
      <w:r w:rsidRPr="004206C0">
        <w:rPr>
          <w:i/>
          <w:sz w:val="16"/>
          <w:szCs w:val="16"/>
        </w:rPr>
        <w:t>(наименование пр</w:t>
      </w:r>
      <w:r>
        <w:rPr>
          <w:i/>
          <w:sz w:val="16"/>
          <w:szCs w:val="16"/>
        </w:rPr>
        <w:t>едставительного органа муниципального образования</w:t>
      </w:r>
      <w:r w:rsidRPr="004206C0">
        <w:rPr>
          <w:i/>
          <w:sz w:val="16"/>
          <w:szCs w:val="16"/>
        </w:rPr>
        <w:t>)</w:t>
      </w:r>
    </w:p>
    <w:p w14:paraId="666B267B" w14:textId="445BC970" w:rsidR="005E5C11" w:rsidRDefault="00363835" w:rsidP="00800261">
      <w:pPr>
        <w:pStyle w:val="a3"/>
        <w:suppressAutoHyphens/>
        <w:jc w:val="both"/>
        <w:rPr>
          <w:rFonts w:ascii="Times New Roman" w:hAnsi="Times New Roman" w:cs="Times New Roman"/>
          <w:b w:val="0"/>
          <w:bCs/>
          <w:szCs w:val="28"/>
        </w:rPr>
      </w:pPr>
      <w:r>
        <w:rPr>
          <w:rFonts w:ascii="Times New Roman" w:hAnsi="Times New Roman" w:cs="Times New Roman"/>
          <w:b w:val="0"/>
          <w:bCs/>
          <w:szCs w:val="28"/>
        </w:rPr>
        <w:t xml:space="preserve">____________ </w:t>
      </w:r>
      <w:r w:rsidR="00800261" w:rsidRPr="00800261">
        <w:rPr>
          <w:rFonts w:ascii="Times New Roman" w:hAnsi="Times New Roman" w:cs="Times New Roman"/>
          <w:b w:val="0"/>
          <w:bCs/>
          <w:szCs w:val="28"/>
        </w:rPr>
        <w:t>созыва</w:t>
      </w:r>
      <w:r>
        <w:rPr>
          <w:rFonts w:ascii="Times New Roman" w:hAnsi="Times New Roman" w:cs="Times New Roman"/>
          <w:b w:val="0"/>
          <w:bCs/>
          <w:szCs w:val="28"/>
        </w:rPr>
        <w:t xml:space="preserve"> </w:t>
      </w:r>
      <w:r w:rsidR="005E5C11" w:rsidRPr="00800261">
        <w:rPr>
          <w:rFonts w:ascii="Times New Roman" w:hAnsi="Times New Roman" w:cs="Times New Roman"/>
          <w:b w:val="0"/>
          <w:bCs/>
          <w:szCs w:val="28"/>
        </w:rPr>
        <w:t>по</w:t>
      </w:r>
      <w:r w:rsidR="00800261">
        <w:rPr>
          <w:rFonts w:ascii="Times New Roman" w:hAnsi="Times New Roman" w:cs="Times New Roman"/>
          <w:b w:val="0"/>
          <w:bCs/>
          <w:szCs w:val="28"/>
        </w:rPr>
        <w:t xml:space="preserve"> </w:t>
      </w:r>
      <w:r>
        <w:rPr>
          <w:rFonts w:ascii="Times New Roman" w:hAnsi="Times New Roman" w:cs="Times New Roman"/>
          <w:b w:val="0"/>
          <w:bCs/>
          <w:szCs w:val="28"/>
        </w:rPr>
        <w:t>__________________________________________</w:t>
      </w:r>
      <w:r w:rsidR="00A53898">
        <w:rPr>
          <w:rFonts w:ascii="Times New Roman" w:hAnsi="Times New Roman" w:cs="Times New Roman"/>
          <w:b w:val="0"/>
          <w:bCs/>
          <w:szCs w:val="28"/>
        </w:rPr>
        <w:t xml:space="preserve"> (№___)</w:t>
      </w:r>
    </w:p>
    <w:p w14:paraId="37B02A01" w14:textId="6EE68736" w:rsidR="00363835" w:rsidRPr="00363835" w:rsidRDefault="00363835" w:rsidP="00363835">
      <w:pPr>
        <w:pStyle w:val="a4"/>
        <w:rPr>
          <w:rFonts w:ascii="Times New Roman" w:eastAsia="Times New Roman" w:hAnsi="Times New Roman" w:cs="Times New Roman"/>
          <w:i/>
          <w:spacing w:val="0"/>
          <w:kern w:val="0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pacing w:val="0"/>
          <w:kern w:val="0"/>
          <w:sz w:val="16"/>
          <w:szCs w:val="16"/>
        </w:rPr>
        <w:t xml:space="preserve">                                                                                   </w:t>
      </w:r>
      <w:r w:rsidR="00A53898">
        <w:rPr>
          <w:rFonts w:ascii="Times New Roman" w:eastAsia="Times New Roman" w:hAnsi="Times New Roman" w:cs="Times New Roman"/>
          <w:i/>
          <w:spacing w:val="0"/>
          <w:kern w:val="0"/>
          <w:sz w:val="16"/>
          <w:szCs w:val="16"/>
        </w:rPr>
        <w:t xml:space="preserve">              </w:t>
      </w:r>
      <w:r>
        <w:rPr>
          <w:rFonts w:ascii="Times New Roman" w:eastAsia="Times New Roman" w:hAnsi="Times New Roman" w:cs="Times New Roman"/>
          <w:i/>
          <w:spacing w:val="0"/>
          <w:kern w:val="0"/>
          <w:sz w:val="16"/>
          <w:szCs w:val="16"/>
        </w:rPr>
        <w:t xml:space="preserve">             (</w:t>
      </w:r>
      <w:r w:rsidR="00A53898">
        <w:rPr>
          <w:rFonts w:ascii="Times New Roman" w:eastAsia="Times New Roman" w:hAnsi="Times New Roman" w:cs="Times New Roman"/>
          <w:i/>
          <w:spacing w:val="0"/>
          <w:kern w:val="0"/>
          <w:sz w:val="16"/>
          <w:szCs w:val="16"/>
        </w:rPr>
        <w:t>вид</w:t>
      </w:r>
      <w:r w:rsidRPr="00363835">
        <w:rPr>
          <w:rFonts w:ascii="Times New Roman" w:eastAsia="Times New Roman" w:hAnsi="Times New Roman" w:cs="Times New Roman"/>
          <w:i/>
          <w:spacing w:val="0"/>
          <w:kern w:val="0"/>
          <w:sz w:val="16"/>
          <w:szCs w:val="16"/>
        </w:rPr>
        <w:t xml:space="preserve"> избирательного округа</w:t>
      </w:r>
      <w:r>
        <w:rPr>
          <w:rFonts w:ascii="Times New Roman" w:eastAsia="Times New Roman" w:hAnsi="Times New Roman" w:cs="Times New Roman"/>
          <w:i/>
          <w:spacing w:val="0"/>
          <w:kern w:val="0"/>
          <w:sz w:val="16"/>
          <w:szCs w:val="16"/>
        </w:rPr>
        <w:t>)</w:t>
      </w:r>
    </w:p>
    <w:p w14:paraId="7C4842B9" w14:textId="77777777" w:rsidR="005E5C11" w:rsidRPr="00800261" w:rsidRDefault="005E5C11" w:rsidP="005E5C11">
      <w:pPr>
        <w:pStyle w:val="a3"/>
        <w:ind w:left="360" w:right="535"/>
        <w:rPr>
          <w:rFonts w:ascii="Times New Roman" w:hAnsi="Times New Roman" w:cs="Times New Roman"/>
          <w:b w:val="0"/>
          <w:bCs/>
          <w:sz w:val="24"/>
          <w:szCs w:val="24"/>
        </w:rPr>
      </w:pPr>
    </w:p>
    <w:tbl>
      <w:tblPr>
        <w:tblW w:w="935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842"/>
        <w:gridCol w:w="3402"/>
        <w:gridCol w:w="3119"/>
      </w:tblGrid>
      <w:tr w:rsidR="005E5C11" w:rsidRPr="004F5C64" w14:paraId="1C95FD96" w14:textId="77777777" w:rsidTr="00F22FA8">
        <w:trPr>
          <w:trHeight w:val="1295"/>
          <w:jc w:val="center"/>
        </w:trPr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B34B5A7" w14:textId="77777777" w:rsidR="005E5C11" w:rsidRPr="004F5C64" w:rsidRDefault="005E5C11" w:rsidP="00F22FA8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4F5C64">
              <w:rPr>
                <w:b/>
                <w:sz w:val="24"/>
                <w:szCs w:val="24"/>
              </w:rPr>
              <w:t>№</w:t>
            </w:r>
            <w:r w:rsidRPr="004F5C64">
              <w:rPr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029D103" w14:textId="77777777" w:rsidR="005E5C11" w:rsidRPr="004F5C64" w:rsidRDefault="005E5C11" w:rsidP="00F22FA8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4F5C64">
              <w:rPr>
                <w:b/>
                <w:sz w:val="24"/>
                <w:szCs w:val="24"/>
              </w:rPr>
              <w:t>Номер папки</w:t>
            </w:r>
          </w:p>
        </w:tc>
        <w:tc>
          <w:tcPr>
            <w:tcW w:w="3402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F4437FB" w14:textId="77777777" w:rsidR="005E5C11" w:rsidRPr="004F5C64" w:rsidRDefault="005E5C11" w:rsidP="00F22FA8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4F5C64">
              <w:rPr>
                <w:b/>
                <w:spacing w:val="-4"/>
                <w:sz w:val="24"/>
                <w:szCs w:val="24"/>
              </w:rPr>
              <w:t>Количест</w:t>
            </w:r>
            <w:r w:rsidRPr="004F5C64">
              <w:rPr>
                <w:b/>
                <w:sz w:val="24"/>
                <w:szCs w:val="24"/>
              </w:rPr>
              <w:t>во подписных листов</w:t>
            </w:r>
          </w:p>
        </w:tc>
        <w:tc>
          <w:tcPr>
            <w:tcW w:w="3119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07247480" w14:textId="77777777" w:rsidR="005E5C11" w:rsidRPr="004F5C64" w:rsidRDefault="005E5C11" w:rsidP="00F22FA8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4F5C64">
              <w:rPr>
                <w:b/>
                <w:sz w:val="24"/>
                <w:szCs w:val="24"/>
              </w:rPr>
              <w:t>Заявленное количество подписей избирателей</w:t>
            </w:r>
          </w:p>
        </w:tc>
      </w:tr>
      <w:tr w:rsidR="005E5C11" w:rsidRPr="004F5C64" w14:paraId="5DD1CFED" w14:textId="77777777" w:rsidTr="00F22FA8">
        <w:trPr>
          <w:trHeight w:hRule="exact" w:val="391"/>
          <w:jc w:val="center"/>
        </w:trPr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12E27FA" w14:textId="77777777" w:rsidR="005E5C11" w:rsidRPr="004F5C64" w:rsidRDefault="005E5C11" w:rsidP="00F22FA8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4F5C6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2C07C69" w14:textId="77777777" w:rsidR="005E5C11" w:rsidRPr="004F5C64" w:rsidRDefault="005E5C11" w:rsidP="00F22FA8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4F5C64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402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4D7192C6" w14:textId="77777777" w:rsidR="005E5C11" w:rsidRPr="004F5C64" w:rsidRDefault="005E5C11" w:rsidP="00F22FA8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4F5C64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119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9188C79" w14:textId="77777777" w:rsidR="005E5C11" w:rsidRPr="004F5C64" w:rsidRDefault="005E5C11" w:rsidP="00F22FA8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4F5C64">
              <w:rPr>
                <w:b/>
                <w:sz w:val="22"/>
                <w:szCs w:val="22"/>
              </w:rPr>
              <w:t>4</w:t>
            </w:r>
          </w:p>
        </w:tc>
      </w:tr>
      <w:tr w:rsidR="005E5C11" w:rsidRPr="004F5C64" w14:paraId="19D11BB1" w14:textId="77777777" w:rsidTr="00F22FA8">
        <w:trPr>
          <w:trHeight w:hRule="exact" w:val="454"/>
          <w:jc w:val="center"/>
        </w:trPr>
        <w:tc>
          <w:tcPr>
            <w:tcW w:w="99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2AC5C" w14:textId="77777777" w:rsidR="005E5C11" w:rsidRPr="004F5C64" w:rsidRDefault="005E5C11" w:rsidP="00F22FA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B2987" w14:textId="77777777" w:rsidR="005E5C11" w:rsidRPr="004F5C64" w:rsidRDefault="005E5C11" w:rsidP="00F22FA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4ED4C" w14:textId="77777777" w:rsidR="005E5C11" w:rsidRPr="004F5C64" w:rsidRDefault="005E5C11" w:rsidP="00F22FA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03A7F" w14:textId="77777777" w:rsidR="005E5C11" w:rsidRPr="004F5C64" w:rsidRDefault="005E5C11" w:rsidP="00F22FA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5E5C11" w:rsidRPr="004F5C64" w14:paraId="6F3CC73B" w14:textId="77777777" w:rsidTr="00F22FA8">
        <w:trPr>
          <w:trHeight w:hRule="exact" w:val="432"/>
          <w:jc w:val="center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00B07" w14:textId="77777777" w:rsidR="005E5C11" w:rsidRPr="004F5C64" w:rsidRDefault="005E5C11" w:rsidP="00F22FA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3C817" w14:textId="77777777" w:rsidR="005E5C11" w:rsidRPr="004F5C64" w:rsidRDefault="005E5C11" w:rsidP="00F22FA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FC4D7" w14:textId="77777777" w:rsidR="005E5C11" w:rsidRPr="004F5C64" w:rsidRDefault="005E5C11" w:rsidP="00F22FA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F4591" w14:textId="77777777" w:rsidR="005E5C11" w:rsidRPr="004F5C64" w:rsidRDefault="005E5C11" w:rsidP="00F22FA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5E5C11" w:rsidRPr="004F5C64" w14:paraId="3374E3AE" w14:textId="77777777" w:rsidTr="00F22FA8">
        <w:trPr>
          <w:trHeight w:hRule="exact" w:val="432"/>
          <w:jc w:val="center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41082" w14:textId="77777777" w:rsidR="005E5C11" w:rsidRPr="004F5C64" w:rsidRDefault="005E5C11" w:rsidP="00F22FA8">
            <w:pPr>
              <w:spacing w:line="360" w:lineRule="auto"/>
              <w:rPr>
                <w:b/>
                <w:sz w:val="24"/>
                <w:szCs w:val="24"/>
              </w:rPr>
            </w:pPr>
            <w:r w:rsidRPr="004F5C64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9F842" w14:textId="77777777" w:rsidR="005E5C11" w:rsidRPr="004F5C64" w:rsidRDefault="005E5C11" w:rsidP="00F22FA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5DC2F" w14:textId="77777777" w:rsidR="005E5C11" w:rsidRPr="004F5C64" w:rsidRDefault="005E5C11" w:rsidP="00F22FA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CD99B" w14:textId="77777777" w:rsidR="005E5C11" w:rsidRPr="004F5C64" w:rsidRDefault="005E5C11" w:rsidP="00F22FA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14:paraId="264F51EB" w14:textId="77777777" w:rsidR="005E5C11" w:rsidRDefault="005E5C11" w:rsidP="005E5C11">
      <w:pPr>
        <w:pStyle w:val="ConsNormal"/>
        <w:widowControl/>
        <w:spacing w:line="360" w:lineRule="auto"/>
        <w:jc w:val="both"/>
        <w:rPr>
          <w:sz w:val="24"/>
          <w:szCs w:val="24"/>
        </w:rPr>
      </w:pPr>
    </w:p>
    <w:p w14:paraId="4C0677B1" w14:textId="77777777" w:rsidR="005E5C11" w:rsidRPr="004F5C64" w:rsidRDefault="005E5C11" w:rsidP="00363835">
      <w:pPr>
        <w:pStyle w:val="ConsNormal"/>
        <w:widowControl/>
        <w:spacing w:line="360" w:lineRule="auto"/>
        <w:jc w:val="both"/>
        <w:rPr>
          <w:sz w:val="24"/>
          <w:szCs w:val="24"/>
        </w:rPr>
      </w:pPr>
    </w:p>
    <w:tbl>
      <w:tblPr>
        <w:tblW w:w="9581" w:type="dxa"/>
        <w:tblInd w:w="108" w:type="dxa"/>
        <w:tblLook w:val="0000" w:firstRow="0" w:lastRow="0" w:firstColumn="0" w:lastColumn="0" w:noHBand="0" w:noVBand="0"/>
      </w:tblPr>
      <w:tblGrid>
        <w:gridCol w:w="4395"/>
        <w:gridCol w:w="708"/>
        <w:gridCol w:w="1701"/>
        <w:gridCol w:w="567"/>
        <w:gridCol w:w="2210"/>
      </w:tblGrid>
      <w:tr w:rsidR="005E5C11" w:rsidRPr="004F5C64" w14:paraId="2501EE28" w14:textId="77777777" w:rsidTr="00F22FA8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14:paraId="2F2A9A8B" w14:textId="77777777" w:rsidR="005E5C11" w:rsidRPr="004F5C64" w:rsidRDefault="005E5C11" w:rsidP="00F22FA8">
            <w:pPr>
              <w:pStyle w:val="ConsNormal"/>
              <w:widowControl/>
              <w:ind w:firstLine="0"/>
              <w:rPr>
                <w:szCs w:val="28"/>
                <w:lang w:val="en-US"/>
              </w:rPr>
            </w:pPr>
            <w:r w:rsidRPr="004F5C64">
              <w:rPr>
                <w:szCs w:val="28"/>
              </w:rPr>
              <w:t>Кандидат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07786CA" w14:textId="77777777" w:rsidR="005E5C11" w:rsidRPr="004F5C64" w:rsidRDefault="005E5C11" w:rsidP="00F22FA8">
            <w:pPr>
              <w:pStyle w:val="ConsNormal"/>
              <w:widowControl/>
              <w:ind w:firstLine="0"/>
              <w:jc w:val="both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7AA103" w14:textId="77777777" w:rsidR="005E5C11" w:rsidRPr="004F5C64" w:rsidRDefault="005E5C11" w:rsidP="00F22FA8">
            <w:pPr>
              <w:pStyle w:val="ConsNormal"/>
              <w:widowControl/>
              <w:ind w:firstLine="0"/>
              <w:jc w:val="both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7FE1AD" w14:textId="77777777" w:rsidR="005E5C11" w:rsidRPr="004F5C64" w:rsidRDefault="005E5C11" w:rsidP="00F22FA8">
            <w:pPr>
              <w:pStyle w:val="ConsNormal"/>
              <w:widowControl/>
              <w:ind w:firstLine="0"/>
              <w:jc w:val="both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01B822" w14:textId="77777777" w:rsidR="005E5C11" w:rsidRPr="004F5C64" w:rsidRDefault="005E5C11" w:rsidP="00F22FA8">
            <w:pPr>
              <w:pStyle w:val="ConsNormal"/>
              <w:widowControl/>
              <w:ind w:firstLine="0"/>
              <w:jc w:val="both"/>
              <w:rPr>
                <w:sz w:val="22"/>
                <w:szCs w:val="22"/>
                <w:vertAlign w:val="superscript"/>
              </w:rPr>
            </w:pPr>
          </w:p>
        </w:tc>
      </w:tr>
      <w:tr w:rsidR="005E5C11" w:rsidRPr="004F5C64" w14:paraId="1BA4E153" w14:textId="77777777" w:rsidTr="00F22FA8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14:paraId="561A4D65" w14:textId="77777777" w:rsidR="005E5C11" w:rsidRPr="004F5C64" w:rsidRDefault="005E5C11" w:rsidP="00F22FA8">
            <w:pPr>
              <w:pStyle w:val="ConsNormal"/>
              <w:widowControl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A1805DD" w14:textId="77777777" w:rsidR="005E5C11" w:rsidRPr="004F5C64" w:rsidRDefault="005E5C11" w:rsidP="00F22FA8">
            <w:pPr>
              <w:pStyle w:val="ConsNormal"/>
              <w:widowControl/>
              <w:ind w:firstLine="0"/>
              <w:jc w:val="both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A5D7E3" w14:textId="77777777" w:rsidR="005E5C11" w:rsidRPr="002B7DE9" w:rsidRDefault="005E5C11" w:rsidP="00F22FA8">
            <w:pPr>
              <w:pStyle w:val="a3"/>
              <w:suppressAutoHyphens/>
              <w:ind w:left="-259" w:right="33"/>
              <w:rPr>
                <w:i/>
                <w:sz w:val="22"/>
                <w:lang w:eastAsia="ru-RU"/>
              </w:rPr>
            </w:pPr>
            <w:r w:rsidRPr="002B7DE9">
              <w:rPr>
                <w:b w:val="0"/>
                <w:bCs/>
                <w:i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57E8D1" w14:textId="77777777" w:rsidR="005E5C11" w:rsidRPr="007E73D1" w:rsidRDefault="005E5C11" w:rsidP="00F22FA8">
            <w:pPr>
              <w:pStyle w:val="ConsNormal"/>
              <w:widowControl/>
              <w:spacing w:after="120"/>
              <w:ind w:firstLine="0"/>
              <w:jc w:val="center"/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8B9376" w14:textId="77777777" w:rsidR="005E5C11" w:rsidRPr="002B7DE9" w:rsidRDefault="005E5C11" w:rsidP="00F22FA8">
            <w:pPr>
              <w:pStyle w:val="a3"/>
              <w:suppressAutoHyphens/>
              <w:ind w:right="-25"/>
              <w:rPr>
                <w:i/>
                <w:sz w:val="22"/>
                <w:lang w:eastAsia="ru-RU"/>
              </w:rPr>
            </w:pPr>
            <w:r w:rsidRPr="002B7DE9">
              <w:rPr>
                <w:b w:val="0"/>
                <w:bCs/>
                <w:i/>
                <w:sz w:val="16"/>
                <w:szCs w:val="16"/>
                <w:lang w:eastAsia="ru-RU"/>
              </w:rPr>
              <w:t>(инициалы, фамилия)</w:t>
            </w:r>
          </w:p>
        </w:tc>
      </w:tr>
    </w:tbl>
    <w:p w14:paraId="1F64DD42" w14:textId="77777777" w:rsidR="005E5C11" w:rsidRPr="004F5C64" w:rsidRDefault="005E5C11" w:rsidP="005E5C11">
      <w:r w:rsidRPr="004F5C64">
        <w:t>Дата</w:t>
      </w:r>
    </w:p>
    <w:p w14:paraId="7B88F7FA" w14:textId="77777777" w:rsidR="005E5C11" w:rsidRPr="004F5C64" w:rsidRDefault="005E5C11" w:rsidP="005E5C11">
      <w:pPr>
        <w:pStyle w:val="afe"/>
        <w:widowControl/>
        <w:autoSpaceDE/>
        <w:autoSpaceDN/>
        <w:rPr>
          <w:sz w:val="12"/>
          <w:szCs w:val="12"/>
        </w:rPr>
      </w:pPr>
    </w:p>
    <w:p w14:paraId="509E2B34" w14:textId="77777777" w:rsidR="002B4FEF" w:rsidRDefault="002B4FEF" w:rsidP="005E5C11">
      <w:pPr>
        <w:suppressAutoHyphens/>
        <w:ind w:firstLine="284"/>
        <w:jc w:val="both"/>
        <w:rPr>
          <w:b/>
          <w:sz w:val="23"/>
          <w:szCs w:val="23"/>
        </w:rPr>
      </w:pPr>
    </w:p>
    <w:p w14:paraId="5EEC4D9E" w14:textId="77777777" w:rsidR="002B4FEF" w:rsidRDefault="002B4FEF" w:rsidP="005E5C11">
      <w:pPr>
        <w:suppressAutoHyphens/>
        <w:ind w:firstLine="284"/>
        <w:jc w:val="both"/>
        <w:rPr>
          <w:b/>
          <w:sz w:val="23"/>
          <w:szCs w:val="23"/>
        </w:rPr>
      </w:pPr>
    </w:p>
    <w:p w14:paraId="2A6A9D89" w14:textId="77777777" w:rsidR="002B4FEF" w:rsidRDefault="002B4FEF" w:rsidP="005E5C11">
      <w:pPr>
        <w:suppressAutoHyphens/>
        <w:ind w:firstLine="284"/>
        <w:jc w:val="both"/>
        <w:rPr>
          <w:b/>
          <w:sz w:val="23"/>
          <w:szCs w:val="23"/>
        </w:rPr>
      </w:pPr>
    </w:p>
    <w:p w14:paraId="572A6344" w14:textId="77777777" w:rsidR="002B4FEF" w:rsidRDefault="002B4FEF" w:rsidP="005E5C11">
      <w:pPr>
        <w:suppressAutoHyphens/>
        <w:ind w:firstLine="284"/>
        <w:jc w:val="both"/>
        <w:rPr>
          <w:b/>
          <w:sz w:val="23"/>
          <w:szCs w:val="23"/>
        </w:rPr>
      </w:pPr>
    </w:p>
    <w:p w14:paraId="102F0105" w14:textId="77777777" w:rsidR="002B4FEF" w:rsidRDefault="002B4FEF" w:rsidP="005E5C11">
      <w:pPr>
        <w:suppressAutoHyphens/>
        <w:ind w:firstLine="284"/>
        <w:jc w:val="both"/>
        <w:rPr>
          <w:b/>
          <w:sz w:val="23"/>
          <w:szCs w:val="23"/>
        </w:rPr>
      </w:pPr>
    </w:p>
    <w:p w14:paraId="7646E412" w14:textId="77777777" w:rsidR="002B4FEF" w:rsidRDefault="002B4FEF" w:rsidP="005E5C11">
      <w:pPr>
        <w:suppressAutoHyphens/>
        <w:ind w:firstLine="284"/>
        <w:jc w:val="both"/>
        <w:rPr>
          <w:b/>
          <w:sz w:val="23"/>
          <w:szCs w:val="23"/>
        </w:rPr>
      </w:pPr>
    </w:p>
    <w:p w14:paraId="18A87CC7" w14:textId="77777777" w:rsidR="002B4FEF" w:rsidRDefault="002B4FEF" w:rsidP="005E5C11">
      <w:pPr>
        <w:suppressAutoHyphens/>
        <w:ind w:firstLine="284"/>
        <w:jc w:val="both"/>
        <w:rPr>
          <w:b/>
          <w:sz w:val="23"/>
          <w:szCs w:val="23"/>
        </w:rPr>
      </w:pPr>
    </w:p>
    <w:p w14:paraId="12C7AA0C" w14:textId="77777777" w:rsidR="005E5C11" w:rsidRPr="00287CA4" w:rsidRDefault="005E5C11" w:rsidP="005E5C11">
      <w:pPr>
        <w:suppressAutoHyphens/>
        <w:ind w:firstLine="284"/>
        <w:jc w:val="both"/>
        <w:rPr>
          <w:sz w:val="23"/>
          <w:szCs w:val="23"/>
        </w:rPr>
      </w:pPr>
      <w:r w:rsidRPr="00287CA4">
        <w:rPr>
          <w:b/>
          <w:sz w:val="23"/>
          <w:szCs w:val="23"/>
        </w:rPr>
        <w:t>Примечания.</w:t>
      </w:r>
      <w:r w:rsidRPr="004F5C64">
        <w:rPr>
          <w:sz w:val="23"/>
          <w:szCs w:val="23"/>
        </w:rPr>
        <w:t xml:space="preserve"> </w:t>
      </w:r>
      <w:r w:rsidRPr="00287CA4">
        <w:rPr>
          <w:sz w:val="23"/>
          <w:szCs w:val="23"/>
        </w:rPr>
        <w:t>1. Протокол представляется на бумажном носителе</w:t>
      </w:r>
      <w:r w:rsidR="002B4FEF">
        <w:rPr>
          <w:sz w:val="23"/>
          <w:szCs w:val="23"/>
        </w:rPr>
        <w:t>.</w:t>
      </w:r>
      <w:r w:rsidRPr="00287CA4">
        <w:rPr>
          <w:sz w:val="23"/>
          <w:szCs w:val="23"/>
        </w:rPr>
        <w:t xml:space="preserve"> При заполнении таблицы не следует объединять или разделять ее графы. В заголовке протокола указываются либо слово «выдвижения» и наименование </w:t>
      </w:r>
      <w:r>
        <w:rPr>
          <w:sz w:val="23"/>
          <w:szCs w:val="23"/>
        </w:rPr>
        <w:t>избирательного объединения</w:t>
      </w:r>
      <w:r w:rsidRPr="00287CA4">
        <w:rPr>
          <w:sz w:val="23"/>
          <w:szCs w:val="23"/>
        </w:rPr>
        <w:t>, либо слово «самовыдвижения»</w:t>
      </w:r>
    </w:p>
    <w:p w14:paraId="10D35A57" w14:textId="77777777" w:rsidR="005E5C11" w:rsidRPr="00287CA4" w:rsidRDefault="005E5C11" w:rsidP="005E5C11">
      <w:pPr>
        <w:suppressAutoHyphens/>
        <w:ind w:firstLine="284"/>
        <w:jc w:val="both"/>
        <w:rPr>
          <w:sz w:val="23"/>
          <w:szCs w:val="23"/>
        </w:rPr>
      </w:pPr>
      <w:r w:rsidRPr="00287CA4">
        <w:rPr>
          <w:sz w:val="23"/>
          <w:szCs w:val="23"/>
        </w:rPr>
        <w:t>2. В итоговой строке таблицы указываются соответственно: общее количество папок, листов, подписей (кроме исключенных (вычеркнутых).</w:t>
      </w:r>
    </w:p>
    <w:p w14:paraId="173D7621" w14:textId="77777777" w:rsidR="005E5C11" w:rsidRPr="00287CA4" w:rsidRDefault="005E5C11" w:rsidP="005E5C11">
      <w:pPr>
        <w:pStyle w:val="24"/>
        <w:suppressAutoHyphens/>
        <w:spacing w:after="0" w:line="240" w:lineRule="auto"/>
        <w:ind w:firstLine="284"/>
        <w:jc w:val="both"/>
        <w:rPr>
          <w:sz w:val="23"/>
          <w:szCs w:val="23"/>
        </w:rPr>
      </w:pPr>
      <w:r w:rsidRPr="00287CA4">
        <w:rPr>
          <w:sz w:val="23"/>
          <w:szCs w:val="23"/>
        </w:rPr>
        <w:t>4. В протоколе после таблицы могут быть указаны исключенные подписи, не подл</w:t>
      </w:r>
      <w:r w:rsidR="002B4FEF">
        <w:rPr>
          <w:sz w:val="23"/>
          <w:szCs w:val="23"/>
        </w:rPr>
        <w:t>ежащие в соответствии с частью 6</w:t>
      </w:r>
      <w:r w:rsidRPr="00287CA4">
        <w:rPr>
          <w:sz w:val="23"/>
          <w:szCs w:val="23"/>
        </w:rPr>
        <w:t xml:space="preserve"> статьи </w:t>
      </w:r>
      <w:r>
        <w:rPr>
          <w:sz w:val="23"/>
          <w:szCs w:val="23"/>
        </w:rPr>
        <w:t>3</w:t>
      </w:r>
      <w:r w:rsidR="002B4FEF">
        <w:rPr>
          <w:sz w:val="23"/>
          <w:szCs w:val="23"/>
        </w:rPr>
        <w:t>6</w:t>
      </w:r>
      <w:r w:rsidRPr="00287CA4">
        <w:rPr>
          <w:sz w:val="23"/>
          <w:szCs w:val="23"/>
        </w:rPr>
        <w:t xml:space="preserve"> </w:t>
      </w:r>
      <w:r>
        <w:rPr>
          <w:sz w:val="23"/>
          <w:szCs w:val="23"/>
        </w:rPr>
        <w:t>областного</w:t>
      </w:r>
      <w:r w:rsidRPr="00287CA4">
        <w:rPr>
          <w:sz w:val="23"/>
          <w:szCs w:val="23"/>
        </w:rPr>
        <w:t xml:space="preserve"> </w:t>
      </w:r>
      <w:r>
        <w:rPr>
          <w:sz w:val="23"/>
          <w:szCs w:val="23"/>
        </w:rPr>
        <w:t>З</w:t>
      </w:r>
      <w:r w:rsidRPr="00287CA4">
        <w:rPr>
          <w:sz w:val="23"/>
          <w:szCs w:val="23"/>
        </w:rPr>
        <w:t>акона  учету и проверке. В этом случае в отношении каждой исключенной подписи указываются номер папки, номер листа и номер подписи на подписном листе.</w:t>
      </w:r>
    </w:p>
    <w:p w14:paraId="2BE97E25" w14:textId="77777777" w:rsidR="005E5C11" w:rsidRDefault="005E5C11" w:rsidP="005E5C11">
      <w:pPr>
        <w:pStyle w:val="9"/>
        <w:ind w:left="9000"/>
        <w:rPr>
          <w:b/>
          <w:bCs/>
          <w:sz w:val="24"/>
          <w:szCs w:val="24"/>
        </w:rPr>
      </w:pPr>
    </w:p>
    <w:p w14:paraId="37992716" w14:textId="77777777" w:rsidR="005E5C11" w:rsidRDefault="005E5C11" w:rsidP="005E5C11">
      <w:pPr>
        <w:pStyle w:val="9"/>
        <w:ind w:left="9000"/>
        <w:jc w:val="center"/>
        <w:rPr>
          <w:rFonts w:ascii="Times New Roman" w:hAnsi="Times New Roman" w:cs="Times New Roman"/>
          <w:bCs/>
          <w:sz w:val="24"/>
          <w:szCs w:val="24"/>
        </w:rPr>
        <w:sectPr w:rsidR="005E5C11" w:rsidSect="00CE3B67">
          <w:footerReference w:type="default" r:id="rId21"/>
          <w:footnotePr>
            <w:numStart w:val="2"/>
          </w:footnotePr>
          <w:pgSz w:w="11906" w:h="16838" w:code="9"/>
          <w:pgMar w:top="567" w:right="849" w:bottom="794" w:left="1134" w:header="454" w:footer="340" w:gutter="0"/>
          <w:cols w:space="708"/>
          <w:titlePg/>
          <w:docGrid w:linePitch="360"/>
        </w:sectPr>
      </w:pPr>
    </w:p>
    <w:p w14:paraId="097D4213" w14:textId="77777777" w:rsidR="005E5C11" w:rsidRDefault="005E5C11" w:rsidP="005E5C11">
      <w:pPr>
        <w:pStyle w:val="21"/>
        <w:jc w:val="right"/>
        <w:rPr>
          <w:b w:val="0"/>
          <w:sz w:val="20"/>
        </w:rPr>
      </w:pPr>
    </w:p>
    <w:tbl>
      <w:tblPr>
        <w:tblpPr w:leftFromText="180" w:rightFromText="180" w:vertAnchor="page" w:horzAnchor="margin" w:tblpY="1610"/>
        <w:tblW w:w="9889" w:type="dxa"/>
        <w:tblLayout w:type="fixed"/>
        <w:tblLook w:val="0000" w:firstRow="0" w:lastRow="0" w:firstColumn="0" w:lastColumn="0" w:noHBand="0" w:noVBand="0"/>
      </w:tblPr>
      <w:tblGrid>
        <w:gridCol w:w="5688"/>
        <w:gridCol w:w="4201"/>
      </w:tblGrid>
      <w:tr w:rsidR="005E5C11" w:rsidRPr="008A4A83" w14:paraId="6E264BF5" w14:textId="77777777" w:rsidTr="00F22FA8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255C8688" w14:textId="77777777" w:rsidR="005E5C11" w:rsidRDefault="005E5C11" w:rsidP="00F22FA8">
            <w:pPr>
              <w:suppressAutoHyphens/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4201" w:type="dxa"/>
            <w:tcBorders>
              <w:top w:val="nil"/>
              <w:left w:val="nil"/>
              <w:bottom w:val="nil"/>
              <w:right w:val="nil"/>
            </w:tcBorders>
          </w:tcPr>
          <w:p w14:paraId="69A1C8A6" w14:textId="3257EA08" w:rsidR="005E5C11" w:rsidRPr="008A4A83" w:rsidRDefault="005E5C11" w:rsidP="00F22FA8">
            <w:pPr>
              <w:suppressAutoHyphens/>
              <w:ind w:left="691"/>
              <w:jc w:val="center"/>
            </w:pPr>
            <w:r w:rsidRPr="008A4A83">
              <w:t>Приложение №</w:t>
            </w:r>
            <w:r w:rsidR="00A53898">
              <w:t xml:space="preserve"> </w:t>
            </w:r>
            <w:r w:rsidR="006F5ADC">
              <w:t>7</w:t>
            </w:r>
          </w:p>
          <w:p w14:paraId="7E9B7FD0" w14:textId="77777777" w:rsidR="00C404C0" w:rsidRPr="008A4A83" w:rsidRDefault="005E5C11" w:rsidP="00F22FA8">
            <w:pPr>
              <w:suppressAutoHyphens/>
              <w:ind w:left="691"/>
              <w:jc w:val="center"/>
            </w:pPr>
            <w:r w:rsidRPr="008A4A83">
              <w:t xml:space="preserve">к постановлению </w:t>
            </w:r>
            <w:r w:rsidR="00C404C0" w:rsidRPr="008A4A83">
              <w:t xml:space="preserve">территориальной </w:t>
            </w:r>
            <w:r w:rsidRPr="008A4A83">
              <w:t xml:space="preserve">избирательной комиссии </w:t>
            </w:r>
          </w:p>
          <w:p w14:paraId="2E8343E7" w14:textId="486FDC8E" w:rsidR="00C404C0" w:rsidRPr="008A4A83" w:rsidDel="00DC278B" w:rsidRDefault="00DC278B" w:rsidP="00F22FA8">
            <w:pPr>
              <w:suppressAutoHyphens/>
              <w:ind w:left="691"/>
              <w:jc w:val="center"/>
              <w:rPr>
                <w:del w:id="471" w:author="deevab" w:date="2020-06-23T17:56:00Z"/>
              </w:rPr>
            </w:pPr>
            <w:ins w:id="472" w:author="deevab" w:date="2020-06-23T17:56:00Z">
              <w:r w:rsidRPr="00F138E6">
                <w:t xml:space="preserve">к постановлению </w:t>
              </w:r>
              <w:r>
                <w:t xml:space="preserve">территориальной </w:t>
              </w:r>
              <w:r w:rsidRPr="00F138E6">
                <w:t xml:space="preserve">избирательной комиссии </w:t>
              </w:r>
              <w:r w:rsidRPr="00827267">
                <w:t>Правобережного округа города Липецка от</w:t>
              </w:r>
              <w:r w:rsidRPr="00A84DDC">
                <w:rPr>
                  <w:sz w:val="24"/>
                  <w:szCs w:val="24"/>
                </w:rPr>
                <w:t xml:space="preserve"> «</w:t>
              </w:r>
              <w:r>
                <w:rPr>
                  <w:sz w:val="24"/>
                  <w:szCs w:val="24"/>
                </w:rPr>
                <w:t>25</w:t>
              </w:r>
              <w:r w:rsidRPr="00A84DDC">
                <w:rPr>
                  <w:sz w:val="24"/>
                  <w:szCs w:val="24"/>
                </w:rPr>
                <w:t>»</w:t>
              </w:r>
              <w:r>
                <w:rPr>
                  <w:sz w:val="24"/>
                  <w:szCs w:val="24"/>
                </w:rPr>
                <w:t xml:space="preserve"> </w:t>
              </w:r>
              <w:r w:rsidRPr="00827267">
                <w:t>июня</w:t>
              </w:r>
              <w:r w:rsidRPr="00A84DDC">
                <w:rPr>
                  <w:sz w:val="24"/>
                  <w:szCs w:val="24"/>
                </w:rPr>
                <w:t xml:space="preserve"> </w:t>
              </w:r>
              <w:r w:rsidRPr="00827267">
                <w:t xml:space="preserve">2020 года № </w:t>
              </w:r>
              <w:r>
                <w:t>11</w:t>
              </w:r>
            </w:ins>
            <w:ins w:id="473" w:author="deevab" w:date="2020-06-25T16:56:00Z">
              <w:r w:rsidR="00FB4E67">
                <w:t>1</w:t>
              </w:r>
            </w:ins>
            <w:ins w:id="474" w:author="deevab" w:date="2020-06-23T17:56:00Z">
              <w:r>
                <w:t>/5</w:t>
              </w:r>
            </w:ins>
            <w:ins w:id="475" w:author="deevab" w:date="2020-06-25T16:56:00Z">
              <w:r w:rsidR="00FB4E67">
                <w:t>75</w:t>
              </w:r>
            </w:ins>
            <w:del w:id="476" w:author="deevab" w:date="2020-06-23T17:56:00Z">
              <w:r w:rsidR="00C404C0" w:rsidRPr="008A4A83" w:rsidDel="00DC278B">
                <w:delText xml:space="preserve">___________________ района </w:delText>
              </w:r>
            </w:del>
          </w:p>
          <w:p w14:paraId="7CD0B9C6" w14:textId="453D760B" w:rsidR="00C404C0" w:rsidRPr="008A4A83" w:rsidDel="00DC278B" w:rsidRDefault="00C404C0" w:rsidP="00F22FA8">
            <w:pPr>
              <w:suppressAutoHyphens/>
              <w:ind w:left="691"/>
              <w:jc w:val="center"/>
              <w:rPr>
                <w:del w:id="477" w:author="deevab" w:date="2020-06-23T17:56:00Z"/>
              </w:rPr>
            </w:pPr>
            <w:del w:id="478" w:author="deevab" w:date="2020-06-23T17:56:00Z">
              <w:r w:rsidRPr="008A4A83" w:rsidDel="00DC278B">
                <w:delText>от «__» _______ 2020 года № _</w:delText>
              </w:r>
            </w:del>
          </w:p>
          <w:p w14:paraId="61E66314" w14:textId="77777777" w:rsidR="00DC278B" w:rsidRDefault="00DC278B" w:rsidP="00F22FA8">
            <w:pPr>
              <w:suppressAutoHyphens/>
              <w:ind w:left="691"/>
              <w:jc w:val="center"/>
              <w:rPr>
                <w:ins w:id="479" w:author="deevab" w:date="2020-06-23T17:56:00Z"/>
              </w:rPr>
            </w:pPr>
          </w:p>
          <w:p w14:paraId="6E73DE5B" w14:textId="77777777" w:rsidR="005E5C11" w:rsidRPr="008A4A83" w:rsidRDefault="005E5C11" w:rsidP="00F22FA8">
            <w:pPr>
              <w:suppressAutoHyphens/>
              <w:ind w:left="691"/>
              <w:jc w:val="center"/>
            </w:pPr>
            <w:r w:rsidRPr="008A4A83">
              <w:t>(рекомендуемая форма)</w:t>
            </w:r>
          </w:p>
        </w:tc>
      </w:tr>
    </w:tbl>
    <w:p w14:paraId="4E3CDC6E" w14:textId="77A82A72" w:rsidR="005E5C11" w:rsidRDefault="005E5C11" w:rsidP="005E5C11">
      <w:pPr>
        <w:pStyle w:val="21"/>
        <w:jc w:val="left"/>
        <w:rPr>
          <w:szCs w:val="28"/>
        </w:rPr>
      </w:pPr>
    </w:p>
    <w:p w14:paraId="0FE14D7E" w14:textId="77777777" w:rsidR="005E5C11" w:rsidRDefault="005E5C11" w:rsidP="005E5C11">
      <w:pPr>
        <w:pStyle w:val="21"/>
        <w:jc w:val="left"/>
        <w:rPr>
          <w:szCs w:val="28"/>
        </w:rPr>
      </w:pPr>
    </w:p>
    <w:p w14:paraId="516692F8" w14:textId="77777777" w:rsidR="005E5C11" w:rsidRDefault="005E5C11" w:rsidP="005E5C11">
      <w:pPr>
        <w:pStyle w:val="21"/>
        <w:jc w:val="left"/>
        <w:rPr>
          <w:szCs w:val="28"/>
        </w:rPr>
      </w:pPr>
    </w:p>
    <w:p w14:paraId="672116C6" w14:textId="77777777" w:rsidR="005E5C11" w:rsidRDefault="005E5C11" w:rsidP="005E5C11">
      <w:pPr>
        <w:pStyle w:val="21"/>
        <w:jc w:val="left"/>
        <w:rPr>
          <w:szCs w:val="28"/>
        </w:rPr>
      </w:pPr>
    </w:p>
    <w:p w14:paraId="7B738C3B" w14:textId="77777777" w:rsidR="005E5C11" w:rsidRDefault="005E5C11" w:rsidP="005E5C11">
      <w:pPr>
        <w:pStyle w:val="21"/>
        <w:jc w:val="left"/>
        <w:rPr>
          <w:szCs w:val="28"/>
        </w:rPr>
      </w:pPr>
    </w:p>
    <w:p w14:paraId="1AD7BFA1" w14:textId="16EB4645" w:rsidR="005E5C11" w:rsidRDefault="005E5C11" w:rsidP="005E5C11">
      <w:pPr>
        <w:pStyle w:val="21"/>
        <w:jc w:val="left"/>
        <w:rPr>
          <w:b w:val="0"/>
          <w:szCs w:val="28"/>
        </w:rPr>
      </w:pPr>
    </w:p>
    <w:p w14:paraId="5AF37731" w14:textId="77777777" w:rsidR="00C87632" w:rsidRPr="001711DB" w:rsidRDefault="00C87632" w:rsidP="005E5C11">
      <w:pPr>
        <w:pStyle w:val="21"/>
        <w:jc w:val="left"/>
        <w:rPr>
          <w:b w:val="0"/>
          <w:szCs w:val="28"/>
        </w:rPr>
      </w:pPr>
    </w:p>
    <w:p w14:paraId="72D9D4B1" w14:textId="77777777" w:rsidR="00DC278B" w:rsidRDefault="00DC278B" w:rsidP="005E5C11">
      <w:pPr>
        <w:pStyle w:val="1"/>
        <w:jc w:val="right"/>
        <w:rPr>
          <w:ins w:id="480" w:author="deevab" w:date="2020-06-23T17:56:00Z"/>
          <w:b w:val="0"/>
          <w:szCs w:val="28"/>
        </w:rPr>
      </w:pPr>
    </w:p>
    <w:p w14:paraId="29C1779F" w14:textId="77777777" w:rsidR="00DC278B" w:rsidRDefault="00DC278B" w:rsidP="005E5C11">
      <w:pPr>
        <w:pStyle w:val="1"/>
        <w:jc w:val="right"/>
        <w:rPr>
          <w:ins w:id="481" w:author="deevab" w:date="2020-06-23T17:56:00Z"/>
          <w:b w:val="0"/>
          <w:szCs w:val="28"/>
        </w:rPr>
      </w:pPr>
    </w:p>
    <w:p w14:paraId="7E16E932" w14:textId="77777777" w:rsidR="00DC278B" w:rsidRDefault="00DC278B" w:rsidP="005E5C11">
      <w:pPr>
        <w:pStyle w:val="1"/>
        <w:jc w:val="right"/>
        <w:rPr>
          <w:ins w:id="482" w:author="deevab" w:date="2020-06-23T17:56:00Z"/>
          <w:b w:val="0"/>
          <w:szCs w:val="28"/>
        </w:rPr>
      </w:pPr>
    </w:p>
    <w:p w14:paraId="4FFD2C95" w14:textId="77777777" w:rsidR="00DC278B" w:rsidRDefault="00DC278B" w:rsidP="005E5C11">
      <w:pPr>
        <w:pStyle w:val="1"/>
        <w:jc w:val="right"/>
        <w:rPr>
          <w:ins w:id="483" w:author="deevab" w:date="2020-06-23T17:56:00Z"/>
          <w:b w:val="0"/>
          <w:szCs w:val="28"/>
        </w:rPr>
      </w:pPr>
    </w:p>
    <w:p w14:paraId="61DF3145" w14:textId="48631FF2" w:rsidR="005E5C11" w:rsidRPr="00647F6F" w:rsidRDefault="005E5C11" w:rsidP="005E5C11">
      <w:pPr>
        <w:pStyle w:val="1"/>
        <w:jc w:val="right"/>
        <w:rPr>
          <w:b w:val="0"/>
          <w:szCs w:val="28"/>
        </w:rPr>
      </w:pPr>
      <w:r w:rsidRPr="00647F6F">
        <w:rPr>
          <w:b w:val="0"/>
          <w:szCs w:val="28"/>
        </w:rPr>
        <w:t xml:space="preserve">В </w:t>
      </w:r>
      <w:r w:rsidR="00A53898" w:rsidRPr="00647F6F">
        <w:rPr>
          <w:b w:val="0"/>
          <w:szCs w:val="28"/>
        </w:rPr>
        <w:t>территориальную избирательную</w:t>
      </w:r>
    </w:p>
    <w:p w14:paraId="1DCD5C09" w14:textId="0EAB04BA" w:rsidR="00A53898" w:rsidRPr="00647F6F" w:rsidDel="00647F6F" w:rsidRDefault="00A53898" w:rsidP="00A53898">
      <w:pPr>
        <w:rPr>
          <w:del w:id="484" w:author="deevab" w:date="2020-06-23T18:37:00Z"/>
          <w:sz w:val="28"/>
          <w:szCs w:val="28"/>
        </w:rPr>
      </w:pPr>
      <w:r w:rsidRPr="00647F6F">
        <w:rPr>
          <w:sz w:val="28"/>
          <w:szCs w:val="28"/>
        </w:rPr>
        <w:t xml:space="preserve">                                                                                            комиссию </w:t>
      </w:r>
      <w:del w:id="485" w:author="deevab" w:date="2020-06-23T18:37:00Z">
        <w:r w:rsidRPr="00647F6F" w:rsidDel="00647F6F">
          <w:rPr>
            <w:sz w:val="28"/>
            <w:szCs w:val="28"/>
          </w:rPr>
          <w:delText>_______</w:delText>
        </w:r>
        <w:r w:rsidR="00C87632" w:rsidRPr="00647F6F" w:rsidDel="00647F6F">
          <w:rPr>
            <w:sz w:val="28"/>
            <w:szCs w:val="28"/>
          </w:rPr>
          <w:delText>____</w:delText>
        </w:r>
        <w:r w:rsidRPr="00647F6F" w:rsidDel="00647F6F">
          <w:rPr>
            <w:sz w:val="28"/>
            <w:szCs w:val="28"/>
          </w:rPr>
          <w:delText>___ района</w:delText>
        </w:r>
      </w:del>
    </w:p>
    <w:p w14:paraId="120CA01F" w14:textId="51E0FA02" w:rsidR="005E5C11" w:rsidRDefault="00647F6F">
      <w:pPr>
        <w:jc w:val="right"/>
        <w:rPr>
          <w:szCs w:val="28"/>
        </w:rPr>
        <w:pPrChange w:id="486" w:author="deevab" w:date="2020-06-23T18:37:00Z">
          <w:pPr>
            <w:pStyle w:val="1"/>
          </w:pPr>
        </w:pPrChange>
      </w:pPr>
      <w:ins w:id="487" w:author="deevab" w:date="2020-06-23T18:37:00Z">
        <w:r w:rsidRPr="00647F6F">
          <w:rPr>
            <w:sz w:val="28"/>
            <w:szCs w:val="28"/>
          </w:rPr>
          <w:t>Правобережного округа города Липецка</w:t>
        </w:r>
      </w:ins>
    </w:p>
    <w:p w14:paraId="09677705" w14:textId="77777777" w:rsidR="005E5C11" w:rsidRPr="00BA13B2" w:rsidRDefault="005E5C11" w:rsidP="005E5C11">
      <w:pPr>
        <w:pStyle w:val="1"/>
        <w:rPr>
          <w:sz w:val="24"/>
          <w:szCs w:val="24"/>
        </w:rPr>
      </w:pPr>
      <w:r w:rsidRPr="00BA13B2">
        <w:rPr>
          <w:sz w:val="24"/>
          <w:szCs w:val="24"/>
        </w:rPr>
        <w:t>СВЕДЕНИЯ</w:t>
      </w:r>
    </w:p>
    <w:p w14:paraId="614D9F4E" w14:textId="77777777" w:rsidR="007663B1" w:rsidRDefault="005E5C11" w:rsidP="005E5C11">
      <w:pPr>
        <w:pStyle w:val="1"/>
        <w:rPr>
          <w:sz w:val="24"/>
          <w:szCs w:val="24"/>
        </w:rPr>
      </w:pPr>
      <w:r w:rsidRPr="00BA13B2">
        <w:rPr>
          <w:sz w:val="24"/>
          <w:szCs w:val="24"/>
        </w:rPr>
        <w:t>об изменениях в сведениях о кандидате</w:t>
      </w:r>
      <w:r w:rsidR="008044A1">
        <w:rPr>
          <w:sz w:val="24"/>
          <w:szCs w:val="24"/>
        </w:rPr>
        <w:t xml:space="preserve"> </w:t>
      </w:r>
      <w:r w:rsidR="007663B1">
        <w:rPr>
          <w:sz w:val="24"/>
          <w:szCs w:val="24"/>
        </w:rPr>
        <w:t xml:space="preserve">на </w:t>
      </w:r>
      <w:r w:rsidR="00816837">
        <w:rPr>
          <w:sz w:val="24"/>
          <w:szCs w:val="24"/>
        </w:rPr>
        <w:t xml:space="preserve">выборах </w:t>
      </w:r>
      <w:r w:rsidRPr="00BA13B2">
        <w:rPr>
          <w:sz w:val="24"/>
          <w:szCs w:val="24"/>
        </w:rPr>
        <w:t xml:space="preserve"> депутат</w:t>
      </w:r>
      <w:r w:rsidR="007663B1">
        <w:rPr>
          <w:sz w:val="24"/>
          <w:szCs w:val="24"/>
        </w:rPr>
        <w:t xml:space="preserve">ов </w:t>
      </w:r>
    </w:p>
    <w:p w14:paraId="79E55EC8" w14:textId="77777777" w:rsidR="007663B1" w:rsidRDefault="007663B1" w:rsidP="007663B1">
      <w:pPr>
        <w:rPr>
          <w:sz w:val="24"/>
          <w:szCs w:val="24"/>
        </w:rPr>
      </w:pPr>
      <w:r>
        <w:t xml:space="preserve">_______________________________________________________________________________         _______________  </w:t>
      </w:r>
      <w:r w:rsidRPr="00BA13B2">
        <w:rPr>
          <w:sz w:val="24"/>
          <w:szCs w:val="24"/>
        </w:rPr>
        <w:t>созыва</w:t>
      </w:r>
    </w:p>
    <w:p w14:paraId="6F720AA0" w14:textId="77777777" w:rsidR="007663B1" w:rsidRPr="007663B1" w:rsidRDefault="007663B1" w:rsidP="007663B1">
      <w:pPr>
        <w:rPr>
          <w:i/>
        </w:rPr>
      </w:pPr>
      <w:r>
        <w:rPr>
          <w:i/>
        </w:rPr>
        <w:t xml:space="preserve">             </w:t>
      </w:r>
      <w:r w:rsidRPr="007663B1">
        <w:rPr>
          <w:i/>
        </w:rPr>
        <w:t>(наименование представительного органа муниципального образования)</w:t>
      </w:r>
    </w:p>
    <w:p w14:paraId="050E9297" w14:textId="77777777" w:rsidR="007663B1" w:rsidRPr="007663B1" w:rsidRDefault="007663B1" w:rsidP="007663B1"/>
    <w:p w14:paraId="1B1A6514" w14:textId="653D6EC0" w:rsidR="005E5C11" w:rsidRDefault="005E5C11" w:rsidP="007663B1">
      <w:pPr>
        <w:pStyle w:val="1"/>
        <w:jc w:val="left"/>
        <w:rPr>
          <w:sz w:val="24"/>
          <w:szCs w:val="24"/>
        </w:rPr>
      </w:pPr>
      <w:r w:rsidRPr="00BA13B2">
        <w:rPr>
          <w:sz w:val="24"/>
          <w:szCs w:val="24"/>
        </w:rPr>
        <w:t xml:space="preserve">по </w:t>
      </w:r>
      <w:r w:rsidR="007663B1">
        <w:rPr>
          <w:sz w:val="24"/>
          <w:szCs w:val="24"/>
        </w:rPr>
        <w:t>______________________________________________________________________________</w:t>
      </w:r>
      <w:r w:rsidR="00C87632">
        <w:rPr>
          <w:sz w:val="24"/>
          <w:szCs w:val="24"/>
        </w:rPr>
        <w:t xml:space="preserve">    (№__)</w:t>
      </w:r>
      <w:r w:rsidRPr="00BA13B2">
        <w:rPr>
          <w:sz w:val="24"/>
          <w:szCs w:val="24"/>
        </w:rPr>
        <w:t xml:space="preserve"> </w:t>
      </w:r>
      <w:r w:rsidRPr="00BA13B2">
        <w:rPr>
          <w:rStyle w:val="aa"/>
          <w:bCs/>
          <w:sz w:val="24"/>
          <w:szCs w:val="24"/>
        </w:rPr>
        <w:footnoteReference w:customMarkFollows="1" w:id="20"/>
        <w:t>1</w:t>
      </w:r>
    </w:p>
    <w:p w14:paraId="5EA468E9" w14:textId="77777777" w:rsidR="007663B1" w:rsidRPr="007663B1" w:rsidRDefault="007663B1" w:rsidP="007663B1">
      <w:pPr>
        <w:rPr>
          <w:i/>
        </w:rPr>
      </w:pPr>
      <w:r>
        <w:rPr>
          <w:i/>
        </w:rPr>
        <w:t xml:space="preserve">                                                        </w:t>
      </w:r>
      <w:r w:rsidRPr="007663B1">
        <w:rPr>
          <w:i/>
        </w:rPr>
        <w:t>(вид избирательного округа)</w:t>
      </w:r>
    </w:p>
    <w:p w14:paraId="645998C5" w14:textId="77777777" w:rsidR="005E5C11" w:rsidRPr="007663B1" w:rsidRDefault="005E5C11" w:rsidP="007663B1">
      <w:pPr>
        <w:rPr>
          <w:i/>
        </w:rPr>
      </w:pPr>
    </w:p>
    <w:p w14:paraId="5C46AD82" w14:textId="77777777" w:rsidR="005E5C11" w:rsidRPr="004F5C64" w:rsidRDefault="005E5C11" w:rsidP="007F0144">
      <w:pPr>
        <w:pStyle w:val="22"/>
        <w:suppressAutoHyphens/>
        <w:spacing w:line="240" w:lineRule="auto"/>
        <w:ind w:firstLine="425"/>
      </w:pPr>
      <w:r w:rsidRPr="00816837">
        <w:rPr>
          <w:sz w:val="28"/>
          <w:szCs w:val="28"/>
        </w:rPr>
        <w:t>Я,</w:t>
      </w:r>
      <w:r w:rsidRPr="004F5C64">
        <w:t xml:space="preserve"> </w:t>
      </w:r>
      <w:r w:rsidR="007F0144">
        <w:t xml:space="preserve"> </w:t>
      </w:r>
      <w:r w:rsidRPr="004F5C64">
        <w:t>_______</w:t>
      </w:r>
      <w:r w:rsidR="00816837">
        <w:t>_________________________________________</w:t>
      </w:r>
      <w:r w:rsidRPr="004F5C64">
        <w:t>________________________________________________,</w:t>
      </w:r>
    </w:p>
    <w:p w14:paraId="1E7B3C4E" w14:textId="77777777" w:rsidR="005E5C11" w:rsidRPr="004F5C64" w:rsidRDefault="005E5C11" w:rsidP="005E5C11">
      <w:pPr>
        <w:tabs>
          <w:tab w:val="left" w:pos="5387"/>
          <w:tab w:val="center" w:pos="7300"/>
        </w:tabs>
        <w:jc w:val="center"/>
        <w:rPr>
          <w:i/>
          <w:sz w:val="16"/>
          <w:szCs w:val="16"/>
        </w:rPr>
      </w:pPr>
      <w:r w:rsidRPr="004F5C64">
        <w:rPr>
          <w:i/>
          <w:sz w:val="16"/>
          <w:szCs w:val="16"/>
        </w:rPr>
        <w:t>(фамилия, имя, отчество)</w:t>
      </w:r>
    </w:p>
    <w:p w14:paraId="78C53B46" w14:textId="77777777" w:rsidR="005E5C11" w:rsidRPr="00411D35" w:rsidRDefault="00816837" w:rsidP="005E5C11">
      <w:pPr>
        <w:pStyle w:val="22"/>
        <w:suppressAutoHyphens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5E5C11" w:rsidRPr="00411D35">
        <w:rPr>
          <w:sz w:val="28"/>
          <w:szCs w:val="28"/>
        </w:rPr>
        <w:t xml:space="preserve"> соответствии с </w:t>
      </w:r>
      <w:r w:rsidR="005E5C11">
        <w:rPr>
          <w:sz w:val="28"/>
          <w:szCs w:val="28"/>
        </w:rPr>
        <w:t>част</w:t>
      </w:r>
      <w:r w:rsidR="007663B1">
        <w:rPr>
          <w:sz w:val="28"/>
          <w:szCs w:val="28"/>
        </w:rPr>
        <w:t>ью</w:t>
      </w:r>
      <w:r w:rsidR="005E5C11">
        <w:rPr>
          <w:sz w:val="28"/>
          <w:szCs w:val="28"/>
        </w:rPr>
        <w:t xml:space="preserve"> </w:t>
      </w:r>
      <w:r w:rsidR="007663B1">
        <w:rPr>
          <w:sz w:val="28"/>
          <w:szCs w:val="28"/>
        </w:rPr>
        <w:t>2</w:t>
      </w:r>
      <w:r w:rsidR="005E5C11">
        <w:rPr>
          <w:sz w:val="28"/>
          <w:szCs w:val="28"/>
        </w:rPr>
        <w:t xml:space="preserve"> статьи 3</w:t>
      </w:r>
      <w:r w:rsidR="007663B1">
        <w:rPr>
          <w:sz w:val="28"/>
          <w:szCs w:val="28"/>
        </w:rPr>
        <w:t>7</w:t>
      </w:r>
      <w:r w:rsidR="005E5C11">
        <w:rPr>
          <w:sz w:val="28"/>
          <w:szCs w:val="28"/>
        </w:rPr>
        <w:t xml:space="preserve"> Закона Липецкой области </w:t>
      </w:r>
      <w:r w:rsidR="005E5C11" w:rsidRPr="00411D35">
        <w:rPr>
          <w:sz w:val="28"/>
          <w:szCs w:val="28"/>
        </w:rPr>
        <w:t xml:space="preserve">«О выборах депутатов </w:t>
      </w:r>
      <w:r w:rsidR="007663B1">
        <w:rPr>
          <w:sz w:val="28"/>
          <w:szCs w:val="28"/>
        </w:rPr>
        <w:t>представительных органов муниципальных образований в Липецкой области</w:t>
      </w:r>
      <w:r w:rsidR="005E5C11" w:rsidRPr="00411D35">
        <w:rPr>
          <w:sz w:val="28"/>
          <w:szCs w:val="28"/>
        </w:rPr>
        <w:t>»</w:t>
      </w:r>
      <w:r w:rsidR="005E5C11">
        <w:rPr>
          <w:sz w:val="28"/>
          <w:szCs w:val="28"/>
        </w:rPr>
        <w:t xml:space="preserve"> </w:t>
      </w:r>
      <w:r w:rsidR="005E5C11" w:rsidRPr="00411D35">
        <w:rPr>
          <w:sz w:val="28"/>
          <w:szCs w:val="28"/>
        </w:rPr>
        <w:t>уведомляю о следующих изменениях:</w:t>
      </w:r>
    </w:p>
    <w:p w14:paraId="417FDC73" w14:textId="77777777" w:rsidR="005E5C11" w:rsidRPr="00411D35" w:rsidRDefault="005E5C11" w:rsidP="005E5C11">
      <w:pPr>
        <w:jc w:val="both"/>
        <w:rPr>
          <w:sz w:val="28"/>
          <w:szCs w:val="28"/>
        </w:rPr>
      </w:pPr>
    </w:p>
    <w:tbl>
      <w:tblPr>
        <w:tblW w:w="978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782"/>
      </w:tblGrid>
      <w:tr w:rsidR="005E5C11" w:rsidRPr="00411D35" w14:paraId="6070798E" w14:textId="77777777" w:rsidTr="00F22FA8">
        <w:trPr>
          <w:cantSplit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</w:tcPr>
          <w:p w14:paraId="6138F088" w14:textId="77777777" w:rsidR="005E5C11" w:rsidRPr="00411D35" w:rsidRDefault="005E5C11" w:rsidP="00F22FA8">
            <w:pPr>
              <w:pStyle w:val="22"/>
              <w:suppressAutoHyphens/>
              <w:spacing w:line="240" w:lineRule="auto"/>
              <w:rPr>
                <w:sz w:val="28"/>
                <w:szCs w:val="28"/>
              </w:rPr>
            </w:pPr>
            <w:r w:rsidRPr="00411D35">
              <w:rPr>
                <w:sz w:val="28"/>
                <w:szCs w:val="28"/>
              </w:rPr>
              <w:t>1. Сведения «______</w:t>
            </w:r>
            <w:r>
              <w:rPr>
                <w:sz w:val="28"/>
                <w:szCs w:val="28"/>
              </w:rPr>
              <w:t xml:space="preserve">__________» следует </w:t>
            </w:r>
            <w:r w:rsidR="00816837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>менить на «_____________</w:t>
            </w:r>
            <w:r w:rsidRPr="00411D35">
              <w:rPr>
                <w:sz w:val="28"/>
                <w:szCs w:val="28"/>
              </w:rPr>
              <w:t>___»,</w:t>
            </w:r>
          </w:p>
        </w:tc>
      </w:tr>
      <w:tr w:rsidR="005E5C11" w:rsidRPr="00411D35" w14:paraId="12D04575" w14:textId="77777777" w:rsidTr="00F22FA8">
        <w:trPr>
          <w:cantSplit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</w:tcPr>
          <w:p w14:paraId="55F428DB" w14:textId="77777777" w:rsidR="005E5C11" w:rsidRPr="00411D35" w:rsidRDefault="005E5C11" w:rsidP="00F22FA8">
            <w:pPr>
              <w:pStyle w:val="af4"/>
              <w:tabs>
                <w:tab w:val="clear" w:pos="4677"/>
                <w:tab w:val="clear" w:pos="9355"/>
              </w:tabs>
              <w:rPr>
                <w:sz w:val="28"/>
                <w:szCs w:val="28"/>
              </w:rPr>
            </w:pPr>
            <w:r w:rsidRPr="00411D35">
              <w:rPr>
                <w:sz w:val="28"/>
                <w:szCs w:val="28"/>
              </w:rPr>
              <w:t>дополнить «________________».</w:t>
            </w:r>
          </w:p>
        </w:tc>
      </w:tr>
      <w:tr w:rsidR="005E5C11" w:rsidRPr="00411D35" w14:paraId="1C4F6D76" w14:textId="77777777" w:rsidTr="00F22FA8">
        <w:trPr>
          <w:cantSplit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</w:tcPr>
          <w:p w14:paraId="5B05628F" w14:textId="77777777" w:rsidR="005E5C11" w:rsidRPr="00411D35" w:rsidRDefault="005E5C11" w:rsidP="00F22FA8">
            <w:pPr>
              <w:pStyle w:val="af4"/>
              <w:tabs>
                <w:tab w:val="clear" w:pos="4677"/>
                <w:tab w:val="clear" w:pos="9355"/>
              </w:tabs>
              <w:ind w:firstLine="432"/>
              <w:jc w:val="both"/>
              <w:rPr>
                <w:sz w:val="28"/>
                <w:szCs w:val="28"/>
              </w:rPr>
            </w:pPr>
          </w:p>
          <w:p w14:paraId="78A2E59B" w14:textId="77777777" w:rsidR="005E5C11" w:rsidRPr="00411D35" w:rsidRDefault="005E5C11" w:rsidP="00F22FA8">
            <w:pPr>
              <w:pStyle w:val="af4"/>
              <w:tabs>
                <w:tab w:val="clear" w:pos="4677"/>
                <w:tab w:val="clear" w:pos="9355"/>
              </w:tabs>
              <w:ind w:firstLine="432"/>
              <w:jc w:val="both"/>
              <w:rPr>
                <w:sz w:val="28"/>
                <w:szCs w:val="28"/>
              </w:rPr>
            </w:pPr>
            <w:r w:rsidRPr="00411D35">
              <w:rPr>
                <w:sz w:val="28"/>
                <w:szCs w:val="28"/>
              </w:rPr>
              <w:t>Причина внесения изменений ______________________________________.</w:t>
            </w:r>
          </w:p>
        </w:tc>
      </w:tr>
      <w:tr w:rsidR="005E5C11" w:rsidRPr="004F5C64" w14:paraId="2B764EC2" w14:textId="77777777" w:rsidTr="00F22FA8">
        <w:trPr>
          <w:cantSplit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</w:tcPr>
          <w:p w14:paraId="2E270EFA" w14:textId="77777777" w:rsidR="005E5C11" w:rsidRPr="00375E0F" w:rsidRDefault="005E5C11" w:rsidP="00F22FA8">
            <w:pPr>
              <w:pStyle w:val="af4"/>
              <w:tabs>
                <w:tab w:val="clear" w:pos="4677"/>
                <w:tab w:val="clear" w:pos="9355"/>
              </w:tabs>
              <w:jc w:val="center"/>
              <w:rPr>
                <w:sz w:val="16"/>
                <w:szCs w:val="16"/>
              </w:rPr>
            </w:pPr>
          </w:p>
        </w:tc>
      </w:tr>
    </w:tbl>
    <w:p w14:paraId="74B83C52" w14:textId="77777777" w:rsidR="005E5C11" w:rsidRPr="004F5C64" w:rsidRDefault="005E5C11" w:rsidP="005E5C11">
      <w:pPr>
        <w:jc w:val="both"/>
        <w:rPr>
          <w:sz w:val="12"/>
          <w:szCs w:val="12"/>
        </w:rPr>
      </w:pPr>
    </w:p>
    <w:tbl>
      <w:tblPr>
        <w:tblW w:w="92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064"/>
        <w:gridCol w:w="236"/>
        <w:gridCol w:w="1739"/>
        <w:gridCol w:w="261"/>
        <w:gridCol w:w="1946"/>
      </w:tblGrid>
      <w:tr w:rsidR="005E5C11" w:rsidRPr="004F5C64" w14:paraId="5E90D468" w14:textId="77777777" w:rsidTr="00F22FA8">
        <w:tc>
          <w:tcPr>
            <w:tcW w:w="4930" w:type="dxa"/>
            <w:tcBorders>
              <w:top w:val="nil"/>
              <w:left w:val="nil"/>
              <w:right w:val="nil"/>
            </w:tcBorders>
          </w:tcPr>
          <w:p w14:paraId="5AEEF971" w14:textId="77777777" w:rsidR="005E5C11" w:rsidRPr="004F5C64" w:rsidRDefault="005E5C11" w:rsidP="00F22FA8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CE4545F" w14:textId="77777777" w:rsidR="005E5C11" w:rsidRPr="004F5C64" w:rsidRDefault="005E5C11" w:rsidP="00F22FA8">
            <w:pPr>
              <w:rPr>
                <w:sz w:val="16"/>
                <w:szCs w:val="16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857EB3" w14:textId="77777777" w:rsidR="005E5C11" w:rsidRPr="004F5C64" w:rsidRDefault="005E5C11" w:rsidP="00F22FA8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14:paraId="625A9016" w14:textId="77777777" w:rsidR="005E5C11" w:rsidRPr="004F5C64" w:rsidRDefault="005E5C11" w:rsidP="00F22FA8">
            <w:pPr>
              <w:rPr>
                <w:sz w:val="16"/>
                <w:szCs w:val="16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568DF5" w14:textId="77777777" w:rsidR="005E5C11" w:rsidRPr="004F5C64" w:rsidRDefault="005E5C11" w:rsidP="00F22FA8">
            <w:pPr>
              <w:rPr>
                <w:sz w:val="16"/>
                <w:szCs w:val="16"/>
              </w:rPr>
            </w:pPr>
          </w:p>
        </w:tc>
      </w:tr>
      <w:tr w:rsidR="005E5C11" w:rsidRPr="004F5C64" w14:paraId="5A34B486" w14:textId="77777777" w:rsidTr="00F22FA8"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14:paraId="753182E7" w14:textId="77777777" w:rsidR="005E5C11" w:rsidRPr="004F5C64" w:rsidRDefault="005E5C11" w:rsidP="00F22FA8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777D20E" w14:textId="77777777" w:rsidR="005E5C11" w:rsidRPr="004F5C64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14:paraId="1AC21990" w14:textId="77777777" w:rsidR="005E5C11" w:rsidRPr="004F5C64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F5C64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14:paraId="235B5ED0" w14:textId="77777777" w:rsidR="005E5C11" w:rsidRPr="004F5C64" w:rsidRDefault="005E5C11" w:rsidP="00F22FA8">
            <w:pPr>
              <w:rPr>
                <w:i/>
                <w:sz w:val="16"/>
                <w:szCs w:val="16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</w:tcPr>
          <w:p w14:paraId="03511F91" w14:textId="77777777" w:rsidR="005E5C11" w:rsidRPr="004F5C64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F5C64">
              <w:rPr>
                <w:i/>
                <w:sz w:val="16"/>
                <w:szCs w:val="16"/>
              </w:rPr>
              <w:t>(инициалы, фамилия)</w:t>
            </w:r>
          </w:p>
        </w:tc>
      </w:tr>
      <w:tr w:rsidR="005E5C11" w:rsidRPr="004F5C64" w14:paraId="7DB31248" w14:textId="77777777" w:rsidTr="00F22FA8"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14:paraId="32FE5106" w14:textId="77777777" w:rsidR="005E5C11" w:rsidRPr="004F5C64" w:rsidRDefault="005E5C11" w:rsidP="00F22FA8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1772393" w14:textId="77777777" w:rsidR="005E5C11" w:rsidRPr="004F5C64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14:paraId="329CBAC9" w14:textId="77777777" w:rsidR="005E5C11" w:rsidRPr="004F5C64" w:rsidRDefault="005E5C11" w:rsidP="00F22FA8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14:paraId="41B67894" w14:textId="77777777" w:rsidR="005E5C11" w:rsidRPr="004F5C64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3C8B27" w14:textId="77777777" w:rsidR="005E5C11" w:rsidRPr="004F5C64" w:rsidRDefault="005E5C11" w:rsidP="00F22FA8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</w:tr>
      <w:tr w:rsidR="005E5C11" w:rsidRPr="004F5C64" w14:paraId="78F591FB" w14:textId="77777777" w:rsidTr="00F22FA8"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14:paraId="59D1606C" w14:textId="77777777" w:rsidR="005E5C11" w:rsidRPr="004F5C64" w:rsidRDefault="005E5C11" w:rsidP="00F22FA8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06CEA46" w14:textId="77777777" w:rsidR="005E5C11" w:rsidRPr="004F5C64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14:paraId="7D644D80" w14:textId="77777777" w:rsidR="005E5C11" w:rsidRPr="004F5C64" w:rsidRDefault="005E5C11" w:rsidP="00F22FA8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14:paraId="0BFE320C" w14:textId="77777777" w:rsidR="005E5C11" w:rsidRPr="004F5C64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D2A44B" w14:textId="77777777" w:rsidR="005E5C11" w:rsidRPr="004F5C64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F5C64">
              <w:rPr>
                <w:i/>
                <w:sz w:val="16"/>
                <w:szCs w:val="16"/>
              </w:rPr>
              <w:t>(дата)</w:t>
            </w:r>
          </w:p>
        </w:tc>
      </w:tr>
    </w:tbl>
    <w:p w14:paraId="7FEE47FC" w14:textId="77777777" w:rsidR="005E5C11" w:rsidRPr="00D06F11" w:rsidRDefault="005E5C11" w:rsidP="005E5C11">
      <w:pPr>
        <w:pStyle w:val="21"/>
        <w:jc w:val="both"/>
        <w:rPr>
          <w:b w:val="0"/>
          <w:i/>
          <w:sz w:val="20"/>
        </w:rPr>
        <w:sectPr w:rsidR="005E5C11" w:rsidRPr="00D06F11" w:rsidSect="00CE3B67">
          <w:footnotePr>
            <w:numStart w:val="2"/>
          </w:footnotePr>
          <w:pgSz w:w="11906" w:h="16838" w:code="9"/>
          <w:pgMar w:top="567" w:right="454" w:bottom="794" w:left="720" w:header="454" w:footer="340" w:gutter="0"/>
          <w:cols w:space="708"/>
          <w:titlePg/>
          <w:docGrid w:linePitch="360"/>
        </w:sectPr>
      </w:pPr>
    </w:p>
    <w:p w14:paraId="734C8DD9" w14:textId="77777777" w:rsidR="005E5C11" w:rsidRDefault="005E5C11" w:rsidP="005E5C11">
      <w:pPr>
        <w:pStyle w:val="21"/>
        <w:jc w:val="right"/>
        <w:rPr>
          <w:b w:val="0"/>
          <w:sz w:val="20"/>
        </w:rPr>
      </w:pPr>
    </w:p>
    <w:tbl>
      <w:tblPr>
        <w:tblW w:w="10008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688"/>
        <w:gridCol w:w="4320"/>
      </w:tblGrid>
      <w:tr w:rsidR="005E5C11" w14:paraId="32A3E533" w14:textId="77777777" w:rsidTr="00F22FA8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5AEAAF0C" w14:textId="77777777" w:rsidR="005E5C11" w:rsidRDefault="005E5C11" w:rsidP="00F22FA8">
            <w:pPr>
              <w:suppressAutoHyphens/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14:paraId="784A4AE1" w14:textId="0795A0ED" w:rsidR="005E5C11" w:rsidRPr="00F277D5" w:rsidRDefault="005E5C11" w:rsidP="00F22FA8">
            <w:pPr>
              <w:suppressAutoHyphens/>
              <w:jc w:val="center"/>
            </w:pPr>
            <w:r w:rsidRPr="00F277D5">
              <w:t>Приложение №</w:t>
            </w:r>
            <w:r>
              <w:t xml:space="preserve"> </w:t>
            </w:r>
            <w:r w:rsidR="006F5ADC">
              <w:t>8</w:t>
            </w:r>
          </w:p>
          <w:p w14:paraId="4AC2DBF2" w14:textId="15EB796C" w:rsidR="007167D8" w:rsidRDefault="007167D8" w:rsidP="008A4A83">
            <w:pPr>
              <w:suppressAutoHyphens/>
              <w:jc w:val="center"/>
              <w:rPr>
                <w:ins w:id="488" w:author="deevab" w:date="2020-06-23T18:14:00Z"/>
              </w:rPr>
            </w:pPr>
            <w:ins w:id="489" w:author="deevab" w:date="2020-06-23T18:14:00Z">
              <w:r w:rsidRPr="008A4A83" w:rsidDel="007167D8">
                <w:t xml:space="preserve"> </w:t>
              </w:r>
              <w:r w:rsidRPr="00F138E6">
                <w:t xml:space="preserve">к постановлению </w:t>
              </w:r>
              <w:r>
                <w:t xml:space="preserve">территориальной </w:t>
              </w:r>
              <w:r w:rsidRPr="00F138E6">
                <w:t xml:space="preserve">избирательной комиссии </w:t>
              </w:r>
              <w:r w:rsidRPr="00827267">
                <w:t>Правобережного округа города Липецка от</w:t>
              </w:r>
              <w:r w:rsidRPr="00A84DDC">
                <w:rPr>
                  <w:sz w:val="24"/>
                  <w:szCs w:val="24"/>
                </w:rPr>
                <w:t xml:space="preserve"> «</w:t>
              </w:r>
              <w:r>
                <w:rPr>
                  <w:sz w:val="24"/>
                  <w:szCs w:val="24"/>
                </w:rPr>
                <w:t>25</w:t>
              </w:r>
              <w:r w:rsidRPr="00A84DDC">
                <w:rPr>
                  <w:sz w:val="24"/>
                  <w:szCs w:val="24"/>
                </w:rPr>
                <w:t>»</w:t>
              </w:r>
              <w:r>
                <w:rPr>
                  <w:sz w:val="24"/>
                  <w:szCs w:val="24"/>
                </w:rPr>
                <w:t xml:space="preserve"> </w:t>
              </w:r>
              <w:r w:rsidRPr="00827267">
                <w:t>июня</w:t>
              </w:r>
              <w:r w:rsidRPr="00A84DDC">
                <w:rPr>
                  <w:sz w:val="24"/>
                  <w:szCs w:val="24"/>
                </w:rPr>
                <w:t xml:space="preserve"> </w:t>
              </w:r>
              <w:r w:rsidRPr="00827267">
                <w:t xml:space="preserve">2020 года № </w:t>
              </w:r>
              <w:r>
                <w:t>11</w:t>
              </w:r>
            </w:ins>
            <w:ins w:id="490" w:author="deevab" w:date="2020-06-25T16:56:00Z">
              <w:r w:rsidR="00FB4E67">
                <w:t>1</w:t>
              </w:r>
            </w:ins>
            <w:ins w:id="491" w:author="deevab" w:date="2020-06-23T18:14:00Z">
              <w:r>
                <w:t>/5</w:t>
              </w:r>
            </w:ins>
            <w:ins w:id="492" w:author="deevab" w:date="2020-06-25T16:56:00Z">
              <w:r w:rsidR="00FB4E67">
                <w:t>75</w:t>
              </w:r>
            </w:ins>
          </w:p>
          <w:p w14:paraId="55278CAD" w14:textId="307CA616" w:rsidR="008A4A83" w:rsidRPr="008A4A83" w:rsidDel="007167D8" w:rsidRDefault="008A4A83" w:rsidP="008A4A83">
            <w:pPr>
              <w:suppressAutoHyphens/>
              <w:ind w:left="691"/>
              <w:jc w:val="center"/>
              <w:rPr>
                <w:del w:id="493" w:author="deevab" w:date="2020-06-23T18:14:00Z"/>
              </w:rPr>
            </w:pPr>
            <w:del w:id="494" w:author="deevab" w:date="2020-06-23T18:14:00Z">
              <w:r w:rsidRPr="008A4A83" w:rsidDel="007167D8">
                <w:delText xml:space="preserve">к постановлению территориальной избирательной комиссии </w:delText>
              </w:r>
              <w:r w:rsidDel="007167D8">
                <w:delText xml:space="preserve"> </w:delText>
              </w:r>
              <w:r w:rsidRPr="008A4A83" w:rsidDel="007167D8">
                <w:delText>_________</w:delText>
              </w:r>
              <w:r w:rsidDel="007167D8">
                <w:delText>____</w:delText>
              </w:r>
              <w:r w:rsidRPr="008A4A83" w:rsidDel="007167D8">
                <w:delText xml:space="preserve"> района </w:delText>
              </w:r>
            </w:del>
          </w:p>
          <w:p w14:paraId="694CBB43" w14:textId="7EB28E1F" w:rsidR="008A4A83" w:rsidRPr="008A4A83" w:rsidDel="007167D8" w:rsidRDefault="008A4A83" w:rsidP="008A4A83">
            <w:pPr>
              <w:suppressAutoHyphens/>
              <w:ind w:left="691"/>
              <w:jc w:val="center"/>
              <w:rPr>
                <w:del w:id="495" w:author="deevab" w:date="2020-06-23T18:14:00Z"/>
              </w:rPr>
            </w:pPr>
            <w:del w:id="496" w:author="deevab" w:date="2020-06-23T18:14:00Z">
              <w:r w:rsidRPr="008A4A83" w:rsidDel="007167D8">
                <w:delText>от «__» _______ 2020 года № _</w:delText>
              </w:r>
            </w:del>
          </w:p>
          <w:p w14:paraId="3FB8E131" w14:textId="77777777" w:rsidR="005E5C11" w:rsidRDefault="008A4A83" w:rsidP="008A4A83">
            <w:pPr>
              <w:suppressAutoHyphens/>
              <w:jc w:val="center"/>
              <w:rPr>
                <w:sz w:val="24"/>
                <w:szCs w:val="24"/>
              </w:rPr>
            </w:pPr>
            <w:r w:rsidRPr="008A4A83">
              <w:t>(рекомендуемая форма)</w:t>
            </w:r>
          </w:p>
        </w:tc>
      </w:tr>
    </w:tbl>
    <w:p w14:paraId="549CAB8B" w14:textId="77777777" w:rsidR="005E5C11" w:rsidRDefault="005E5C11" w:rsidP="005E5C11">
      <w:pPr>
        <w:pStyle w:val="21"/>
        <w:jc w:val="right"/>
        <w:rPr>
          <w:b w:val="0"/>
          <w:sz w:val="20"/>
        </w:rPr>
      </w:pPr>
    </w:p>
    <w:p w14:paraId="196DE16B" w14:textId="77777777" w:rsidR="005E5C11" w:rsidRPr="004F5C64" w:rsidRDefault="005E5C11" w:rsidP="005E5C11">
      <w:pPr>
        <w:ind w:left="4678"/>
        <w:jc w:val="center"/>
        <w:rPr>
          <w:sz w:val="24"/>
          <w:szCs w:val="24"/>
        </w:rPr>
      </w:pPr>
    </w:p>
    <w:p w14:paraId="65FBA370" w14:textId="77777777" w:rsidR="00C87632" w:rsidRDefault="00C87632" w:rsidP="00C87632">
      <w:pPr>
        <w:pStyle w:val="1"/>
        <w:jc w:val="right"/>
        <w:rPr>
          <w:b w:val="0"/>
          <w:szCs w:val="28"/>
        </w:rPr>
      </w:pPr>
      <w:r w:rsidRPr="001711DB">
        <w:rPr>
          <w:b w:val="0"/>
          <w:szCs w:val="28"/>
        </w:rPr>
        <w:t xml:space="preserve">В </w:t>
      </w:r>
      <w:r>
        <w:rPr>
          <w:b w:val="0"/>
          <w:szCs w:val="28"/>
        </w:rPr>
        <w:t>территориальную избирательную</w:t>
      </w:r>
    </w:p>
    <w:p w14:paraId="01B9DB8E" w14:textId="7D215985" w:rsidR="00C87632" w:rsidRPr="00C87632" w:rsidRDefault="00C87632" w:rsidP="00647F6F">
      <w:pPr>
        <w:ind w:left="6096" w:hanging="6096"/>
        <w:rPr>
          <w:sz w:val="28"/>
          <w:szCs w:val="28"/>
        </w:rPr>
      </w:pPr>
      <w:r w:rsidRPr="00C87632">
        <w:rPr>
          <w:sz w:val="28"/>
          <w:szCs w:val="28"/>
        </w:rPr>
        <w:t xml:space="preserve">                                                                                      комиссию </w:t>
      </w:r>
      <w:del w:id="497" w:author="deevab" w:date="2020-06-23T18:38:00Z">
        <w:r w:rsidRPr="00C87632" w:rsidDel="00647F6F">
          <w:rPr>
            <w:sz w:val="28"/>
            <w:szCs w:val="28"/>
          </w:rPr>
          <w:delText>_______</w:delText>
        </w:r>
        <w:r w:rsidDel="00647F6F">
          <w:rPr>
            <w:sz w:val="28"/>
            <w:szCs w:val="28"/>
          </w:rPr>
          <w:delText>____</w:delText>
        </w:r>
        <w:r w:rsidRPr="00C87632" w:rsidDel="00647F6F">
          <w:rPr>
            <w:sz w:val="28"/>
            <w:szCs w:val="28"/>
          </w:rPr>
          <w:delText>___ района</w:delText>
        </w:r>
      </w:del>
      <w:ins w:id="498" w:author="deevab" w:date="2020-06-23T18:38:00Z">
        <w:r w:rsidR="00647F6F">
          <w:rPr>
            <w:sz w:val="28"/>
            <w:szCs w:val="28"/>
          </w:rPr>
          <w:t>Правобережного округа         города Липецка</w:t>
        </w:r>
      </w:ins>
    </w:p>
    <w:p w14:paraId="5783649F" w14:textId="77777777" w:rsidR="005E5C11" w:rsidRPr="004F5C64" w:rsidRDefault="005E5C11" w:rsidP="005E5C11">
      <w:pPr>
        <w:rPr>
          <w:sz w:val="16"/>
          <w:szCs w:val="16"/>
        </w:rPr>
      </w:pPr>
    </w:p>
    <w:p w14:paraId="66B802CC" w14:textId="77777777" w:rsidR="005E5C11" w:rsidRPr="004F5C64" w:rsidRDefault="005E5C11" w:rsidP="005E5C11">
      <w:pPr>
        <w:pStyle w:val="1"/>
        <w:rPr>
          <w:spacing w:val="40"/>
          <w:szCs w:val="28"/>
        </w:rPr>
      </w:pPr>
    </w:p>
    <w:p w14:paraId="3C50408C" w14:textId="77777777" w:rsidR="005E5C11" w:rsidRPr="004F5C64" w:rsidRDefault="005E5C11" w:rsidP="005E5C11">
      <w:pPr>
        <w:pStyle w:val="1"/>
        <w:rPr>
          <w:szCs w:val="28"/>
        </w:rPr>
      </w:pPr>
      <w:r w:rsidRPr="004F5C64">
        <w:rPr>
          <w:spacing w:val="40"/>
          <w:szCs w:val="28"/>
        </w:rPr>
        <w:t>Заявление</w:t>
      </w:r>
      <w:r w:rsidRPr="004F5C64">
        <w:rPr>
          <w:spacing w:val="40"/>
          <w:szCs w:val="28"/>
        </w:rPr>
        <w:br/>
      </w:r>
      <w:r w:rsidRPr="004F5C64">
        <w:rPr>
          <w:szCs w:val="28"/>
        </w:rPr>
        <w:t xml:space="preserve">кандидата о назначении уполномоченного представителя </w:t>
      </w:r>
      <w:r>
        <w:rPr>
          <w:szCs w:val="28"/>
        </w:rPr>
        <w:br/>
      </w:r>
      <w:r w:rsidRPr="004F5C64">
        <w:rPr>
          <w:szCs w:val="28"/>
        </w:rPr>
        <w:t xml:space="preserve">по финансовым вопросам </w:t>
      </w:r>
    </w:p>
    <w:p w14:paraId="6DC91F09" w14:textId="77777777" w:rsidR="005E5C11" w:rsidRPr="004F5C64" w:rsidRDefault="005E5C11" w:rsidP="005E5C11">
      <w:pPr>
        <w:tabs>
          <w:tab w:val="right" w:pos="10206"/>
        </w:tabs>
        <w:ind w:right="-1"/>
        <w:rPr>
          <w:bCs/>
        </w:rPr>
      </w:pPr>
      <w:r w:rsidRPr="00163741">
        <w:rPr>
          <w:bCs/>
          <w:sz w:val="28"/>
          <w:szCs w:val="28"/>
        </w:rPr>
        <w:t>Я,</w:t>
      </w:r>
      <w:r w:rsidRPr="004F5C64">
        <w:rPr>
          <w:bCs/>
        </w:rPr>
        <w:t xml:space="preserve"> __________________________________________</w:t>
      </w:r>
      <w:r>
        <w:rPr>
          <w:bCs/>
        </w:rPr>
        <w:t>_______________________</w:t>
      </w:r>
      <w:r w:rsidRPr="004F5C64">
        <w:rPr>
          <w:bCs/>
        </w:rPr>
        <w:t>_______________</w:t>
      </w:r>
      <w:r>
        <w:rPr>
          <w:bCs/>
        </w:rPr>
        <w:t>___________</w:t>
      </w:r>
      <w:r w:rsidRPr="004F5C64">
        <w:rPr>
          <w:bCs/>
        </w:rPr>
        <w:t>______,</w:t>
      </w:r>
    </w:p>
    <w:p w14:paraId="57B896DA" w14:textId="77777777" w:rsidR="005E5C11" w:rsidRPr="001711DB" w:rsidRDefault="005E5C11" w:rsidP="005E5C11">
      <w:pPr>
        <w:ind w:right="-1"/>
        <w:jc w:val="center"/>
        <w:rPr>
          <w:i/>
        </w:rPr>
      </w:pPr>
      <w:r w:rsidRPr="001711DB">
        <w:rPr>
          <w:i/>
        </w:rPr>
        <w:t>(фамилия, имя, отчество кандидата, дата рождения)</w:t>
      </w:r>
    </w:p>
    <w:p w14:paraId="5F800954" w14:textId="77777777" w:rsidR="00E77B90" w:rsidRDefault="00F22FA8" w:rsidP="005E5C11">
      <w:pPr>
        <w:tabs>
          <w:tab w:val="right" w:pos="9356"/>
        </w:tabs>
        <w:ind w:right="-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кандидат, </w:t>
      </w:r>
      <w:r w:rsidR="005E5C11" w:rsidRPr="00163741">
        <w:rPr>
          <w:bCs/>
          <w:sz w:val="28"/>
          <w:szCs w:val="28"/>
        </w:rPr>
        <w:t>выдвинутый в порядке самовыдвижения на выборах депутат</w:t>
      </w:r>
      <w:r w:rsidR="00E77B90">
        <w:rPr>
          <w:bCs/>
          <w:sz w:val="28"/>
          <w:szCs w:val="28"/>
        </w:rPr>
        <w:t>ов</w:t>
      </w:r>
    </w:p>
    <w:p w14:paraId="4DF2B714" w14:textId="77777777" w:rsidR="00E77B90" w:rsidRDefault="00E77B90" w:rsidP="00E77B90">
      <w:pPr>
        <w:pStyle w:val="1"/>
        <w:rPr>
          <w:sz w:val="24"/>
          <w:szCs w:val="24"/>
        </w:rPr>
      </w:pPr>
    </w:p>
    <w:p w14:paraId="736652C1" w14:textId="77777777" w:rsidR="00E77B90" w:rsidRPr="00E77B90" w:rsidRDefault="00E77B90" w:rsidP="00E77B90">
      <w:pPr>
        <w:rPr>
          <w:bCs/>
          <w:sz w:val="28"/>
          <w:szCs w:val="28"/>
        </w:rPr>
      </w:pPr>
      <w:r>
        <w:t xml:space="preserve">__________________________________________________________________________         _______________  </w:t>
      </w:r>
      <w:r w:rsidRPr="00E77B90">
        <w:rPr>
          <w:bCs/>
          <w:sz w:val="28"/>
          <w:szCs w:val="28"/>
        </w:rPr>
        <w:t>созыва</w:t>
      </w:r>
    </w:p>
    <w:p w14:paraId="3781A3CF" w14:textId="77777777" w:rsidR="00E77B90" w:rsidRPr="007663B1" w:rsidRDefault="00E77B90" w:rsidP="00E77B90">
      <w:pPr>
        <w:rPr>
          <w:i/>
        </w:rPr>
      </w:pPr>
      <w:r>
        <w:rPr>
          <w:i/>
        </w:rPr>
        <w:t xml:space="preserve">             </w:t>
      </w:r>
      <w:r w:rsidRPr="007663B1">
        <w:rPr>
          <w:i/>
        </w:rPr>
        <w:t>(наименование представительного органа муниципального образования)</w:t>
      </w:r>
    </w:p>
    <w:p w14:paraId="0376130C" w14:textId="77777777" w:rsidR="00E77B90" w:rsidRPr="007663B1" w:rsidRDefault="00E77B90" w:rsidP="00E77B90"/>
    <w:p w14:paraId="63C5547A" w14:textId="6B2D9382" w:rsidR="00E77B90" w:rsidRDefault="00E77B90" w:rsidP="00E77B90">
      <w:pPr>
        <w:pStyle w:val="1"/>
        <w:jc w:val="left"/>
        <w:rPr>
          <w:sz w:val="24"/>
          <w:szCs w:val="24"/>
        </w:rPr>
      </w:pPr>
      <w:r w:rsidRPr="00C52426">
        <w:rPr>
          <w:b w:val="0"/>
          <w:bCs/>
          <w:szCs w:val="28"/>
        </w:rPr>
        <w:t xml:space="preserve">по </w:t>
      </w:r>
      <w:r>
        <w:rPr>
          <w:sz w:val="24"/>
          <w:szCs w:val="24"/>
        </w:rPr>
        <w:t>_______________________________________</w:t>
      </w:r>
      <w:r w:rsidR="00C52426">
        <w:rPr>
          <w:sz w:val="24"/>
          <w:szCs w:val="24"/>
        </w:rPr>
        <w:t>_______________________</w:t>
      </w:r>
      <w:r>
        <w:rPr>
          <w:sz w:val="24"/>
          <w:szCs w:val="24"/>
        </w:rPr>
        <w:t>______________</w:t>
      </w:r>
      <w:r w:rsidR="00C87632">
        <w:rPr>
          <w:sz w:val="24"/>
          <w:szCs w:val="24"/>
        </w:rPr>
        <w:t xml:space="preserve"> (№__)</w:t>
      </w:r>
      <w:r w:rsidR="00C52426">
        <w:rPr>
          <w:sz w:val="24"/>
          <w:szCs w:val="24"/>
        </w:rPr>
        <w:t>,</w:t>
      </w:r>
    </w:p>
    <w:p w14:paraId="2446B11A" w14:textId="77777777" w:rsidR="00E77B90" w:rsidRPr="007663B1" w:rsidRDefault="00E77B90" w:rsidP="00E77B90">
      <w:pPr>
        <w:rPr>
          <w:i/>
        </w:rPr>
      </w:pPr>
      <w:r>
        <w:rPr>
          <w:i/>
        </w:rPr>
        <w:t xml:space="preserve">                                                        </w:t>
      </w:r>
      <w:r w:rsidRPr="007663B1">
        <w:rPr>
          <w:i/>
        </w:rPr>
        <w:t>(вид избирательного округа)</w:t>
      </w:r>
    </w:p>
    <w:p w14:paraId="4704F1AF" w14:textId="77777777" w:rsidR="005E5C11" w:rsidRPr="00411D35" w:rsidRDefault="005E5C11" w:rsidP="005E5C11">
      <w:pPr>
        <w:tabs>
          <w:tab w:val="right" w:pos="9356"/>
        </w:tabs>
        <w:ind w:right="-1"/>
        <w:jc w:val="both"/>
        <w:rPr>
          <w:i/>
        </w:rPr>
      </w:pPr>
      <w:r w:rsidRPr="00163741">
        <w:rPr>
          <w:bCs/>
          <w:sz w:val="28"/>
          <w:szCs w:val="28"/>
        </w:rPr>
        <w:t>назначаю своим уполномоченным представителем по финансовым вопросам:</w:t>
      </w:r>
    </w:p>
    <w:tbl>
      <w:tblPr>
        <w:tblW w:w="978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"/>
        <w:gridCol w:w="79"/>
        <w:gridCol w:w="2199"/>
        <w:gridCol w:w="111"/>
        <w:gridCol w:w="2389"/>
        <w:gridCol w:w="851"/>
        <w:gridCol w:w="283"/>
        <w:gridCol w:w="990"/>
        <w:gridCol w:w="267"/>
        <w:gridCol w:w="1011"/>
        <w:gridCol w:w="1135"/>
      </w:tblGrid>
      <w:tr w:rsidR="005E5C11" w:rsidRPr="004241B2" w14:paraId="3045A6BC" w14:textId="77777777" w:rsidTr="00F22FA8"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14:paraId="23B8AC1B" w14:textId="77777777" w:rsidR="005E5C11" w:rsidRDefault="005E5C11" w:rsidP="00F22FA8">
            <w:pPr>
              <w:pStyle w:val="afc"/>
              <w:widowControl/>
              <w:autoSpaceDE/>
              <w:autoSpaceDN/>
              <w:spacing w:after="0"/>
            </w:pPr>
          </w:p>
          <w:p w14:paraId="7EAF4000" w14:textId="77777777" w:rsidR="005E5C11" w:rsidRPr="004241B2" w:rsidRDefault="005E5C11" w:rsidP="00F22FA8">
            <w:pPr>
              <w:pStyle w:val="afc"/>
              <w:widowControl/>
              <w:autoSpaceDE/>
              <w:autoSpaceDN/>
              <w:spacing w:after="0"/>
              <w:ind w:left="-250"/>
            </w:pPr>
            <w:r w:rsidRPr="004241B2">
              <w:t>1.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37490C" w14:textId="77777777" w:rsidR="005E5C11" w:rsidRPr="004241B2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</w:tcBorders>
          </w:tcPr>
          <w:p w14:paraId="77FA0D60" w14:textId="77777777" w:rsidR="005E5C11" w:rsidRDefault="005E5C11" w:rsidP="00F22FA8">
            <w:pPr>
              <w:pStyle w:val="afe"/>
              <w:widowControl/>
              <w:autoSpaceDE/>
              <w:autoSpaceDN/>
            </w:pPr>
          </w:p>
          <w:p w14:paraId="4EE008AC" w14:textId="77777777" w:rsidR="005E5C11" w:rsidRPr="004241B2" w:rsidRDefault="005E5C11" w:rsidP="00F22FA8">
            <w:pPr>
              <w:pStyle w:val="afe"/>
              <w:widowControl/>
              <w:autoSpaceDE/>
              <w:autoSpaceDN/>
            </w:pPr>
            <w:r w:rsidRPr="004241B2">
              <w:t>, дата рождения –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3B97E70" w14:textId="77777777" w:rsidR="005E5C11" w:rsidRPr="004241B2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14:paraId="7E343AE4" w14:textId="77777777" w:rsidR="005E5C11" w:rsidRPr="004241B2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C4437A" w14:textId="77777777" w:rsidR="005E5C11" w:rsidRPr="004241B2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685D6287" w14:textId="77777777" w:rsidR="005E5C11" w:rsidRPr="004241B2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99D29F" w14:textId="77777777" w:rsidR="005E5C11" w:rsidRPr="004241B2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65320815" w14:textId="77777777" w:rsidR="005E5C11" w:rsidRDefault="005E5C11" w:rsidP="00F22FA8">
            <w:pPr>
              <w:pStyle w:val="afe"/>
              <w:widowControl/>
              <w:autoSpaceDE/>
              <w:autoSpaceDN/>
            </w:pPr>
          </w:p>
          <w:p w14:paraId="4B6D042A" w14:textId="77777777" w:rsidR="005E5C11" w:rsidRPr="004241B2" w:rsidRDefault="005E5C11" w:rsidP="00F22FA8">
            <w:pPr>
              <w:pStyle w:val="afe"/>
              <w:widowControl/>
              <w:autoSpaceDE/>
              <w:autoSpaceDN/>
            </w:pPr>
            <w:r w:rsidRPr="004241B2">
              <w:t>года,</w:t>
            </w:r>
          </w:p>
        </w:tc>
      </w:tr>
      <w:tr w:rsidR="005E5C11" w:rsidRPr="004241B2" w14:paraId="28EAC522" w14:textId="77777777" w:rsidTr="00F22FA8"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1A4E37" w14:textId="77777777" w:rsidR="005E5C11" w:rsidRPr="004241B2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77E9B" w14:textId="77777777" w:rsidR="005E5C11" w:rsidRPr="004241B2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241B2">
              <w:rPr>
                <w:i/>
                <w:sz w:val="16"/>
                <w:szCs w:val="16"/>
              </w:rPr>
              <w:t>(фамилия, имя, отчество)</w:t>
            </w:r>
          </w:p>
        </w:tc>
        <w:tc>
          <w:tcPr>
            <w:tcW w:w="2389" w:type="dxa"/>
            <w:tcBorders>
              <w:top w:val="nil"/>
              <w:left w:val="nil"/>
              <w:bottom w:val="nil"/>
            </w:tcBorders>
          </w:tcPr>
          <w:p w14:paraId="5B00C611" w14:textId="77777777" w:rsidR="005E5C11" w:rsidRPr="004241B2" w:rsidRDefault="005E5C11" w:rsidP="00F22FA8">
            <w:pPr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47BB5823" w14:textId="77777777" w:rsidR="005E5C11" w:rsidRPr="004241B2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241B2">
              <w:rPr>
                <w:i/>
                <w:sz w:val="16"/>
                <w:szCs w:val="16"/>
              </w:rPr>
              <w:t>(число)</w:t>
            </w:r>
          </w:p>
        </w:tc>
        <w:tc>
          <w:tcPr>
            <w:tcW w:w="283" w:type="dxa"/>
          </w:tcPr>
          <w:p w14:paraId="79310802" w14:textId="77777777" w:rsidR="005E5C11" w:rsidRPr="004241B2" w:rsidRDefault="005E5C11" w:rsidP="00F22FA8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90D3800" w14:textId="77777777" w:rsidR="005E5C11" w:rsidRPr="004241B2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241B2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3B2A3AD5" w14:textId="77777777" w:rsidR="005E5C11" w:rsidRPr="004241B2" w:rsidRDefault="005E5C11" w:rsidP="00F22FA8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14:paraId="5E1FC742" w14:textId="77777777" w:rsidR="005E5C11" w:rsidRPr="004241B2" w:rsidRDefault="005E5C11" w:rsidP="00F22FA8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042C0C91" w14:textId="77777777" w:rsidR="005E5C11" w:rsidRPr="004241B2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</w:tr>
    </w:tbl>
    <w:p w14:paraId="51997481" w14:textId="77777777" w:rsidR="005E5C11" w:rsidRPr="004241B2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 w:rsidRPr="00411D35">
        <w:rPr>
          <w:sz w:val="28"/>
          <w:szCs w:val="28"/>
        </w:rPr>
        <w:t>вид документа</w:t>
      </w:r>
      <w:r w:rsidRPr="004241B2">
        <w:t xml:space="preserve"> – </w:t>
      </w:r>
      <w:r>
        <w:rPr>
          <w:sz w:val="24"/>
          <w:szCs w:val="24"/>
        </w:rPr>
        <w:t>______________________</w:t>
      </w:r>
      <w:r w:rsidRPr="004241B2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  <w:r w:rsidRPr="004241B2">
        <w:rPr>
          <w:sz w:val="24"/>
          <w:szCs w:val="24"/>
        </w:rPr>
        <w:t>_</w:t>
      </w:r>
      <w:r>
        <w:rPr>
          <w:sz w:val="24"/>
          <w:szCs w:val="24"/>
        </w:rPr>
        <w:t>__</w:t>
      </w:r>
    </w:p>
    <w:p w14:paraId="071759D3" w14:textId="77777777" w:rsidR="005E5C11" w:rsidRPr="004241B2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i/>
          <w:sz w:val="16"/>
          <w:szCs w:val="16"/>
        </w:rPr>
      </w:pPr>
      <w:r w:rsidRPr="004241B2">
        <w:tab/>
      </w:r>
      <w:r w:rsidRPr="004241B2">
        <w:tab/>
      </w:r>
      <w:r w:rsidRPr="004241B2">
        <w:rPr>
          <w:sz w:val="16"/>
          <w:szCs w:val="16"/>
        </w:rPr>
        <w:t>(</w:t>
      </w:r>
      <w:r w:rsidRPr="004241B2">
        <w:rPr>
          <w:i/>
          <w:sz w:val="16"/>
          <w:szCs w:val="16"/>
        </w:rPr>
        <w:t>паспорт или документ, заменяющий паспорт гражданина Российской Федерации)</w:t>
      </w:r>
    </w:p>
    <w:p w14:paraId="25DDA8C7" w14:textId="77777777" w:rsidR="005E5C11" w:rsidRPr="004241B2" w:rsidRDefault="005E5C11" w:rsidP="005E5C11">
      <w:pPr>
        <w:tabs>
          <w:tab w:val="left" w:pos="425"/>
          <w:tab w:val="left" w:pos="3047"/>
          <w:tab w:val="left" w:pos="5669"/>
          <w:tab w:val="left" w:pos="9923"/>
          <w:tab w:val="left" w:pos="16229"/>
          <w:tab w:val="left" w:pos="23316"/>
          <w:tab w:val="left" w:pos="26590"/>
        </w:tabs>
      </w:pPr>
      <w:r w:rsidRPr="00411D35">
        <w:rPr>
          <w:sz w:val="28"/>
          <w:szCs w:val="28"/>
        </w:rPr>
        <w:t>данные документа, удостоверяющего личность, –</w:t>
      </w:r>
      <w:r>
        <w:t xml:space="preserve"> _____________</w:t>
      </w:r>
      <w:r w:rsidRPr="004241B2">
        <w:t>_</w:t>
      </w:r>
      <w:r>
        <w:t>___________________________</w:t>
      </w:r>
    </w:p>
    <w:p w14:paraId="43A0ABD1" w14:textId="77777777" w:rsidR="005E5C11" w:rsidRPr="004241B2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956"/>
        <w:jc w:val="center"/>
        <w:rPr>
          <w:i/>
          <w:sz w:val="16"/>
          <w:szCs w:val="16"/>
        </w:rPr>
      </w:pPr>
      <w:r w:rsidRPr="004241B2">
        <w:rPr>
          <w:i/>
          <w:sz w:val="16"/>
          <w:szCs w:val="16"/>
        </w:rPr>
        <w:t xml:space="preserve">(серия, номер паспорта или документа, </w:t>
      </w:r>
      <w:r w:rsidRPr="004241B2">
        <w:rPr>
          <w:i/>
          <w:sz w:val="16"/>
          <w:szCs w:val="16"/>
        </w:rPr>
        <w:br/>
        <w:t>заменяющего паспорт гражданина Российской Федерации)</w:t>
      </w:r>
    </w:p>
    <w:p w14:paraId="05EC3C62" w14:textId="77777777" w:rsidR="005E5C11" w:rsidRPr="004241B2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 w:rsidRPr="00411D35">
        <w:rPr>
          <w:sz w:val="28"/>
          <w:szCs w:val="28"/>
        </w:rPr>
        <w:t>выдан –</w:t>
      </w:r>
      <w:r>
        <w:t xml:space="preserve"> ______</w:t>
      </w:r>
      <w:r w:rsidRPr="004241B2">
        <w:t>_________________________</w:t>
      </w:r>
      <w:r>
        <w:t>____________________________________________________________</w:t>
      </w:r>
    </w:p>
    <w:p w14:paraId="52D52BB4" w14:textId="77777777" w:rsidR="005E5C11" w:rsidRPr="004241B2" w:rsidRDefault="005E5C11" w:rsidP="005E5C11">
      <w:pPr>
        <w:pStyle w:val="24"/>
        <w:spacing w:after="0"/>
        <w:ind w:left="709"/>
        <w:jc w:val="center"/>
        <w:rPr>
          <w:bCs/>
          <w:i/>
          <w:sz w:val="16"/>
          <w:szCs w:val="16"/>
        </w:rPr>
      </w:pPr>
      <w:r w:rsidRPr="004241B2">
        <w:rPr>
          <w:bCs/>
          <w:i/>
          <w:sz w:val="16"/>
          <w:szCs w:val="16"/>
        </w:rPr>
        <w:t>(дата выдачи паспорта или документа, заменяющего паспорт гражданина</w:t>
      </w:r>
      <w:r w:rsidRPr="004241B2">
        <w:rPr>
          <w:i/>
          <w:sz w:val="16"/>
          <w:szCs w:val="16"/>
        </w:rPr>
        <w:t xml:space="preserve"> Российской Федерации</w:t>
      </w:r>
      <w:r w:rsidRPr="004241B2">
        <w:rPr>
          <w:bCs/>
          <w:i/>
          <w:sz w:val="16"/>
          <w:szCs w:val="16"/>
        </w:rPr>
        <w:t>)</w:t>
      </w:r>
    </w:p>
    <w:tbl>
      <w:tblPr>
        <w:tblW w:w="1029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334"/>
        <w:gridCol w:w="963"/>
        <w:gridCol w:w="561"/>
        <w:gridCol w:w="2791"/>
        <w:gridCol w:w="2722"/>
        <w:gridCol w:w="228"/>
        <w:gridCol w:w="44"/>
        <w:gridCol w:w="57"/>
        <w:gridCol w:w="98"/>
        <w:gridCol w:w="170"/>
        <w:gridCol w:w="139"/>
        <w:gridCol w:w="60"/>
      </w:tblGrid>
      <w:tr w:rsidR="005E5C11" w:rsidRPr="004241B2" w14:paraId="6483AA7F" w14:textId="77777777" w:rsidTr="00E77B90">
        <w:trPr>
          <w:cantSplit/>
          <w:trHeight w:val="331"/>
        </w:trPr>
        <w:tc>
          <w:tcPr>
            <w:tcW w:w="102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6FA89C2" w14:textId="77777777" w:rsidR="005E5C11" w:rsidRPr="00411D35" w:rsidRDefault="005E5C11" w:rsidP="00F22FA8">
            <w:pPr>
              <w:pStyle w:val="af4"/>
              <w:ind w:left="-108"/>
              <w:rPr>
                <w:sz w:val="28"/>
                <w:szCs w:val="28"/>
                <w:vertAlign w:val="superscript"/>
              </w:rPr>
            </w:pPr>
            <w:r w:rsidRPr="00411D35">
              <w:rPr>
                <w:sz w:val="28"/>
                <w:szCs w:val="28"/>
              </w:rPr>
              <w:t>основное место работы или службы, занимаемая должность / род занятий –____</w:t>
            </w:r>
            <w:r>
              <w:rPr>
                <w:sz w:val="28"/>
                <w:szCs w:val="28"/>
              </w:rPr>
              <w:t>___</w:t>
            </w:r>
            <w:r w:rsidRPr="00411D35">
              <w:rPr>
                <w:sz w:val="28"/>
                <w:szCs w:val="28"/>
              </w:rPr>
              <w:t>_</w:t>
            </w:r>
          </w:p>
        </w:tc>
      </w:tr>
      <w:tr w:rsidR="005E5C11" w:rsidRPr="004241B2" w14:paraId="3BA31A40" w14:textId="77777777" w:rsidTr="00E77B90">
        <w:trPr>
          <w:cantSplit/>
          <w:trHeight w:val="296"/>
        </w:trPr>
        <w:tc>
          <w:tcPr>
            <w:tcW w:w="24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30ADDE" w14:textId="77777777" w:rsidR="005E5C11" w:rsidRPr="004241B2" w:rsidRDefault="005E5C11" w:rsidP="00F22FA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3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8AEE6C" w14:textId="77777777" w:rsidR="005E5C11" w:rsidRPr="004241B2" w:rsidRDefault="005E5C11" w:rsidP="00F22FA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51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4E977BA" w14:textId="77777777" w:rsidR="005E5C11" w:rsidRPr="004241B2" w:rsidRDefault="005E5C11" w:rsidP="00F22FA8">
            <w:pPr>
              <w:ind w:left="2124"/>
              <w:rPr>
                <w:i/>
                <w:sz w:val="16"/>
                <w:szCs w:val="16"/>
              </w:rPr>
            </w:pPr>
            <w:r w:rsidRPr="004241B2">
              <w:rPr>
                <w:sz w:val="16"/>
                <w:szCs w:val="16"/>
              </w:rPr>
              <w:t xml:space="preserve"> </w:t>
            </w:r>
            <w:r w:rsidRPr="004241B2">
              <w:rPr>
                <w:i/>
                <w:sz w:val="16"/>
                <w:szCs w:val="16"/>
              </w:rPr>
              <w:t xml:space="preserve">(наименование </w:t>
            </w:r>
          </w:p>
        </w:tc>
      </w:tr>
      <w:tr w:rsidR="005E5C11" w:rsidRPr="004241B2" w14:paraId="2F634033" w14:textId="77777777" w:rsidTr="00E77B90">
        <w:trPr>
          <w:cantSplit/>
          <w:trHeight w:val="296"/>
        </w:trPr>
        <w:tc>
          <w:tcPr>
            <w:tcW w:w="992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32D081" w14:textId="77777777" w:rsidR="005E5C11" w:rsidRPr="004241B2" w:rsidRDefault="005E5C11" w:rsidP="00F22FA8">
            <w:pPr>
              <w:jc w:val="right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75DB19" w14:textId="77777777" w:rsidR="005E5C11" w:rsidRPr="004241B2" w:rsidRDefault="005E5C11" w:rsidP="00F22FA8">
            <w:pPr>
              <w:jc w:val="right"/>
              <w:rPr>
                <w:sz w:val="24"/>
                <w:szCs w:val="24"/>
              </w:rPr>
            </w:pPr>
          </w:p>
        </w:tc>
      </w:tr>
      <w:tr w:rsidR="005E5C11" w:rsidRPr="004241B2" w14:paraId="355A25BF" w14:textId="77777777" w:rsidTr="00E77B90">
        <w:trPr>
          <w:cantSplit/>
          <w:trHeight w:val="310"/>
        </w:trPr>
        <w:tc>
          <w:tcPr>
            <w:tcW w:w="102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DA2B082" w14:textId="77777777" w:rsidR="005E5C11" w:rsidRPr="004241B2" w:rsidRDefault="005E5C11" w:rsidP="00F22FA8">
            <w:pPr>
              <w:spacing w:after="120"/>
              <w:jc w:val="center"/>
              <w:rPr>
                <w:i/>
                <w:sz w:val="16"/>
                <w:szCs w:val="16"/>
              </w:rPr>
            </w:pPr>
            <w:r w:rsidRPr="004241B2">
              <w:rPr>
                <w:i/>
                <w:sz w:val="16"/>
                <w:szCs w:val="16"/>
              </w:rPr>
              <w:t>основного места работы или службы, должность, при их отсутствии – род занятий)</w:t>
            </w:r>
          </w:p>
        </w:tc>
      </w:tr>
      <w:tr w:rsidR="005E5C11" w:rsidRPr="004241B2" w14:paraId="3D4DE82D" w14:textId="77777777" w:rsidTr="00E77B90">
        <w:trPr>
          <w:gridAfter w:val="2"/>
          <w:wAfter w:w="199" w:type="dxa"/>
          <w:trHeight w:val="274"/>
        </w:trPr>
        <w:tc>
          <w:tcPr>
            <w:tcW w:w="39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66E4E8" w14:textId="77777777" w:rsidR="005E5C11" w:rsidRPr="00411D35" w:rsidRDefault="005E5C11" w:rsidP="00F22FA8">
            <w:pPr>
              <w:pStyle w:val="af4"/>
              <w:ind w:left="93"/>
              <w:rPr>
                <w:sz w:val="28"/>
                <w:szCs w:val="28"/>
              </w:rPr>
            </w:pPr>
            <w:r w:rsidRPr="00411D35">
              <w:rPr>
                <w:sz w:val="28"/>
                <w:szCs w:val="28"/>
              </w:rPr>
              <w:t>адрес места жительства –</w:t>
            </w:r>
          </w:p>
        </w:tc>
        <w:tc>
          <w:tcPr>
            <w:tcW w:w="611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686DED" w14:textId="77777777" w:rsidR="005E5C11" w:rsidRPr="004241B2" w:rsidRDefault="005E5C11" w:rsidP="00F22FA8">
            <w:pPr>
              <w:jc w:val="center"/>
              <w:rPr>
                <w:sz w:val="24"/>
                <w:szCs w:val="24"/>
              </w:rPr>
            </w:pPr>
          </w:p>
        </w:tc>
      </w:tr>
      <w:tr w:rsidR="005E5C11" w:rsidRPr="004241B2" w14:paraId="2FB4D658" w14:textId="77777777" w:rsidTr="00E77B90">
        <w:trPr>
          <w:gridAfter w:val="1"/>
          <w:wAfter w:w="60" w:type="dxa"/>
          <w:trHeight w:val="274"/>
        </w:trPr>
        <w:tc>
          <w:tcPr>
            <w:tcW w:w="34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D0E055" w14:textId="77777777" w:rsidR="005E5C11" w:rsidRPr="00375E0F" w:rsidRDefault="005E5C11" w:rsidP="00F22FA8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681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3B22DA" w14:textId="77777777" w:rsidR="005E5C11" w:rsidRPr="00375E0F" w:rsidRDefault="005E5C11" w:rsidP="00F22FA8">
            <w:pPr>
              <w:pStyle w:val="af4"/>
              <w:ind w:left="33"/>
              <w:jc w:val="center"/>
              <w:rPr>
                <w:i/>
                <w:sz w:val="16"/>
                <w:szCs w:val="16"/>
              </w:rPr>
            </w:pPr>
            <w:r w:rsidRPr="00375E0F">
              <w:rPr>
                <w:sz w:val="16"/>
                <w:szCs w:val="16"/>
              </w:rPr>
              <w:t>(</w:t>
            </w:r>
            <w:r w:rsidRPr="00375E0F">
              <w:rPr>
                <w:i/>
                <w:sz w:val="16"/>
                <w:szCs w:val="16"/>
              </w:rPr>
              <w:t>наименование субъекта Российской Федерации, района, города, иного</w:t>
            </w:r>
          </w:p>
        </w:tc>
      </w:tr>
      <w:tr w:rsidR="005E5C11" w:rsidRPr="004241B2" w14:paraId="54CB4741" w14:textId="77777777" w:rsidTr="00E77B90">
        <w:trPr>
          <w:gridAfter w:val="1"/>
          <w:wAfter w:w="60" w:type="dxa"/>
          <w:trHeight w:val="293"/>
        </w:trPr>
        <w:tc>
          <w:tcPr>
            <w:tcW w:w="9827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8FBCF1" w14:textId="77777777" w:rsidR="005E5C11" w:rsidRPr="004241B2" w:rsidRDefault="005E5C11" w:rsidP="00F22FA8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4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50549F" w14:textId="77777777" w:rsidR="005E5C11" w:rsidRPr="004241B2" w:rsidRDefault="005E5C11" w:rsidP="00F22FA8">
            <w:pPr>
              <w:jc w:val="right"/>
              <w:rPr>
                <w:sz w:val="24"/>
                <w:szCs w:val="24"/>
              </w:rPr>
            </w:pPr>
          </w:p>
        </w:tc>
      </w:tr>
      <w:tr w:rsidR="005E5C11" w:rsidRPr="004241B2" w14:paraId="0FFA0E36" w14:textId="77777777" w:rsidTr="00E77B90">
        <w:trPr>
          <w:gridAfter w:val="1"/>
          <w:wAfter w:w="60" w:type="dxa"/>
          <w:trHeight w:val="254"/>
        </w:trPr>
        <w:tc>
          <w:tcPr>
            <w:tcW w:w="972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796D3F" w14:textId="77777777" w:rsidR="005E5C11" w:rsidRPr="004241B2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241B2">
              <w:rPr>
                <w:i/>
                <w:sz w:val="16"/>
                <w:szCs w:val="16"/>
              </w:rPr>
              <w:t>населенного пункта, улицы, номер дома, корпуса, строения и т.п., квартиры)</w:t>
            </w:r>
          </w:p>
        </w:tc>
        <w:tc>
          <w:tcPr>
            <w:tcW w:w="50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E60BB30" w14:textId="77777777" w:rsidR="005E5C11" w:rsidRPr="004241B2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5E5C11" w:rsidRPr="004F5C64" w14:paraId="1FB92938" w14:textId="77777777" w:rsidTr="00E77B90">
        <w:trPr>
          <w:gridAfter w:val="5"/>
          <w:wAfter w:w="524" w:type="dxa"/>
          <w:cantSplit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6FFE525" w14:textId="77777777" w:rsidR="005E5C11" w:rsidRDefault="005E5C11" w:rsidP="00F22FA8">
            <w:pPr>
              <w:rPr>
                <w:sz w:val="24"/>
                <w:szCs w:val="24"/>
              </w:rPr>
            </w:pPr>
          </w:p>
          <w:p w14:paraId="22066069" w14:textId="77777777" w:rsidR="005E5C11" w:rsidRPr="00411D35" w:rsidRDefault="005E5C11" w:rsidP="00F22FA8">
            <w:pPr>
              <w:rPr>
                <w:sz w:val="28"/>
                <w:szCs w:val="28"/>
              </w:rPr>
            </w:pPr>
            <w:r w:rsidRPr="00411D35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омер телефона</w:t>
            </w:r>
          </w:p>
        </w:tc>
        <w:tc>
          <w:tcPr>
            <w:tcW w:w="7371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AD56D0" w14:textId="77777777" w:rsidR="005E5C11" w:rsidRPr="004F5C64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E84C05" w14:textId="77777777" w:rsidR="005E5C11" w:rsidRPr="004F5C64" w:rsidRDefault="005E5C11" w:rsidP="00F22FA8">
            <w:pPr>
              <w:rPr>
                <w:sz w:val="24"/>
                <w:szCs w:val="24"/>
              </w:rPr>
            </w:pPr>
            <w:r w:rsidRPr="004F5C64">
              <w:rPr>
                <w:sz w:val="24"/>
                <w:szCs w:val="24"/>
              </w:rPr>
              <w:t>.</w:t>
            </w:r>
          </w:p>
        </w:tc>
      </w:tr>
      <w:tr w:rsidR="005E5C11" w:rsidRPr="004F5C64" w14:paraId="1CB2863A" w14:textId="77777777" w:rsidTr="00E77B90">
        <w:trPr>
          <w:gridAfter w:val="5"/>
          <w:wAfter w:w="524" w:type="dxa"/>
          <w:cantSplit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D6F152C" w14:textId="77777777" w:rsidR="005E5C11" w:rsidRPr="00375E0F" w:rsidRDefault="005E5C11" w:rsidP="00F22FA8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764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98C0BEE" w14:textId="77777777" w:rsidR="005E5C11" w:rsidRPr="004F5C64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F5C64">
              <w:rPr>
                <w:i/>
                <w:sz w:val="16"/>
                <w:szCs w:val="16"/>
              </w:rPr>
              <w:t>(указывается с телефонным кодом населенного пункта или региона)</w:t>
            </w:r>
          </w:p>
        </w:tc>
      </w:tr>
    </w:tbl>
    <w:p w14:paraId="07D40D9B" w14:textId="77777777" w:rsidR="005E5C11" w:rsidRPr="004F5C64" w:rsidRDefault="005E5C11" w:rsidP="005E5C11"/>
    <w:tbl>
      <w:tblPr>
        <w:tblW w:w="10234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90"/>
        <w:gridCol w:w="141"/>
        <w:gridCol w:w="2410"/>
        <w:gridCol w:w="142"/>
        <w:gridCol w:w="2551"/>
      </w:tblGrid>
      <w:tr w:rsidR="005E5C11" w:rsidRPr="004F5C64" w14:paraId="39495DED" w14:textId="77777777" w:rsidTr="00F22FA8">
        <w:tc>
          <w:tcPr>
            <w:tcW w:w="4990" w:type="dxa"/>
            <w:tcBorders>
              <w:top w:val="nil"/>
              <w:left w:val="nil"/>
              <w:right w:val="nil"/>
            </w:tcBorders>
            <w:vAlign w:val="bottom"/>
          </w:tcPr>
          <w:p w14:paraId="6D1A9F10" w14:textId="77777777" w:rsidR="005E5C11" w:rsidRPr="004F5C64" w:rsidRDefault="005E5C11" w:rsidP="00F22FA8">
            <w:pPr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552C03" w14:textId="77777777" w:rsidR="005E5C11" w:rsidRPr="004F5C64" w:rsidRDefault="005E5C11" w:rsidP="00F22FA8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864B07" w14:textId="77777777" w:rsidR="005E5C11" w:rsidRPr="004F5C64" w:rsidRDefault="005E5C11" w:rsidP="00F22FA8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F92083" w14:textId="77777777" w:rsidR="005E5C11" w:rsidRPr="004F5C64" w:rsidRDefault="005E5C11" w:rsidP="00F22FA8">
            <w:pPr>
              <w:jc w:val="center"/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611AAE" w14:textId="77777777" w:rsidR="005E5C11" w:rsidRPr="004F5C64" w:rsidRDefault="005E5C11" w:rsidP="00F22FA8">
            <w:pPr>
              <w:jc w:val="center"/>
            </w:pPr>
          </w:p>
        </w:tc>
      </w:tr>
      <w:tr w:rsidR="005E5C11" w:rsidRPr="004F5C64" w14:paraId="0E7BCC61" w14:textId="77777777" w:rsidTr="00F22FA8"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14:paraId="4EA52955" w14:textId="77777777" w:rsidR="005E5C11" w:rsidRPr="004F5C64" w:rsidRDefault="005E5C11" w:rsidP="00F22F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12F92B9" w14:textId="77777777" w:rsidR="005E5C11" w:rsidRPr="004F5C64" w:rsidRDefault="005E5C11" w:rsidP="00F22F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091C8BD1" w14:textId="77777777" w:rsidR="005E5C11" w:rsidRPr="004F5C64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F5C64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272C84C7" w14:textId="77777777" w:rsidR="005E5C11" w:rsidRPr="004F5C64" w:rsidRDefault="005E5C11" w:rsidP="00F22FA8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EE9471" w14:textId="77777777" w:rsidR="005E5C11" w:rsidRPr="004F5C64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F5C64">
              <w:rPr>
                <w:i/>
                <w:sz w:val="16"/>
                <w:szCs w:val="16"/>
              </w:rPr>
              <w:t>(инициалы, фамилия)</w:t>
            </w:r>
          </w:p>
          <w:p w14:paraId="68C19E32" w14:textId="77777777" w:rsidR="005E5C11" w:rsidRDefault="005E5C11" w:rsidP="00F22FA8">
            <w:pPr>
              <w:jc w:val="center"/>
              <w:rPr>
                <w:i/>
                <w:sz w:val="16"/>
                <w:szCs w:val="16"/>
              </w:rPr>
            </w:pPr>
          </w:p>
          <w:p w14:paraId="66DEDAC6" w14:textId="77777777" w:rsidR="005E5C11" w:rsidRPr="004F5C64" w:rsidRDefault="005E5C11" w:rsidP="00F22FA8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5E5C11" w:rsidRPr="004F5C64" w14:paraId="3621DEDA" w14:textId="77777777" w:rsidTr="00F22FA8"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14:paraId="3E5C4EAD" w14:textId="77777777" w:rsidR="005E5C11" w:rsidRPr="004F5C64" w:rsidRDefault="005E5C11" w:rsidP="00F22F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643077B" w14:textId="77777777" w:rsidR="005E5C11" w:rsidRPr="004F5C64" w:rsidRDefault="005E5C11" w:rsidP="00F22F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0482E236" w14:textId="77777777" w:rsidR="005E5C11" w:rsidRPr="004F5C64" w:rsidRDefault="005E5C11" w:rsidP="00F22F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2C2CF415" w14:textId="77777777" w:rsidR="005E5C11" w:rsidRPr="004F5C64" w:rsidRDefault="005E5C11" w:rsidP="00F22F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9C8186" w14:textId="77777777" w:rsidR="005E5C11" w:rsidRPr="004F5C64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F5C64">
              <w:rPr>
                <w:i/>
                <w:sz w:val="16"/>
                <w:szCs w:val="16"/>
              </w:rPr>
              <w:t xml:space="preserve"> (дата)</w:t>
            </w:r>
          </w:p>
        </w:tc>
      </w:tr>
    </w:tbl>
    <w:p w14:paraId="195DF184" w14:textId="5345F44E" w:rsidR="005E5C11" w:rsidRPr="00F277D5" w:rsidRDefault="005E5C11" w:rsidP="005E5C11">
      <w:pPr>
        <w:suppressAutoHyphens/>
        <w:ind w:left="5670"/>
        <w:jc w:val="center"/>
      </w:pPr>
      <w:r>
        <w:rPr>
          <w:sz w:val="21"/>
          <w:szCs w:val="21"/>
        </w:rPr>
        <w:br w:type="page"/>
      </w:r>
      <w:ins w:id="499" w:author="deevab" w:date="2020-06-23T18:39:00Z">
        <w:r w:rsidR="003A2EC0">
          <w:rPr>
            <w:sz w:val="21"/>
            <w:szCs w:val="21"/>
          </w:rPr>
          <w:lastRenderedPageBreak/>
          <w:t xml:space="preserve"> </w:t>
        </w:r>
      </w:ins>
      <w:r w:rsidRPr="00F277D5">
        <w:t>Приложение №</w:t>
      </w:r>
      <w:r w:rsidR="00C87632">
        <w:t xml:space="preserve"> </w:t>
      </w:r>
      <w:r w:rsidR="006F5ADC">
        <w:t>9</w:t>
      </w:r>
    </w:p>
    <w:p w14:paraId="4407067B" w14:textId="0E3D2328" w:rsidR="005E5C11" w:rsidDel="007167D8" w:rsidRDefault="007167D8" w:rsidP="005E5C11">
      <w:pPr>
        <w:suppressAutoHyphens/>
        <w:ind w:left="5670"/>
        <w:jc w:val="center"/>
        <w:rPr>
          <w:del w:id="500" w:author="deevab" w:date="2020-06-23T18:14:00Z"/>
        </w:rPr>
      </w:pPr>
      <w:ins w:id="501" w:author="deevab" w:date="2020-06-23T18:14:00Z">
        <w:r w:rsidRPr="00F138E6">
          <w:t xml:space="preserve">к постановлению </w:t>
        </w:r>
        <w:r>
          <w:t xml:space="preserve">территориальной </w:t>
        </w:r>
        <w:r w:rsidRPr="00F138E6">
          <w:t xml:space="preserve">избирательной комиссии </w:t>
        </w:r>
        <w:r w:rsidRPr="00827267">
          <w:t>Правобережного округа города Липецка от</w:t>
        </w:r>
        <w:r w:rsidRPr="00A84DDC">
          <w:rPr>
            <w:sz w:val="24"/>
            <w:szCs w:val="24"/>
          </w:rPr>
          <w:t xml:space="preserve"> «</w:t>
        </w:r>
        <w:r>
          <w:rPr>
            <w:sz w:val="24"/>
            <w:szCs w:val="24"/>
          </w:rPr>
          <w:t>25</w:t>
        </w:r>
        <w:r w:rsidRPr="00A84DDC">
          <w:rPr>
            <w:sz w:val="24"/>
            <w:szCs w:val="24"/>
          </w:rPr>
          <w:t>»</w:t>
        </w:r>
        <w:r>
          <w:rPr>
            <w:sz w:val="24"/>
            <w:szCs w:val="24"/>
          </w:rPr>
          <w:t xml:space="preserve"> </w:t>
        </w:r>
        <w:r w:rsidRPr="00827267">
          <w:t>июня</w:t>
        </w:r>
        <w:r w:rsidRPr="00A84DDC">
          <w:rPr>
            <w:sz w:val="24"/>
            <w:szCs w:val="24"/>
          </w:rPr>
          <w:t xml:space="preserve"> </w:t>
        </w:r>
        <w:r w:rsidRPr="00827267">
          <w:t xml:space="preserve">2020 года № </w:t>
        </w:r>
        <w:r>
          <w:t>11</w:t>
        </w:r>
      </w:ins>
      <w:ins w:id="502" w:author="deevab" w:date="2020-06-25T16:57:00Z">
        <w:r w:rsidR="00FB4E67">
          <w:t>1</w:t>
        </w:r>
      </w:ins>
      <w:ins w:id="503" w:author="deevab" w:date="2020-06-23T18:14:00Z">
        <w:r>
          <w:t>/5</w:t>
        </w:r>
      </w:ins>
      <w:ins w:id="504" w:author="deevab" w:date="2020-06-25T16:57:00Z">
        <w:r w:rsidR="00FB4E67">
          <w:t>75</w:t>
        </w:r>
      </w:ins>
      <w:del w:id="505" w:author="deevab" w:date="2020-06-23T18:14:00Z">
        <w:r w:rsidR="005E5C11" w:rsidRPr="00F277D5" w:rsidDel="007167D8">
          <w:delText xml:space="preserve">к постановлению </w:delText>
        </w:r>
        <w:r w:rsidR="008A4A83" w:rsidDel="007167D8">
          <w:delText xml:space="preserve">территориальной </w:delText>
        </w:r>
        <w:r w:rsidR="005E5C11" w:rsidRPr="00F277D5" w:rsidDel="007167D8">
          <w:delText xml:space="preserve">избирательной комиссии </w:delText>
        </w:r>
        <w:r w:rsidR="008A4A83" w:rsidDel="007167D8">
          <w:delText>__________ района</w:delText>
        </w:r>
      </w:del>
    </w:p>
    <w:p w14:paraId="5C9078FE" w14:textId="7F925726" w:rsidR="008A4A83" w:rsidRPr="008A4A83" w:rsidDel="007167D8" w:rsidRDefault="008A4A83" w:rsidP="008A4A83">
      <w:pPr>
        <w:suppressAutoHyphens/>
        <w:ind w:left="691"/>
        <w:jc w:val="center"/>
        <w:rPr>
          <w:del w:id="506" w:author="deevab" w:date="2020-06-23T18:14:00Z"/>
        </w:rPr>
      </w:pPr>
      <w:del w:id="507" w:author="deevab" w:date="2020-06-23T18:14:00Z">
        <w:r w:rsidDel="007167D8">
          <w:delText xml:space="preserve">                                                                                                </w:delText>
        </w:r>
        <w:r w:rsidRPr="008A4A83" w:rsidDel="007167D8">
          <w:delText>от «__» _______ 2020 года № _</w:delText>
        </w:r>
        <w:r w:rsidDel="007167D8">
          <w:delText>___</w:delText>
        </w:r>
      </w:del>
    </w:p>
    <w:p w14:paraId="564801BF" w14:textId="77777777" w:rsidR="007167D8" w:rsidRDefault="008A4A83" w:rsidP="008A4A83">
      <w:pPr>
        <w:ind w:left="5670"/>
        <w:jc w:val="center"/>
        <w:rPr>
          <w:ins w:id="508" w:author="deevab" w:date="2020-06-23T18:14:00Z"/>
        </w:rPr>
      </w:pPr>
      <w:del w:id="509" w:author="deevab" w:date="2020-06-23T18:14:00Z">
        <w:r w:rsidRPr="00F277D5" w:rsidDel="007167D8">
          <w:delText xml:space="preserve"> </w:delText>
        </w:r>
      </w:del>
    </w:p>
    <w:p w14:paraId="2D7EA016" w14:textId="2377DAF3" w:rsidR="005E5C11" w:rsidRDefault="005E5C11" w:rsidP="008A4A83">
      <w:pPr>
        <w:ind w:left="5670"/>
        <w:jc w:val="center"/>
      </w:pPr>
      <w:r w:rsidRPr="00F277D5">
        <w:t>(рекомендуемая форма)</w:t>
      </w:r>
    </w:p>
    <w:p w14:paraId="6DD03079" w14:textId="61AC982B" w:rsidR="008A4A83" w:rsidDel="003A2EC0" w:rsidRDefault="008A4A83" w:rsidP="005E5C11">
      <w:pPr>
        <w:ind w:left="5670"/>
        <w:jc w:val="center"/>
        <w:rPr>
          <w:del w:id="510" w:author="deevab" w:date="2020-06-23T18:39:00Z"/>
          <w:sz w:val="21"/>
          <w:szCs w:val="21"/>
        </w:rPr>
      </w:pPr>
    </w:p>
    <w:p w14:paraId="58CB24AB" w14:textId="77777777" w:rsidR="00C87632" w:rsidRDefault="00C87632" w:rsidP="00C87632">
      <w:pPr>
        <w:pStyle w:val="1"/>
        <w:jc w:val="right"/>
        <w:rPr>
          <w:b w:val="0"/>
          <w:szCs w:val="28"/>
        </w:rPr>
      </w:pPr>
      <w:r w:rsidRPr="001711DB">
        <w:rPr>
          <w:b w:val="0"/>
          <w:szCs w:val="28"/>
        </w:rPr>
        <w:t xml:space="preserve">В </w:t>
      </w:r>
      <w:r>
        <w:rPr>
          <w:b w:val="0"/>
          <w:szCs w:val="28"/>
        </w:rPr>
        <w:t>территориальную избирательную</w:t>
      </w:r>
    </w:p>
    <w:p w14:paraId="044AA917" w14:textId="5A4F2442" w:rsidR="00C87632" w:rsidRPr="00C87632" w:rsidRDefault="00C87632">
      <w:pPr>
        <w:jc w:val="right"/>
        <w:rPr>
          <w:sz w:val="28"/>
          <w:szCs w:val="28"/>
        </w:rPr>
        <w:pPrChange w:id="511" w:author="deevab" w:date="2020-06-23T18:39:00Z">
          <w:pPr/>
        </w:pPrChange>
      </w:pPr>
      <w:r w:rsidRPr="00C87632">
        <w:rPr>
          <w:sz w:val="28"/>
          <w:szCs w:val="28"/>
        </w:rPr>
        <w:t xml:space="preserve">                                                                                      комиссию </w:t>
      </w:r>
      <w:del w:id="512" w:author="deevab" w:date="2020-06-23T18:38:00Z">
        <w:r w:rsidRPr="00C87632" w:rsidDel="003A2EC0">
          <w:rPr>
            <w:sz w:val="28"/>
            <w:szCs w:val="28"/>
          </w:rPr>
          <w:delText>_______</w:delText>
        </w:r>
        <w:r w:rsidDel="003A2EC0">
          <w:rPr>
            <w:sz w:val="28"/>
            <w:szCs w:val="28"/>
          </w:rPr>
          <w:delText>____</w:delText>
        </w:r>
        <w:r w:rsidRPr="00C87632" w:rsidDel="003A2EC0">
          <w:rPr>
            <w:sz w:val="28"/>
            <w:szCs w:val="28"/>
          </w:rPr>
          <w:delText>___ района</w:delText>
        </w:r>
      </w:del>
      <w:ins w:id="513" w:author="deevab" w:date="2020-06-23T18:38:00Z">
        <w:r w:rsidR="003A2EC0">
          <w:rPr>
            <w:sz w:val="28"/>
            <w:szCs w:val="28"/>
          </w:rPr>
          <w:t xml:space="preserve">Правобережного округа </w:t>
        </w:r>
      </w:ins>
      <w:ins w:id="514" w:author="deevab" w:date="2020-06-23T18:39:00Z">
        <w:r w:rsidR="003A2EC0">
          <w:rPr>
            <w:sz w:val="28"/>
            <w:szCs w:val="28"/>
          </w:rPr>
          <w:t xml:space="preserve">              </w:t>
        </w:r>
      </w:ins>
      <w:ins w:id="515" w:author="deevab" w:date="2020-06-23T18:38:00Z">
        <w:r w:rsidR="003A2EC0">
          <w:rPr>
            <w:sz w:val="28"/>
            <w:szCs w:val="28"/>
          </w:rPr>
          <w:t>города Липецка</w:t>
        </w:r>
      </w:ins>
    </w:p>
    <w:p w14:paraId="106996D9" w14:textId="77777777" w:rsidR="005E5C11" w:rsidRPr="004F5C64" w:rsidRDefault="005E5C11" w:rsidP="005E5C11">
      <w:pPr>
        <w:ind w:left="278"/>
        <w:rPr>
          <w:i/>
          <w:sz w:val="16"/>
          <w:szCs w:val="16"/>
        </w:rPr>
      </w:pPr>
    </w:p>
    <w:p w14:paraId="3DCCAA52" w14:textId="77777777" w:rsidR="005E5C11" w:rsidRPr="004F5C64" w:rsidRDefault="005E5C11" w:rsidP="005E5C11">
      <w:pPr>
        <w:pStyle w:val="1"/>
        <w:rPr>
          <w:spacing w:val="40"/>
          <w:szCs w:val="28"/>
        </w:rPr>
      </w:pPr>
    </w:p>
    <w:p w14:paraId="6FAEDB10" w14:textId="77777777" w:rsidR="001B0A71" w:rsidRDefault="005E5C11" w:rsidP="005E5C11">
      <w:pPr>
        <w:pStyle w:val="1"/>
        <w:rPr>
          <w:szCs w:val="28"/>
        </w:rPr>
      </w:pPr>
      <w:r w:rsidRPr="004F5C64">
        <w:rPr>
          <w:spacing w:val="40"/>
          <w:szCs w:val="28"/>
        </w:rPr>
        <w:t>Заявление</w:t>
      </w:r>
      <w:r w:rsidRPr="004F5C64">
        <w:rPr>
          <w:spacing w:val="40"/>
          <w:szCs w:val="28"/>
        </w:rPr>
        <w:br/>
      </w:r>
      <w:r w:rsidRPr="004F5C64">
        <w:rPr>
          <w:szCs w:val="28"/>
        </w:rPr>
        <w:t xml:space="preserve">кандидата о назначении уполномоченного представителя </w:t>
      </w:r>
    </w:p>
    <w:p w14:paraId="2216D566" w14:textId="77777777" w:rsidR="005E5C11" w:rsidRPr="004F5C64" w:rsidRDefault="005E5C11" w:rsidP="005E5C11">
      <w:pPr>
        <w:pStyle w:val="1"/>
        <w:rPr>
          <w:szCs w:val="28"/>
        </w:rPr>
      </w:pPr>
      <w:r w:rsidRPr="004F5C64">
        <w:rPr>
          <w:szCs w:val="28"/>
        </w:rPr>
        <w:t xml:space="preserve">по финансовым вопросам </w:t>
      </w:r>
    </w:p>
    <w:p w14:paraId="610562C6" w14:textId="279EA25F" w:rsidR="005E5C11" w:rsidRPr="004F5C64" w:rsidRDefault="005E5C11" w:rsidP="005E5C11">
      <w:pPr>
        <w:tabs>
          <w:tab w:val="right" w:pos="10206"/>
        </w:tabs>
        <w:ind w:right="-1"/>
        <w:jc w:val="both"/>
        <w:rPr>
          <w:bCs/>
        </w:rPr>
      </w:pPr>
      <w:r w:rsidRPr="006F3FC3">
        <w:rPr>
          <w:bCs/>
          <w:sz w:val="28"/>
          <w:szCs w:val="28"/>
        </w:rPr>
        <w:t>Я,</w:t>
      </w:r>
      <w:r w:rsidRPr="004F5C64">
        <w:rPr>
          <w:bCs/>
        </w:rPr>
        <w:t xml:space="preserve"> _______________________________________</w:t>
      </w:r>
      <w:r w:rsidR="00F22FA8">
        <w:rPr>
          <w:bCs/>
        </w:rPr>
        <w:t>___________</w:t>
      </w:r>
      <w:r w:rsidRPr="004F5C64">
        <w:rPr>
          <w:bCs/>
        </w:rPr>
        <w:t>________________</w:t>
      </w:r>
      <w:r>
        <w:rPr>
          <w:bCs/>
        </w:rPr>
        <w:t>__________________________</w:t>
      </w:r>
      <w:r w:rsidRPr="004F5C64">
        <w:rPr>
          <w:bCs/>
        </w:rPr>
        <w:t>_______</w:t>
      </w:r>
      <w:r w:rsidR="00C87632">
        <w:rPr>
          <w:bCs/>
        </w:rPr>
        <w:t>__</w:t>
      </w:r>
      <w:r w:rsidRPr="004F5C64">
        <w:rPr>
          <w:bCs/>
        </w:rPr>
        <w:t>_,</w:t>
      </w:r>
    </w:p>
    <w:p w14:paraId="26AB3307" w14:textId="77777777" w:rsidR="005E5C11" w:rsidRPr="004F5C64" w:rsidRDefault="005E5C11" w:rsidP="005E5C11">
      <w:pPr>
        <w:ind w:right="-1"/>
        <w:jc w:val="center"/>
        <w:rPr>
          <w:i/>
          <w:sz w:val="16"/>
          <w:szCs w:val="16"/>
        </w:rPr>
      </w:pPr>
      <w:r w:rsidRPr="004F5C64">
        <w:rPr>
          <w:i/>
          <w:sz w:val="16"/>
          <w:szCs w:val="16"/>
        </w:rPr>
        <w:t>(фамилия, имя, отчество кандидата, дата рождения)</w:t>
      </w:r>
    </w:p>
    <w:p w14:paraId="10D15901" w14:textId="77777777" w:rsidR="005E5C11" w:rsidRPr="004F5C64" w:rsidRDefault="00F22FA8" w:rsidP="005E5C11">
      <w:pPr>
        <w:tabs>
          <w:tab w:val="right" w:pos="10206"/>
        </w:tabs>
        <w:ind w:right="-1"/>
        <w:rPr>
          <w:bCs/>
        </w:rPr>
      </w:pPr>
      <w:r>
        <w:rPr>
          <w:bCs/>
          <w:sz w:val="28"/>
          <w:szCs w:val="28"/>
        </w:rPr>
        <w:t xml:space="preserve">кандидат, </w:t>
      </w:r>
      <w:r w:rsidR="005E5C11" w:rsidRPr="006F3FC3">
        <w:rPr>
          <w:bCs/>
          <w:sz w:val="28"/>
          <w:szCs w:val="28"/>
        </w:rPr>
        <w:t xml:space="preserve">выдвинутый </w:t>
      </w:r>
      <w:r w:rsidR="005E5C11" w:rsidRPr="004F5C64">
        <w:rPr>
          <w:bCs/>
        </w:rPr>
        <w:t>___________________________________________</w:t>
      </w:r>
      <w:r w:rsidR="005E5C11">
        <w:rPr>
          <w:bCs/>
        </w:rPr>
        <w:t>______________________</w:t>
      </w:r>
      <w:r w:rsidR="005E5C11" w:rsidRPr="004F5C64">
        <w:rPr>
          <w:bCs/>
        </w:rPr>
        <w:t>__________</w:t>
      </w:r>
    </w:p>
    <w:p w14:paraId="4A503D73" w14:textId="77777777" w:rsidR="005E5C11" w:rsidRPr="004F5C64" w:rsidRDefault="005E5C11" w:rsidP="005E5C11">
      <w:pPr>
        <w:ind w:right="-1"/>
        <w:jc w:val="center"/>
        <w:rPr>
          <w:i/>
          <w:sz w:val="16"/>
          <w:szCs w:val="16"/>
        </w:rPr>
      </w:pPr>
      <w:r w:rsidRPr="004F5C64">
        <w:rPr>
          <w:i/>
          <w:sz w:val="16"/>
          <w:szCs w:val="16"/>
        </w:rPr>
        <w:t xml:space="preserve">(наименование </w:t>
      </w:r>
      <w:r>
        <w:rPr>
          <w:i/>
          <w:sz w:val="16"/>
          <w:szCs w:val="16"/>
        </w:rPr>
        <w:t>избирательного объединения</w:t>
      </w:r>
      <w:r w:rsidRPr="004F5C64">
        <w:rPr>
          <w:i/>
          <w:sz w:val="16"/>
          <w:szCs w:val="16"/>
        </w:rPr>
        <w:t>)</w:t>
      </w:r>
    </w:p>
    <w:p w14:paraId="03524690" w14:textId="5330B6BD" w:rsidR="00C52426" w:rsidRDefault="005E5C11" w:rsidP="00C52426">
      <w:pPr>
        <w:tabs>
          <w:tab w:val="right" w:pos="10206"/>
        </w:tabs>
        <w:ind w:right="-1"/>
        <w:jc w:val="both"/>
      </w:pPr>
      <w:r w:rsidRPr="006F3FC3">
        <w:rPr>
          <w:bCs/>
          <w:sz w:val="28"/>
          <w:szCs w:val="28"/>
        </w:rPr>
        <w:t>на выборах депутат</w:t>
      </w:r>
      <w:r w:rsidR="00C52426">
        <w:rPr>
          <w:bCs/>
          <w:sz w:val="28"/>
          <w:szCs w:val="28"/>
        </w:rPr>
        <w:t xml:space="preserve">ов </w:t>
      </w:r>
      <w:r w:rsidR="00C52426">
        <w:t>________________________________________________________________________</w:t>
      </w:r>
      <w:r w:rsidR="00C87632">
        <w:t>____</w:t>
      </w:r>
    </w:p>
    <w:p w14:paraId="0669B75E" w14:textId="77777777" w:rsidR="00C52426" w:rsidRPr="001B0A71" w:rsidRDefault="00C52426" w:rsidP="00C52426">
      <w:pPr>
        <w:rPr>
          <w:i/>
          <w:sz w:val="16"/>
          <w:szCs w:val="16"/>
        </w:rPr>
      </w:pPr>
      <w:r w:rsidRPr="001B0A71">
        <w:rPr>
          <w:i/>
          <w:sz w:val="16"/>
          <w:szCs w:val="16"/>
        </w:rPr>
        <w:t xml:space="preserve">        </w:t>
      </w:r>
      <w:r w:rsidR="001B0A71">
        <w:rPr>
          <w:i/>
          <w:sz w:val="16"/>
          <w:szCs w:val="16"/>
        </w:rPr>
        <w:t xml:space="preserve">                   </w:t>
      </w:r>
      <w:r w:rsidRPr="001B0A71">
        <w:rPr>
          <w:i/>
          <w:sz w:val="16"/>
          <w:szCs w:val="16"/>
        </w:rPr>
        <w:t xml:space="preserve">                                                  (наименование представительного органа муниципального образования)</w:t>
      </w:r>
    </w:p>
    <w:p w14:paraId="20AC3558" w14:textId="69CC3F34" w:rsidR="00C52426" w:rsidRDefault="00C52426" w:rsidP="00C52426">
      <w:pPr>
        <w:tabs>
          <w:tab w:val="right" w:pos="10206"/>
        </w:tabs>
        <w:ind w:right="-1"/>
        <w:jc w:val="both"/>
        <w:rPr>
          <w:sz w:val="24"/>
          <w:szCs w:val="24"/>
        </w:rPr>
      </w:pPr>
      <w:r>
        <w:t xml:space="preserve">_______________  </w:t>
      </w:r>
      <w:r w:rsidRPr="00E77B90">
        <w:rPr>
          <w:bCs/>
          <w:sz w:val="28"/>
          <w:szCs w:val="28"/>
        </w:rPr>
        <w:t>созыва</w:t>
      </w:r>
      <w:r>
        <w:rPr>
          <w:bCs/>
          <w:sz w:val="28"/>
          <w:szCs w:val="28"/>
        </w:rPr>
        <w:t xml:space="preserve"> </w:t>
      </w:r>
      <w:r w:rsidRPr="00C52426">
        <w:rPr>
          <w:bCs/>
          <w:sz w:val="28"/>
          <w:szCs w:val="28"/>
        </w:rPr>
        <w:t xml:space="preserve">по </w:t>
      </w:r>
      <w:r>
        <w:rPr>
          <w:sz w:val="24"/>
          <w:szCs w:val="24"/>
        </w:rPr>
        <w:t>_______________________________________________________</w:t>
      </w:r>
      <w:r w:rsidR="00C87632">
        <w:rPr>
          <w:sz w:val="24"/>
          <w:szCs w:val="24"/>
        </w:rPr>
        <w:t xml:space="preserve"> (№___)</w:t>
      </w:r>
      <w:r>
        <w:rPr>
          <w:sz w:val="24"/>
          <w:szCs w:val="24"/>
        </w:rPr>
        <w:t>,</w:t>
      </w:r>
    </w:p>
    <w:p w14:paraId="0987312D" w14:textId="77777777" w:rsidR="00C52426" w:rsidRPr="001B0A71" w:rsidRDefault="00C52426" w:rsidP="00C52426">
      <w:pPr>
        <w:rPr>
          <w:i/>
          <w:sz w:val="16"/>
          <w:szCs w:val="16"/>
        </w:rPr>
      </w:pPr>
      <w:r w:rsidRPr="001B0A71">
        <w:rPr>
          <w:i/>
          <w:sz w:val="16"/>
          <w:szCs w:val="16"/>
        </w:rPr>
        <w:t xml:space="preserve">              </w:t>
      </w:r>
      <w:r w:rsidR="001B0A71">
        <w:rPr>
          <w:i/>
          <w:sz w:val="16"/>
          <w:szCs w:val="16"/>
        </w:rPr>
        <w:t xml:space="preserve">           </w:t>
      </w:r>
      <w:r w:rsidRPr="001B0A71">
        <w:rPr>
          <w:i/>
          <w:sz w:val="16"/>
          <w:szCs w:val="16"/>
        </w:rPr>
        <w:t xml:space="preserve">                                                               (вид избирательного округа)</w:t>
      </w:r>
    </w:p>
    <w:p w14:paraId="22764921" w14:textId="77777777" w:rsidR="00C52426" w:rsidRDefault="00C52426" w:rsidP="005E5C11">
      <w:pPr>
        <w:tabs>
          <w:tab w:val="right" w:pos="10206"/>
        </w:tabs>
        <w:ind w:right="-1"/>
        <w:jc w:val="both"/>
        <w:rPr>
          <w:bCs/>
          <w:sz w:val="28"/>
          <w:szCs w:val="28"/>
        </w:rPr>
      </w:pPr>
    </w:p>
    <w:p w14:paraId="2EE0348B" w14:textId="77777777" w:rsidR="005E5C11" w:rsidRPr="007C74A1" w:rsidRDefault="005E5C11" w:rsidP="005E5C11">
      <w:pPr>
        <w:tabs>
          <w:tab w:val="right" w:pos="10206"/>
        </w:tabs>
        <w:ind w:right="-1"/>
        <w:jc w:val="both"/>
        <w:rPr>
          <w:i/>
          <w:sz w:val="28"/>
          <w:szCs w:val="28"/>
        </w:rPr>
      </w:pPr>
      <w:r w:rsidRPr="006F3FC3">
        <w:rPr>
          <w:bCs/>
          <w:sz w:val="28"/>
          <w:szCs w:val="28"/>
        </w:rPr>
        <w:t>назначаю своим уполномоченным представителем по финансовым вопросам:</w:t>
      </w:r>
    </w:p>
    <w:tbl>
      <w:tblPr>
        <w:tblW w:w="978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"/>
        <w:gridCol w:w="79"/>
        <w:gridCol w:w="2199"/>
        <w:gridCol w:w="111"/>
        <w:gridCol w:w="2389"/>
        <w:gridCol w:w="851"/>
        <w:gridCol w:w="283"/>
        <w:gridCol w:w="990"/>
        <w:gridCol w:w="267"/>
        <w:gridCol w:w="1011"/>
        <w:gridCol w:w="1135"/>
      </w:tblGrid>
      <w:tr w:rsidR="005E5C11" w:rsidRPr="004241B2" w14:paraId="33AF451C" w14:textId="77777777" w:rsidTr="00F22FA8"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14:paraId="6A4C8781" w14:textId="77777777" w:rsidR="005E5C11" w:rsidRDefault="005E5C11" w:rsidP="00F22FA8">
            <w:pPr>
              <w:pStyle w:val="afc"/>
              <w:widowControl/>
              <w:autoSpaceDE/>
              <w:autoSpaceDN/>
              <w:spacing w:after="0"/>
            </w:pPr>
          </w:p>
          <w:p w14:paraId="14F7619B" w14:textId="77777777" w:rsidR="005E5C11" w:rsidRPr="004241B2" w:rsidRDefault="005E5C11" w:rsidP="00F22FA8">
            <w:pPr>
              <w:pStyle w:val="afc"/>
              <w:widowControl/>
              <w:autoSpaceDE/>
              <w:autoSpaceDN/>
              <w:spacing w:after="0"/>
              <w:ind w:left="-250"/>
            </w:pPr>
            <w:r w:rsidRPr="004241B2">
              <w:t>1.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682B28" w14:textId="77777777" w:rsidR="005E5C11" w:rsidRPr="004241B2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</w:tcBorders>
          </w:tcPr>
          <w:p w14:paraId="444C920B" w14:textId="77777777" w:rsidR="005E5C11" w:rsidRDefault="005E5C11" w:rsidP="00F22FA8">
            <w:pPr>
              <w:pStyle w:val="afe"/>
              <w:widowControl/>
              <w:autoSpaceDE/>
              <w:autoSpaceDN/>
            </w:pPr>
          </w:p>
          <w:p w14:paraId="488B9B38" w14:textId="77777777" w:rsidR="005E5C11" w:rsidRPr="004241B2" w:rsidRDefault="005E5C11" w:rsidP="00F22FA8">
            <w:pPr>
              <w:pStyle w:val="afe"/>
              <w:widowControl/>
              <w:autoSpaceDE/>
              <w:autoSpaceDN/>
            </w:pPr>
            <w:r w:rsidRPr="004241B2">
              <w:t>, дата рождения –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ECE8A69" w14:textId="77777777" w:rsidR="005E5C11" w:rsidRPr="004241B2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14:paraId="44A0BA88" w14:textId="77777777" w:rsidR="005E5C11" w:rsidRPr="004241B2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20CBD2" w14:textId="77777777" w:rsidR="005E5C11" w:rsidRPr="004241B2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36381E04" w14:textId="77777777" w:rsidR="005E5C11" w:rsidRPr="004241B2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E45A6B" w14:textId="77777777" w:rsidR="005E5C11" w:rsidRPr="004241B2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506D81FA" w14:textId="77777777" w:rsidR="005E5C11" w:rsidRDefault="005E5C11" w:rsidP="00F22FA8">
            <w:pPr>
              <w:pStyle w:val="afe"/>
              <w:widowControl/>
              <w:autoSpaceDE/>
              <w:autoSpaceDN/>
            </w:pPr>
          </w:p>
          <w:p w14:paraId="14203C20" w14:textId="77777777" w:rsidR="005E5C11" w:rsidRPr="004241B2" w:rsidRDefault="005E5C11" w:rsidP="00F22FA8">
            <w:pPr>
              <w:pStyle w:val="afe"/>
              <w:widowControl/>
              <w:autoSpaceDE/>
              <w:autoSpaceDN/>
            </w:pPr>
            <w:r>
              <w:t xml:space="preserve">    </w:t>
            </w:r>
            <w:r w:rsidRPr="004241B2">
              <w:t>года,</w:t>
            </w:r>
          </w:p>
        </w:tc>
      </w:tr>
      <w:tr w:rsidR="005E5C11" w:rsidRPr="004241B2" w14:paraId="52CC900C" w14:textId="77777777" w:rsidTr="00F22FA8"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FB0076" w14:textId="77777777" w:rsidR="005E5C11" w:rsidRPr="004241B2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4D9F08" w14:textId="77777777" w:rsidR="005E5C11" w:rsidRPr="004241B2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241B2">
              <w:rPr>
                <w:i/>
                <w:sz w:val="16"/>
                <w:szCs w:val="16"/>
              </w:rPr>
              <w:t>(фамилия, имя, отчество)</w:t>
            </w:r>
          </w:p>
        </w:tc>
        <w:tc>
          <w:tcPr>
            <w:tcW w:w="2389" w:type="dxa"/>
            <w:tcBorders>
              <w:top w:val="nil"/>
              <w:left w:val="nil"/>
              <w:bottom w:val="nil"/>
            </w:tcBorders>
          </w:tcPr>
          <w:p w14:paraId="61DAF2E3" w14:textId="77777777" w:rsidR="005E5C11" w:rsidRPr="004241B2" w:rsidRDefault="005E5C11" w:rsidP="00F22FA8">
            <w:pPr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27A4C768" w14:textId="77777777" w:rsidR="005E5C11" w:rsidRPr="004241B2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241B2">
              <w:rPr>
                <w:i/>
                <w:sz w:val="16"/>
                <w:szCs w:val="16"/>
              </w:rPr>
              <w:t>(число)</w:t>
            </w:r>
          </w:p>
        </w:tc>
        <w:tc>
          <w:tcPr>
            <w:tcW w:w="283" w:type="dxa"/>
          </w:tcPr>
          <w:p w14:paraId="7782AB8E" w14:textId="77777777" w:rsidR="005E5C11" w:rsidRPr="004241B2" w:rsidRDefault="005E5C11" w:rsidP="00F22FA8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AFC716D" w14:textId="77777777" w:rsidR="005E5C11" w:rsidRPr="004241B2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241B2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719852C3" w14:textId="77777777" w:rsidR="005E5C11" w:rsidRPr="004241B2" w:rsidRDefault="005E5C11" w:rsidP="00F22FA8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14:paraId="7BABFFE4" w14:textId="77777777" w:rsidR="005E5C11" w:rsidRPr="004241B2" w:rsidRDefault="005E5C11" w:rsidP="00F22FA8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1084D42E" w14:textId="77777777" w:rsidR="005E5C11" w:rsidRPr="004241B2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</w:tr>
    </w:tbl>
    <w:p w14:paraId="0CBF0410" w14:textId="77777777" w:rsidR="005E5C11" w:rsidRPr="004241B2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 w:rsidRPr="00411D35">
        <w:rPr>
          <w:sz w:val="28"/>
          <w:szCs w:val="28"/>
        </w:rPr>
        <w:t>вид документа</w:t>
      </w:r>
      <w:r w:rsidRPr="004241B2">
        <w:t xml:space="preserve"> – </w:t>
      </w:r>
      <w:r>
        <w:rPr>
          <w:sz w:val="24"/>
          <w:szCs w:val="24"/>
        </w:rPr>
        <w:t>______________________</w:t>
      </w:r>
      <w:r w:rsidRPr="004241B2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  <w:r w:rsidRPr="004241B2">
        <w:rPr>
          <w:sz w:val="24"/>
          <w:szCs w:val="24"/>
        </w:rPr>
        <w:t>_</w:t>
      </w:r>
      <w:r>
        <w:rPr>
          <w:sz w:val="24"/>
          <w:szCs w:val="24"/>
        </w:rPr>
        <w:t>__</w:t>
      </w:r>
    </w:p>
    <w:p w14:paraId="170B9C47" w14:textId="77777777" w:rsidR="005E5C11" w:rsidRPr="004241B2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i/>
          <w:sz w:val="16"/>
          <w:szCs w:val="16"/>
        </w:rPr>
      </w:pPr>
      <w:r w:rsidRPr="004241B2">
        <w:tab/>
      </w:r>
      <w:r w:rsidRPr="004241B2">
        <w:tab/>
      </w:r>
      <w:r w:rsidRPr="004241B2">
        <w:rPr>
          <w:sz w:val="16"/>
          <w:szCs w:val="16"/>
        </w:rPr>
        <w:t>(</w:t>
      </w:r>
      <w:r w:rsidRPr="004241B2">
        <w:rPr>
          <w:i/>
          <w:sz w:val="16"/>
          <w:szCs w:val="16"/>
        </w:rPr>
        <w:t>паспорт или документ, заменяющий паспорт гражданина Российской Федерации)</w:t>
      </w:r>
    </w:p>
    <w:p w14:paraId="337707B1" w14:textId="77777777" w:rsidR="005E5C11" w:rsidRPr="004241B2" w:rsidRDefault="005E5C11" w:rsidP="005E5C11">
      <w:pPr>
        <w:tabs>
          <w:tab w:val="left" w:pos="425"/>
          <w:tab w:val="left" w:pos="3047"/>
          <w:tab w:val="left" w:pos="5669"/>
          <w:tab w:val="left" w:pos="9923"/>
          <w:tab w:val="left" w:pos="16229"/>
          <w:tab w:val="left" w:pos="23316"/>
          <w:tab w:val="left" w:pos="26590"/>
        </w:tabs>
      </w:pPr>
      <w:r w:rsidRPr="00411D35">
        <w:rPr>
          <w:sz w:val="28"/>
          <w:szCs w:val="28"/>
        </w:rPr>
        <w:t>данные документа, удостоверяющего личность, –</w:t>
      </w:r>
      <w:r>
        <w:t xml:space="preserve"> _____________</w:t>
      </w:r>
      <w:r w:rsidRPr="004241B2">
        <w:t>_</w:t>
      </w:r>
      <w:r>
        <w:t>___________________________</w:t>
      </w:r>
    </w:p>
    <w:p w14:paraId="786ED81B" w14:textId="77777777" w:rsidR="005E5C11" w:rsidRPr="004241B2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956"/>
        <w:jc w:val="center"/>
        <w:rPr>
          <w:i/>
          <w:sz w:val="16"/>
          <w:szCs w:val="16"/>
        </w:rPr>
      </w:pPr>
      <w:r w:rsidRPr="004241B2">
        <w:rPr>
          <w:i/>
          <w:sz w:val="16"/>
          <w:szCs w:val="16"/>
        </w:rPr>
        <w:t xml:space="preserve">(серия, номер паспорта или документа, </w:t>
      </w:r>
      <w:r w:rsidRPr="004241B2">
        <w:rPr>
          <w:i/>
          <w:sz w:val="16"/>
          <w:szCs w:val="16"/>
        </w:rPr>
        <w:br/>
        <w:t>заменяющего паспорт гражданина Российской Федерации)</w:t>
      </w:r>
    </w:p>
    <w:p w14:paraId="4F657699" w14:textId="77777777" w:rsidR="005E5C11" w:rsidRPr="004241B2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 w:rsidRPr="00411D35">
        <w:rPr>
          <w:sz w:val="28"/>
          <w:szCs w:val="28"/>
        </w:rPr>
        <w:t>выдан –</w:t>
      </w:r>
      <w:r>
        <w:t xml:space="preserve"> ______</w:t>
      </w:r>
      <w:r w:rsidRPr="004241B2">
        <w:t>_________________________</w:t>
      </w:r>
      <w:r>
        <w:t>____________________________________________________________</w:t>
      </w:r>
    </w:p>
    <w:p w14:paraId="0283AFEA" w14:textId="77777777" w:rsidR="005E5C11" w:rsidRPr="004241B2" w:rsidRDefault="005E5C11" w:rsidP="005E5C11">
      <w:pPr>
        <w:pStyle w:val="24"/>
        <w:spacing w:after="0"/>
        <w:ind w:left="709"/>
        <w:jc w:val="center"/>
        <w:rPr>
          <w:bCs/>
          <w:i/>
          <w:sz w:val="16"/>
          <w:szCs w:val="16"/>
        </w:rPr>
      </w:pPr>
      <w:r w:rsidRPr="004241B2">
        <w:rPr>
          <w:bCs/>
          <w:i/>
          <w:sz w:val="16"/>
          <w:szCs w:val="16"/>
        </w:rPr>
        <w:t>(дата выдачи паспорта или документа, заменяющего паспорт гражданина</w:t>
      </w:r>
      <w:r w:rsidRPr="004241B2">
        <w:rPr>
          <w:i/>
          <w:sz w:val="16"/>
          <w:szCs w:val="16"/>
        </w:rPr>
        <w:t xml:space="preserve"> Российской Федерации</w:t>
      </w:r>
      <w:r w:rsidRPr="004241B2">
        <w:rPr>
          <w:bCs/>
          <w:i/>
          <w:sz w:val="16"/>
          <w:szCs w:val="16"/>
        </w:rPr>
        <w:t>)</w:t>
      </w:r>
    </w:p>
    <w:tbl>
      <w:tblPr>
        <w:tblW w:w="1029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61"/>
        <w:gridCol w:w="963"/>
        <w:gridCol w:w="561"/>
        <w:gridCol w:w="2791"/>
        <w:gridCol w:w="2950"/>
        <w:gridCol w:w="101"/>
        <w:gridCol w:w="98"/>
        <w:gridCol w:w="170"/>
        <w:gridCol w:w="139"/>
        <w:gridCol w:w="60"/>
      </w:tblGrid>
      <w:tr w:rsidR="005E5C11" w:rsidRPr="004241B2" w14:paraId="5668135D" w14:textId="77777777" w:rsidTr="00F22FA8">
        <w:trPr>
          <w:cantSplit/>
          <w:trHeight w:val="331"/>
        </w:trPr>
        <w:tc>
          <w:tcPr>
            <w:tcW w:w="1029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1005FCE" w14:textId="77777777" w:rsidR="005E5C11" w:rsidRPr="00411D35" w:rsidRDefault="005E5C11" w:rsidP="00F22FA8">
            <w:pPr>
              <w:pStyle w:val="af4"/>
              <w:ind w:left="-108"/>
              <w:rPr>
                <w:sz w:val="28"/>
                <w:szCs w:val="28"/>
                <w:vertAlign w:val="superscript"/>
              </w:rPr>
            </w:pPr>
            <w:r w:rsidRPr="00411D35">
              <w:rPr>
                <w:sz w:val="28"/>
                <w:szCs w:val="28"/>
              </w:rPr>
              <w:t>основное место работы или службы, занимаемая должность / род занятий –____</w:t>
            </w:r>
            <w:r>
              <w:rPr>
                <w:sz w:val="28"/>
                <w:szCs w:val="28"/>
              </w:rPr>
              <w:t>___</w:t>
            </w:r>
            <w:r w:rsidRPr="00411D35">
              <w:rPr>
                <w:sz w:val="28"/>
                <w:szCs w:val="28"/>
              </w:rPr>
              <w:t>_</w:t>
            </w:r>
          </w:p>
        </w:tc>
      </w:tr>
      <w:tr w:rsidR="005E5C11" w:rsidRPr="004241B2" w14:paraId="2614F369" w14:textId="77777777" w:rsidTr="00F22FA8">
        <w:trPr>
          <w:cantSplit/>
          <w:trHeight w:val="296"/>
        </w:trPr>
        <w:tc>
          <w:tcPr>
            <w:tcW w:w="2462" w:type="dxa"/>
            <w:tcBorders>
              <w:top w:val="nil"/>
              <w:left w:val="nil"/>
              <w:bottom w:val="nil"/>
              <w:right w:val="nil"/>
            </w:tcBorders>
          </w:tcPr>
          <w:p w14:paraId="71BBCA19" w14:textId="77777777" w:rsidR="005E5C11" w:rsidRPr="004241B2" w:rsidRDefault="005E5C11" w:rsidP="00F22FA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3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450FD3" w14:textId="77777777" w:rsidR="005E5C11" w:rsidRPr="004241B2" w:rsidRDefault="005E5C11" w:rsidP="00F22FA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51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07CFD7A" w14:textId="77777777" w:rsidR="005E5C11" w:rsidRPr="004241B2" w:rsidRDefault="005E5C11" w:rsidP="00F22FA8">
            <w:pPr>
              <w:ind w:left="2124"/>
              <w:rPr>
                <w:i/>
                <w:sz w:val="16"/>
                <w:szCs w:val="16"/>
              </w:rPr>
            </w:pPr>
            <w:r w:rsidRPr="004241B2">
              <w:rPr>
                <w:sz w:val="16"/>
                <w:szCs w:val="16"/>
              </w:rPr>
              <w:t xml:space="preserve"> </w:t>
            </w:r>
            <w:r w:rsidRPr="004241B2">
              <w:rPr>
                <w:i/>
                <w:sz w:val="16"/>
                <w:szCs w:val="16"/>
              </w:rPr>
              <w:t xml:space="preserve">(наименование </w:t>
            </w:r>
          </w:p>
        </w:tc>
      </w:tr>
      <w:tr w:rsidR="005E5C11" w:rsidRPr="004241B2" w14:paraId="0E9A2B21" w14:textId="77777777" w:rsidTr="00F22FA8">
        <w:trPr>
          <w:cantSplit/>
          <w:trHeight w:val="296"/>
        </w:trPr>
        <w:tc>
          <w:tcPr>
            <w:tcW w:w="992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CABE91" w14:textId="77777777" w:rsidR="005E5C11" w:rsidRPr="004241B2" w:rsidRDefault="005E5C11" w:rsidP="00F22FA8">
            <w:pPr>
              <w:jc w:val="right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3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FD75B9" w14:textId="77777777" w:rsidR="005E5C11" w:rsidRPr="004241B2" w:rsidRDefault="005E5C11" w:rsidP="00F22FA8">
            <w:pPr>
              <w:jc w:val="right"/>
              <w:rPr>
                <w:sz w:val="24"/>
                <w:szCs w:val="24"/>
              </w:rPr>
            </w:pPr>
          </w:p>
        </w:tc>
      </w:tr>
      <w:tr w:rsidR="005E5C11" w:rsidRPr="004241B2" w14:paraId="6B468C9E" w14:textId="77777777" w:rsidTr="00F22FA8">
        <w:trPr>
          <w:cantSplit/>
          <w:trHeight w:val="310"/>
        </w:trPr>
        <w:tc>
          <w:tcPr>
            <w:tcW w:w="1029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B753A33" w14:textId="77777777" w:rsidR="005E5C11" w:rsidRPr="004241B2" w:rsidRDefault="005E5C11" w:rsidP="00F22FA8">
            <w:pPr>
              <w:spacing w:after="120"/>
              <w:jc w:val="center"/>
              <w:rPr>
                <w:i/>
                <w:sz w:val="16"/>
                <w:szCs w:val="16"/>
              </w:rPr>
            </w:pPr>
            <w:r w:rsidRPr="004241B2">
              <w:rPr>
                <w:i/>
                <w:sz w:val="16"/>
                <w:szCs w:val="16"/>
              </w:rPr>
              <w:t>основного места работы или службы, должность, при их отсутствии – род занятий)</w:t>
            </w:r>
          </w:p>
        </w:tc>
      </w:tr>
      <w:tr w:rsidR="005E5C11" w:rsidRPr="004241B2" w14:paraId="4FE9D34C" w14:textId="77777777" w:rsidTr="00F22FA8">
        <w:trPr>
          <w:gridAfter w:val="2"/>
          <w:wAfter w:w="198" w:type="dxa"/>
          <w:trHeight w:val="274"/>
        </w:trPr>
        <w:tc>
          <w:tcPr>
            <w:tcW w:w="39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8D7E4A" w14:textId="77777777" w:rsidR="005E5C11" w:rsidRPr="00411D35" w:rsidRDefault="005E5C11" w:rsidP="00F22FA8">
            <w:pPr>
              <w:pStyle w:val="af4"/>
              <w:ind w:left="93"/>
              <w:rPr>
                <w:sz w:val="28"/>
                <w:szCs w:val="28"/>
              </w:rPr>
            </w:pPr>
            <w:r w:rsidRPr="00411D35">
              <w:rPr>
                <w:sz w:val="28"/>
                <w:szCs w:val="28"/>
              </w:rPr>
              <w:t>адрес места жительства –</w:t>
            </w:r>
          </w:p>
        </w:tc>
        <w:tc>
          <w:tcPr>
            <w:tcW w:w="611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329E26" w14:textId="77777777" w:rsidR="005E5C11" w:rsidRPr="004241B2" w:rsidRDefault="005E5C11" w:rsidP="00F22FA8">
            <w:pPr>
              <w:jc w:val="center"/>
              <w:rPr>
                <w:sz w:val="24"/>
                <w:szCs w:val="24"/>
              </w:rPr>
            </w:pPr>
          </w:p>
        </w:tc>
      </w:tr>
      <w:tr w:rsidR="005E5C11" w:rsidRPr="004241B2" w14:paraId="59CBF9B3" w14:textId="77777777" w:rsidTr="00F22FA8">
        <w:trPr>
          <w:gridAfter w:val="1"/>
          <w:wAfter w:w="59" w:type="dxa"/>
          <w:trHeight w:val="274"/>
        </w:trPr>
        <w:tc>
          <w:tcPr>
            <w:tcW w:w="3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5BECFD" w14:textId="77777777" w:rsidR="005E5C11" w:rsidRPr="00375E0F" w:rsidRDefault="005E5C11" w:rsidP="00F22FA8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681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9F92B4" w14:textId="77777777" w:rsidR="005E5C11" w:rsidRPr="00375E0F" w:rsidRDefault="005E5C11" w:rsidP="00F22FA8">
            <w:pPr>
              <w:pStyle w:val="af4"/>
              <w:ind w:left="33"/>
              <w:jc w:val="center"/>
              <w:rPr>
                <w:i/>
                <w:sz w:val="16"/>
                <w:szCs w:val="16"/>
              </w:rPr>
            </w:pPr>
            <w:r w:rsidRPr="00375E0F">
              <w:rPr>
                <w:sz w:val="16"/>
                <w:szCs w:val="16"/>
              </w:rPr>
              <w:t>(</w:t>
            </w:r>
            <w:r w:rsidRPr="00375E0F">
              <w:rPr>
                <w:i/>
                <w:sz w:val="16"/>
                <w:szCs w:val="16"/>
              </w:rPr>
              <w:t>наименование субъекта Российской Федерации, района, города, иного</w:t>
            </w:r>
          </w:p>
        </w:tc>
      </w:tr>
      <w:tr w:rsidR="005E5C11" w:rsidRPr="004241B2" w14:paraId="5CE6B2CE" w14:textId="77777777" w:rsidTr="00F22FA8">
        <w:trPr>
          <w:gridAfter w:val="1"/>
          <w:wAfter w:w="59" w:type="dxa"/>
          <w:trHeight w:val="293"/>
        </w:trPr>
        <w:tc>
          <w:tcPr>
            <w:tcW w:w="9828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3740F7" w14:textId="77777777" w:rsidR="005E5C11" w:rsidRPr="004241B2" w:rsidRDefault="005E5C11" w:rsidP="00F22FA8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4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C3FDA6" w14:textId="77777777" w:rsidR="005E5C11" w:rsidRPr="004241B2" w:rsidRDefault="005E5C11" w:rsidP="00F22FA8">
            <w:pPr>
              <w:jc w:val="right"/>
              <w:rPr>
                <w:sz w:val="24"/>
                <w:szCs w:val="24"/>
              </w:rPr>
            </w:pPr>
          </w:p>
        </w:tc>
      </w:tr>
      <w:tr w:rsidR="005E5C11" w:rsidRPr="004241B2" w14:paraId="230516F9" w14:textId="77777777" w:rsidTr="00F22FA8">
        <w:trPr>
          <w:gridAfter w:val="1"/>
          <w:wAfter w:w="60" w:type="dxa"/>
          <w:trHeight w:val="254"/>
        </w:trPr>
        <w:tc>
          <w:tcPr>
            <w:tcW w:w="972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66648D" w14:textId="77777777" w:rsidR="005E5C11" w:rsidRPr="004241B2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241B2">
              <w:rPr>
                <w:i/>
                <w:sz w:val="16"/>
                <w:szCs w:val="16"/>
              </w:rPr>
              <w:t>населенного пункта, улицы, номер дома, корпуса, строения и т.п., квартиры)</w:t>
            </w:r>
          </w:p>
        </w:tc>
        <w:tc>
          <w:tcPr>
            <w:tcW w:w="5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2C354A" w14:textId="77777777" w:rsidR="005E5C11" w:rsidRPr="004241B2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</w:tr>
    </w:tbl>
    <w:p w14:paraId="154F260D" w14:textId="77777777" w:rsidR="005E5C11" w:rsidRPr="004F5C64" w:rsidRDefault="005E5C11" w:rsidP="005E5C11">
      <w:pPr>
        <w:tabs>
          <w:tab w:val="right" w:pos="9356"/>
        </w:tabs>
        <w:ind w:right="-1"/>
        <w:jc w:val="both"/>
        <w:rPr>
          <w:bCs/>
        </w:rPr>
      </w:pPr>
    </w:p>
    <w:tbl>
      <w:tblPr>
        <w:tblW w:w="977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7371"/>
        <w:gridCol w:w="272"/>
      </w:tblGrid>
      <w:tr w:rsidR="005E5C11" w:rsidRPr="004F5C64" w14:paraId="6CE83C3E" w14:textId="77777777" w:rsidTr="00F22FA8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873812A" w14:textId="77777777" w:rsidR="005E5C11" w:rsidRDefault="005E5C11" w:rsidP="00F22FA8">
            <w:pPr>
              <w:rPr>
                <w:sz w:val="24"/>
                <w:szCs w:val="24"/>
              </w:rPr>
            </w:pPr>
          </w:p>
          <w:p w14:paraId="222EE3D4" w14:textId="77777777" w:rsidR="005E5C11" w:rsidRPr="00411D35" w:rsidRDefault="005E5C11" w:rsidP="00F22FA8">
            <w:pPr>
              <w:rPr>
                <w:sz w:val="28"/>
                <w:szCs w:val="28"/>
              </w:rPr>
            </w:pPr>
            <w:r w:rsidRPr="00411D35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омер телефона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E6FF00" w14:textId="77777777" w:rsidR="005E5C11" w:rsidRPr="004F5C64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7D18BAC" w14:textId="77777777" w:rsidR="005E5C11" w:rsidRPr="004F5C64" w:rsidRDefault="005E5C11" w:rsidP="00F22FA8">
            <w:pPr>
              <w:rPr>
                <w:sz w:val="24"/>
                <w:szCs w:val="24"/>
              </w:rPr>
            </w:pPr>
            <w:r w:rsidRPr="004F5C64">
              <w:rPr>
                <w:sz w:val="24"/>
                <w:szCs w:val="24"/>
              </w:rPr>
              <w:t>.</w:t>
            </w:r>
          </w:p>
        </w:tc>
      </w:tr>
      <w:tr w:rsidR="005E5C11" w:rsidRPr="004F5C64" w14:paraId="7DA89E7C" w14:textId="77777777" w:rsidTr="00F22FA8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45C12E8" w14:textId="77777777" w:rsidR="005E5C11" w:rsidRPr="00375E0F" w:rsidRDefault="005E5C11" w:rsidP="00F22FA8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7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4E15D6" w14:textId="77777777" w:rsidR="005E5C11" w:rsidRPr="004F5C64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F5C64">
              <w:rPr>
                <w:i/>
                <w:sz w:val="16"/>
                <w:szCs w:val="16"/>
              </w:rPr>
              <w:t>(указывается с телефонным кодом населенного пункта или региона)</w:t>
            </w:r>
          </w:p>
        </w:tc>
      </w:tr>
    </w:tbl>
    <w:p w14:paraId="48D5030B" w14:textId="77777777" w:rsidR="005E5C11" w:rsidRPr="004F5C64" w:rsidRDefault="005E5C11" w:rsidP="005E5C11"/>
    <w:tbl>
      <w:tblPr>
        <w:tblW w:w="10234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90"/>
        <w:gridCol w:w="141"/>
        <w:gridCol w:w="2410"/>
        <w:gridCol w:w="142"/>
        <w:gridCol w:w="2551"/>
      </w:tblGrid>
      <w:tr w:rsidR="005E5C11" w:rsidRPr="004F5C64" w14:paraId="25D7EFF7" w14:textId="77777777" w:rsidTr="00F22FA8">
        <w:tc>
          <w:tcPr>
            <w:tcW w:w="4990" w:type="dxa"/>
            <w:tcBorders>
              <w:top w:val="nil"/>
              <w:left w:val="nil"/>
              <w:right w:val="nil"/>
            </w:tcBorders>
            <w:vAlign w:val="bottom"/>
          </w:tcPr>
          <w:p w14:paraId="2EE28A8C" w14:textId="77777777" w:rsidR="005E5C11" w:rsidRPr="004F5C64" w:rsidRDefault="005E5C11" w:rsidP="00F22FA8">
            <w:pPr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E9F6A0" w14:textId="77777777" w:rsidR="005E5C11" w:rsidRPr="004F5C64" w:rsidRDefault="005E5C11" w:rsidP="00F22FA8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A722D5" w14:textId="77777777" w:rsidR="005E5C11" w:rsidRPr="004F5C64" w:rsidRDefault="005E5C11" w:rsidP="00F22FA8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EFFC88" w14:textId="77777777" w:rsidR="005E5C11" w:rsidRPr="004F5C64" w:rsidRDefault="005E5C11" w:rsidP="00F22FA8">
            <w:pPr>
              <w:jc w:val="center"/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B794E5" w14:textId="77777777" w:rsidR="005E5C11" w:rsidRPr="004F5C64" w:rsidRDefault="005E5C11" w:rsidP="00F22FA8">
            <w:pPr>
              <w:jc w:val="center"/>
            </w:pPr>
          </w:p>
        </w:tc>
      </w:tr>
      <w:tr w:rsidR="005E5C11" w:rsidRPr="004F5C64" w14:paraId="5F99049F" w14:textId="77777777" w:rsidTr="00F22FA8"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14:paraId="681D97F4" w14:textId="77777777" w:rsidR="005E5C11" w:rsidRPr="004F5C64" w:rsidRDefault="005E5C11" w:rsidP="00F22F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25B5D32" w14:textId="77777777" w:rsidR="005E5C11" w:rsidRPr="004F5C64" w:rsidRDefault="005E5C11" w:rsidP="00F22F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16131864" w14:textId="77777777" w:rsidR="005E5C11" w:rsidRPr="004F5C64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F5C64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759B63E8" w14:textId="77777777" w:rsidR="005E5C11" w:rsidRPr="004F5C64" w:rsidRDefault="005E5C11" w:rsidP="00F22FA8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54A23B" w14:textId="77777777" w:rsidR="005E5C11" w:rsidRPr="004F5C64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F5C64">
              <w:rPr>
                <w:i/>
                <w:sz w:val="16"/>
                <w:szCs w:val="16"/>
              </w:rPr>
              <w:t>(инициалы, фамилия)</w:t>
            </w:r>
          </w:p>
          <w:p w14:paraId="7AE0A173" w14:textId="77777777" w:rsidR="005E5C11" w:rsidRDefault="005E5C11" w:rsidP="00F22FA8">
            <w:pPr>
              <w:jc w:val="center"/>
              <w:rPr>
                <w:i/>
                <w:sz w:val="16"/>
                <w:szCs w:val="16"/>
              </w:rPr>
            </w:pPr>
          </w:p>
          <w:p w14:paraId="169EA7D3" w14:textId="77777777" w:rsidR="005E5C11" w:rsidRPr="004F5C64" w:rsidRDefault="005E5C11" w:rsidP="00F22FA8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5E5C11" w:rsidRPr="004F5C64" w14:paraId="31AE9FEA" w14:textId="77777777" w:rsidTr="00F22FA8"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14:paraId="0C531FBB" w14:textId="77777777" w:rsidR="005E5C11" w:rsidRPr="004F5C64" w:rsidRDefault="005E5C11" w:rsidP="00F22F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BF505D9" w14:textId="77777777" w:rsidR="005E5C11" w:rsidRPr="004F5C64" w:rsidRDefault="005E5C11" w:rsidP="00F22F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31EE4986" w14:textId="77777777" w:rsidR="005E5C11" w:rsidRPr="004F5C64" w:rsidRDefault="005E5C11" w:rsidP="00F22F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1D875E8B" w14:textId="77777777" w:rsidR="005E5C11" w:rsidRPr="004F5C64" w:rsidRDefault="005E5C11" w:rsidP="00F22F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42AB32" w14:textId="77777777" w:rsidR="005E5C11" w:rsidRPr="004F5C64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F5C64">
              <w:rPr>
                <w:i/>
                <w:sz w:val="16"/>
                <w:szCs w:val="16"/>
              </w:rPr>
              <w:t xml:space="preserve"> (дата)</w:t>
            </w:r>
          </w:p>
        </w:tc>
      </w:tr>
    </w:tbl>
    <w:p w14:paraId="1339AC80" w14:textId="77777777" w:rsidR="005E5C11" w:rsidRPr="004F5C64" w:rsidRDefault="005E5C11" w:rsidP="005E5C11"/>
    <w:p w14:paraId="346ACF39" w14:textId="77777777" w:rsidR="00F22FA8" w:rsidRDefault="00F22FA8">
      <w:pPr>
        <w:spacing w:after="160" w:line="259" w:lineRule="auto"/>
        <w:rPr>
          <w:b/>
          <w:sz w:val="21"/>
          <w:szCs w:val="21"/>
        </w:rPr>
      </w:pPr>
      <w:r>
        <w:rPr>
          <w:sz w:val="21"/>
          <w:szCs w:val="21"/>
        </w:rPr>
        <w:br w:type="page"/>
      </w:r>
    </w:p>
    <w:p w14:paraId="009C8531" w14:textId="3543189E" w:rsidR="005E5C11" w:rsidRPr="00F277D5" w:rsidRDefault="005E5C11" w:rsidP="005E5C11">
      <w:pPr>
        <w:suppressAutoHyphens/>
        <w:ind w:left="5670"/>
        <w:jc w:val="center"/>
      </w:pPr>
      <w:r w:rsidRPr="00F277D5">
        <w:lastRenderedPageBreak/>
        <w:t>Приложение №</w:t>
      </w:r>
      <w:r w:rsidR="00C87632">
        <w:t xml:space="preserve"> </w:t>
      </w:r>
      <w:r w:rsidR="006F5ADC">
        <w:t>10</w:t>
      </w:r>
    </w:p>
    <w:p w14:paraId="722A3AB8" w14:textId="6F106DF6" w:rsidR="007167D8" w:rsidRDefault="007167D8" w:rsidP="005E5C11">
      <w:pPr>
        <w:ind w:left="5670"/>
        <w:jc w:val="center"/>
        <w:rPr>
          <w:ins w:id="516" w:author="deevab" w:date="2020-06-23T18:14:00Z"/>
        </w:rPr>
      </w:pPr>
      <w:ins w:id="517" w:author="deevab" w:date="2020-06-23T18:14:00Z">
        <w:r w:rsidRPr="00F277D5" w:rsidDel="007167D8">
          <w:t xml:space="preserve"> </w:t>
        </w:r>
        <w:r w:rsidRPr="00F138E6">
          <w:t xml:space="preserve">к постановлению </w:t>
        </w:r>
        <w:r>
          <w:t xml:space="preserve">территориальной </w:t>
        </w:r>
        <w:r w:rsidRPr="00F138E6">
          <w:t xml:space="preserve">избирательной комиссии </w:t>
        </w:r>
        <w:r w:rsidRPr="00827267">
          <w:t>Правобережного округа города Липецка от</w:t>
        </w:r>
        <w:r w:rsidRPr="00A84DDC">
          <w:rPr>
            <w:sz w:val="24"/>
            <w:szCs w:val="24"/>
          </w:rPr>
          <w:t xml:space="preserve"> «</w:t>
        </w:r>
        <w:r>
          <w:rPr>
            <w:sz w:val="24"/>
            <w:szCs w:val="24"/>
          </w:rPr>
          <w:t>25</w:t>
        </w:r>
        <w:r w:rsidRPr="00A84DDC">
          <w:rPr>
            <w:sz w:val="24"/>
            <w:szCs w:val="24"/>
          </w:rPr>
          <w:t>»</w:t>
        </w:r>
        <w:r>
          <w:rPr>
            <w:sz w:val="24"/>
            <w:szCs w:val="24"/>
          </w:rPr>
          <w:t xml:space="preserve"> </w:t>
        </w:r>
        <w:r w:rsidRPr="00827267">
          <w:t>июня</w:t>
        </w:r>
        <w:r w:rsidRPr="00A84DDC">
          <w:rPr>
            <w:sz w:val="24"/>
            <w:szCs w:val="24"/>
          </w:rPr>
          <w:t xml:space="preserve"> </w:t>
        </w:r>
        <w:r w:rsidRPr="00827267">
          <w:t xml:space="preserve">2020 года № </w:t>
        </w:r>
        <w:r>
          <w:t>11</w:t>
        </w:r>
      </w:ins>
      <w:ins w:id="518" w:author="deevab" w:date="2020-06-25T16:57:00Z">
        <w:r w:rsidR="00FB4E67">
          <w:t>1</w:t>
        </w:r>
      </w:ins>
      <w:ins w:id="519" w:author="deevab" w:date="2020-06-23T18:14:00Z">
        <w:r>
          <w:t>/5</w:t>
        </w:r>
      </w:ins>
      <w:ins w:id="520" w:author="deevab" w:date="2020-06-25T16:57:00Z">
        <w:r w:rsidR="00FB4E67">
          <w:t>75</w:t>
        </w:r>
      </w:ins>
    </w:p>
    <w:p w14:paraId="0FAE6738" w14:textId="591B98C2" w:rsidR="005E5C11" w:rsidDel="007167D8" w:rsidRDefault="005E5C11" w:rsidP="005E5C11">
      <w:pPr>
        <w:suppressAutoHyphens/>
        <w:ind w:left="5670"/>
        <w:jc w:val="center"/>
        <w:rPr>
          <w:del w:id="521" w:author="deevab" w:date="2020-06-23T18:14:00Z"/>
        </w:rPr>
      </w:pPr>
      <w:del w:id="522" w:author="deevab" w:date="2020-06-23T18:14:00Z">
        <w:r w:rsidRPr="00F277D5" w:rsidDel="007167D8">
          <w:delText>к постановлению</w:delText>
        </w:r>
        <w:r w:rsidR="008A4A83" w:rsidDel="007167D8">
          <w:delText xml:space="preserve"> территориальной </w:delText>
        </w:r>
        <w:r w:rsidRPr="00F277D5" w:rsidDel="007167D8">
          <w:delText xml:space="preserve"> избирательной комиссии </w:delText>
        </w:r>
        <w:r w:rsidR="008A4A83" w:rsidDel="007167D8">
          <w:delText xml:space="preserve">________ района </w:delText>
        </w:r>
      </w:del>
    </w:p>
    <w:p w14:paraId="30BA8E96" w14:textId="43E9B0F2" w:rsidR="008A4A83" w:rsidRPr="008A4A83" w:rsidDel="007167D8" w:rsidRDefault="008A4A83" w:rsidP="008A4A83">
      <w:pPr>
        <w:suppressAutoHyphens/>
        <w:ind w:left="691"/>
        <w:jc w:val="center"/>
        <w:rPr>
          <w:del w:id="523" w:author="deevab" w:date="2020-06-23T18:14:00Z"/>
        </w:rPr>
      </w:pPr>
      <w:del w:id="524" w:author="deevab" w:date="2020-06-23T18:14:00Z">
        <w:r w:rsidDel="007167D8">
          <w:delText xml:space="preserve">                                                                                                </w:delText>
        </w:r>
        <w:r w:rsidRPr="008A4A83" w:rsidDel="007167D8">
          <w:delText>от «__» _______ 2020 года № _</w:delText>
        </w:r>
      </w:del>
    </w:p>
    <w:p w14:paraId="7FFCDB28" w14:textId="77777777" w:rsidR="005E5C11" w:rsidRDefault="005E5C11" w:rsidP="005E5C11">
      <w:pPr>
        <w:ind w:left="5670"/>
        <w:jc w:val="center"/>
        <w:rPr>
          <w:sz w:val="21"/>
          <w:szCs w:val="21"/>
        </w:rPr>
      </w:pPr>
      <w:r w:rsidRPr="00F277D5">
        <w:t>(рекомендуемая форма)</w:t>
      </w:r>
    </w:p>
    <w:p w14:paraId="22707ABE" w14:textId="77777777" w:rsidR="005E5C11" w:rsidRPr="00D608B3" w:rsidRDefault="005E5C11" w:rsidP="005E5C11">
      <w:pPr>
        <w:pStyle w:val="21"/>
        <w:jc w:val="right"/>
        <w:rPr>
          <w:sz w:val="24"/>
          <w:szCs w:val="24"/>
        </w:rPr>
      </w:pPr>
    </w:p>
    <w:p w14:paraId="502187CA" w14:textId="77777777" w:rsidR="005E5C11" w:rsidRPr="00D608B3" w:rsidRDefault="005E5C11" w:rsidP="005E5C11">
      <w:pPr>
        <w:jc w:val="center"/>
        <w:rPr>
          <w:b/>
          <w:bCs/>
          <w:sz w:val="28"/>
          <w:szCs w:val="28"/>
        </w:rPr>
      </w:pPr>
      <w:r w:rsidRPr="00D608B3">
        <w:rPr>
          <w:b/>
          <w:bCs/>
          <w:sz w:val="28"/>
          <w:szCs w:val="28"/>
        </w:rPr>
        <w:t>ДОВЕРЕННОСТЬ</w:t>
      </w:r>
    </w:p>
    <w:p w14:paraId="31633623" w14:textId="77777777" w:rsidR="005E5C11" w:rsidRDefault="005E5C11" w:rsidP="005E5C11">
      <w:pPr>
        <w:jc w:val="center"/>
        <w:rPr>
          <w:b/>
          <w:bCs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4788"/>
        <w:gridCol w:w="1260"/>
        <w:gridCol w:w="3274"/>
      </w:tblGrid>
      <w:tr w:rsidR="005E5C11" w14:paraId="31CC79FB" w14:textId="77777777" w:rsidTr="00F22FA8">
        <w:tc>
          <w:tcPr>
            <w:tcW w:w="47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20A9D1" w14:textId="77777777" w:rsidR="005E5C11" w:rsidRDefault="005E5C11" w:rsidP="00990AE5">
            <w:pPr>
              <w:pStyle w:val="afd"/>
              <w:autoSpaceDE/>
              <w:spacing w:line="276" w:lineRule="auto"/>
              <w:jc w:val="center"/>
              <w:rPr>
                <w:i/>
                <w:sz w:val="22"/>
                <w:szCs w:val="22"/>
                <w:vertAlign w:val="subscript"/>
              </w:rPr>
            </w:pPr>
            <w:r>
              <w:rPr>
                <w:i/>
                <w:sz w:val="16"/>
                <w:szCs w:val="16"/>
              </w:rPr>
              <w:t>(число</w:t>
            </w:r>
            <w:r w:rsidR="00990AE5">
              <w:rPr>
                <w:i/>
                <w:sz w:val="16"/>
                <w:szCs w:val="16"/>
              </w:rPr>
              <w:t>, месяц, год выдачи доверенности</w:t>
            </w:r>
            <w:r>
              <w:rPr>
                <w:i/>
                <w:sz w:val="16"/>
                <w:szCs w:val="16"/>
              </w:rPr>
              <w:t>)</w:t>
            </w:r>
          </w:p>
        </w:tc>
        <w:tc>
          <w:tcPr>
            <w:tcW w:w="1260" w:type="dxa"/>
          </w:tcPr>
          <w:p w14:paraId="6E1F8D3E" w14:textId="77777777" w:rsidR="005E5C11" w:rsidRDefault="005E5C11" w:rsidP="00F22FA8">
            <w:pPr>
              <w:pStyle w:val="afd"/>
              <w:autoSpaceDE/>
              <w:spacing w:line="276" w:lineRule="auto"/>
              <w:rPr>
                <w:i/>
                <w:sz w:val="16"/>
                <w:szCs w:val="16"/>
                <w:vertAlign w:val="subscript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7A66F4" w14:textId="77777777" w:rsidR="005E5C11" w:rsidRDefault="005E5C11" w:rsidP="00F22FA8">
            <w:pPr>
              <w:pStyle w:val="afd"/>
              <w:autoSpaceDE/>
              <w:spacing w:line="276" w:lineRule="auto"/>
              <w:jc w:val="center"/>
              <w:rPr>
                <w:i/>
                <w:sz w:val="24"/>
                <w:szCs w:val="24"/>
                <w:vertAlign w:val="subscript"/>
              </w:rPr>
            </w:pPr>
            <w:r>
              <w:rPr>
                <w:i/>
                <w:sz w:val="16"/>
                <w:szCs w:val="16"/>
              </w:rPr>
              <w:t>(место выдачи доверенности)</w:t>
            </w:r>
          </w:p>
        </w:tc>
      </w:tr>
    </w:tbl>
    <w:p w14:paraId="567FE7D2" w14:textId="77777777" w:rsidR="003A2EC0" w:rsidRDefault="003A2EC0" w:rsidP="005E5C11">
      <w:pPr>
        <w:pStyle w:val="afd"/>
        <w:autoSpaceDE/>
        <w:autoSpaceDN/>
        <w:rPr>
          <w:ins w:id="525" w:author="deevab" w:date="2020-06-23T18:39:00Z"/>
          <w:sz w:val="28"/>
          <w:szCs w:val="28"/>
        </w:rPr>
      </w:pPr>
    </w:p>
    <w:p w14:paraId="0C7055C6" w14:textId="77777777" w:rsidR="005E5C11" w:rsidRPr="00287CA4" w:rsidRDefault="005E5C11" w:rsidP="005E5C11">
      <w:pPr>
        <w:pStyle w:val="afd"/>
        <w:autoSpaceDE/>
        <w:autoSpaceDN/>
        <w:rPr>
          <w:sz w:val="28"/>
          <w:szCs w:val="28"/>
        </w:rPr>
      </w:pPr>
      <w:r w:rsidRPr="00287CA4">
        <w:rPr>
          <w:sz w:val="28"/>
          <w:szCs w:val="28"/>
        </w:rPr>
        <w:t>Я, ________________________________</w:t>
      </w:r>
      <w:r>
        <w:rPr>
          <w:sz w:val="28"/>
          <w:szCs w:val="28"/>
        </w:rPr>
        <w:t>_______________________________________</w:t>
      </w:r>
      <w:r w:rsidRPr="00287CA4">
        <w:rPr>
          <w:sz w:val="28"/>
          <w:szCs w:val="28"/>
        </w:rPr>
        <w:t xml:space="preserve">, </w:t>
      </w:r>
    </w:p>
    <w:p w14:paraId="4C973A43" w14:textId="77777777" w:rsidR="005E5C11" w:rsidRPr="00287CA4" w:rsidRDefault="005E5C11" w:rsidP="005E5C11">
      <w:pPr>
        <w:pStyle w:val="afd"/>
        <w:autoSpaceDE/>
        <w:autoSpaceDN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(фамилия, имя и</w:t>
      </w:r>
      <w:r w:rsidRPr="00287CA4">
        <w:rPr>
          <w:i/>
          <w:sz w:val="16"/>
          <w:szCs w:val="16"/>
        </w:rPr>
        <w:t xml:space="preserve"> отчество,</w:t>
      </w:r>
    </w:p>
    <w:p w14:paraId="60A2F20E" w14:textId="77777777" w:rsidR="005E5C11" w:rsidRPr="00287CA4" w:rsidRDefault="005E5C11" w:rsidP="005E5C11">
      <w:pPr>
        <w:pStyle w:val="afd"/>
        <w:autoSpaceDE/>
        <w:autoSpaceDN/>
        <w:rPr>
          <w:sz w:val="22"/>
          <w:szCs w:val="22"/>
          <w:vertAlign w:val="superscript"/>
        </w:rPr>
      </w:pPr>
      <w:r w:rsidRPr="00287CA4">
        <w:rPr>
          <w:sz w:val="28"/>
          <w:szCs w:val="28"/>
        </w:rPr>
        <w:t>____________________________________________________________</w:t>
      </w:r>
      <w:r>
        <w:rPr>
          <w:sz w:val="28"/>
          <w:szCs w:val="28"/>
        </w:rPr>
        <w:t>_______</w:t>
      </w:r>
      <w:r w:rsidRPr="00287CA4">
        <w:rPr>
          <w:sz w:val="28"/>
          <w:szCs w:val="28"/>
        </w:rPr>
        <w:t>______</w:t>
      </w:r>
    </w:p>
    <w:p w14:paraId="662CFB7E" w14:textId="77777777" w:rsidR="005E5C11" w:rsidRDefault="005E5C11" w:rsidP="005E5C11">
      <w:pPr>
        <w:pStyle w:val="afd"/>
        <w:autoSpaceDE/>
        <w:autoSpaceDN/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 xml:space="preserve">дата </w:t>
      </w:r>
      <w:r>
        <w:rPr>
          <w:i/>
          <w:sz w:val="16"/>
          <w:szCs w:val="16"/>
        </w:rPr>
        <w:t>и</w:t>
      </w:r>
      <w:r w:rsidRPr="00287CA4">
        <w:rPr>
          <w:i/>
          <w:sz w:val="16"/>
          <w:szCs w:val="16"/>
        </w:rPr>
        <w:t xml:space="preserve"> место рождения, гражданство, пол, адрес </w:t>
      </w:r>
      <w:r>
        <w:rPr>
          <w:i/>
          <w:sz w:val="16"/>
          <w:szCs w:val="16"/>
        </w:rPr>
        <w:t>места жительства, серия,</w:t>
      </w:r>
      <w:r w:rsidRPr="004F5C64">
        <w:rPr>
          <w:i/>
          <w:sz w:val="16"/>
          <w:szCs w:val="16"/>
        </w:rPr>
        <w:t xml:space="preserve"> номер</w:t>
      </w:r>
      <w:r>
        <w:rPr>
          <w:i/>
          <w:sz w:val="16"/>
          <w:szCs w:val="16"/>
        </w:rPr>
        <w:t xml:space="preserve"> и </w:t>
      </w:r>
      <w:r w:rsidRPr="00287CA4">
        <w:rPr>
          <w:i/>
          <w:sz w:val="16"/>
          <w:szCs w:val="16"/>
        </w:rPr>
        <w:t>дата выдачи паспорт</w:t>
      </w:r>
      <w:r>
        <w:rPr>
          <w:i/>
          <w:sz w:val="16"/>
          <w:szCs w:val="16"/>
        </w:rPr>
        <w:t>а</w:t>
      </w:r>
      <w:r w:rsidRPr="00287CA4">
        <w:rPr>
          <w:i/>
          <w:sz w:val="16"/>
          <w:szCs w:val="16"/>
        </w:rPr>
        <w:t xml:space="preserve"> или документ</w:t>
      </w:r>
      <w:r>
        <w:rPr>
          <w:i/>
          <w:sz w:val="16"/>
          <w:szCs w:val="16"/>
        </w:rPr>
        <w:t xml:space="preserve">а, </w:t>
      </w:r>
    </w:p>
    <w:p w14:paraId="66B90D01" w14:textId="77777777" w:rsidR="005E5C11" w:rsidRDefault="005E5C11" w:rsidP="005E5C11">
      <w:pPr>
        <w:pStyle w:val="afd"/>
        <w:autoSpaceDE/>
        <w:autoSpaceDN/>
        <w:rPr>
          <w:i/>
          <w:sz w:val="16"/>
          <w:szCs w:val="16"/>
        </w:rPr>
      </w:pPr>
    </w:p>
    <w:p w14:paraId="6434BF58" w14:textId="77777777" w:rsidR="005E5C11" w:rsidRDefault="005E5C11" w:rsidP="005E5C11">
      <w:pPr>
        <w:pStyle w:val="afd"/>
        <w:autoSpaceDE/>
        <w:autoSpaceDN/>
        <w:rPr>
          <w:i/>
          <w:sz w:val="16"/>
          <w:szCs w:val="16"/>
        </w:rPr>
      </w:pPr>
      <w:r>
        <w:rPr>
          <w:i/>
          <w:sz w:val="16"/>
          <w:szCs w:val="16"/>
        </w:rPr>
        <w:t>______________________________________________________________________________________________________________________________</w:t>
      </w:r>
    </w:p>
    <w:p w14:paraId="569D86F5" w14:textId="77777777" w:rsidR="005E5C11" w:rsidRPr="00EB4374" w:rsidRDefault="005E5C11" w:rsidP="005E5C11">
      <w:pPr>
        <w:pStyle w:val="afd"/>
        <w:autoSpaceDE/>
        <w:autoSpaceDN/>
        <w:jc w:val="center"/>
        <w:rPr>
          <w:i/>
          <w:sz w:val="16"/>
          <w:szCs w:val="16"/>
        </w:rPr>
      </w:pPr>
      <w:r w:rsidRPr="00EB4374">
        <w:rPr>
          <w:i/>
          <w:sz w:val="16"/>
          <w:szCs w:val="16"/>
        </w:rPr>
        <w:t>заменяющего паспорт гражданина, наименование или код органа, выдавшего паспорт или документ, заменяющий паспорт гражданина)</w:t>
      </w:r>
    </w:p>
    <w:p w14:paraId="744F45BC" w14:textId="77777777" w:rsidR="005E5C11" w:rsidRDefault="005E5C11" w:rsidP="005E5C11">
      <w:pPr>
        <w:pStyle w:val="afd"/>
        <w:autoSpaceDE/>
        <w:autoSpaceDN/>
        <w:rPr>
          <w:i/>
          <w:sz w:val="16"/>
          <w:szCs w:val="16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10156"/>
        <w:gridCol w:w="107"/>
      </w:tblGrid>
      <w:tr w:rsidR="005E5C11" w:rsidRPr="008044A1" w14:paraId="65E86A8E" w14:textId="77777777" w:rsidTr="00F22FA8">
        <w:trPr>
          <w:gridAfter w:val="1"/>
          <w:wAfter w:w="107" w:type="dxa"/>
        </w:trPr>
        <w:tc>
          <w:tcPr>
            <w:tcW w:w="9464" w:type="dxa"/>
          </w:tcPr>
          <w:p w14:paraId="20332A3F" w14:textId="77777777" w:rsidR="005E5C11" w:rsidRPr="008044A1" w:rsidRDefault="005E5C11" w:rsidP="00F22FA8">
            <w:r w:rsidRPr="008044A1">
              <w:rPr>
                <w:sz w:val="28"/>
                <w:szCs w:val="28"/>
              </w:rPr>
              <w:t>настоящей доверенностью уполномочиваю гражданина</w:t>
            </w:r>
            <w:r w:rsidRPr="008044A1">
              <w:t>________________________________</w:t>
            </w:r>
          </w:p>
        </w:tc>
      </w:tr>
      <w:tr w:rsidR="005E5C11" w:rsidRPr="008044A1" w14:paraId="3CA9BEC5" w14:textId="77777777" w:rsidTr="00F22FA8">
        <w:tblPrEx>
          <w:tblBorders>
            <w:top w:val="single" w:sz="4" w:space="0" w:color="auto"/>
          </w:tblBorders>
        </w:tblPrEx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4CC838" w14:textId="77777777" w:rsidR="005E5C11" w:rsidRPr="008044A1" w:rsidRDefault="005E5C11" w:rsidP="00F22FA8">
            <w:pPr>
              <w:pStyle w:val="14-150"/>
              <w:widowControl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44A1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___________________________________________________________________________________,</w:t>
            </w:r>
          </w:p>
        </w:tc>
      </w:tr>
      <w:tr w:rsidR="005E5C11" w:rsidRPr="008044A1" w14:paraId="798E6849" w14:textId="77777777" w:rsidTr="00F22FA8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086EC5" w14:textId="77777777" w:rsidR="005E5C11" w:rsidRPr="008044A1" w:rsidRDefault="005E5C11" w:rsidP="00F22FA8">
            <w:pPr>
              <w:pStyle w:val="14-150"/>
              <w:widowControl/>
              <w:spacing w:before="20" w:line="240" w:lineRule="auto"/>
              <w:ind w:firstLine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8044A1">
              <w:rPr>
                <w:rFonts w:ascii="Times New Roman" w:hAnsi="Times New Roman"/>
                <w:i/>
                <w:sz w:val="16"/>
                <w:szCs w:val="16"/>
              </w:rPr>
              <w:t>(фамилия, имя и отчество)</w:t>
            </w:r>
          </w:p>
        </w:tc>
      </w:tr>
    </w:tbl>
    <w:p w14:paraId="6743A7DC" w14:textId="77777777" w:rsidR="005E5C11" w:rsidRPr="008044A1" w:rsidRDefault="005E5C11" w:rsidP="005E5C11">
      <w:pPr>
        <w:rPr>
          <w:sz w:val="6"/>
          <w:szCs w:val="6"/>
        </w:rPr>
      </w:pPr>
    </w:p>
    <w:tbl>
      <w:tblPr>
        <w:tblW w:w="0" w:type="auto"/>
        <w:tblInd w:w="108" w:type="dxa"/>
        <w:tblLayout w:type="fixed"/>
        <w:tblLook w:val="00A0" w:firstRow="1" w:lastRow="0" w:firstColumn="1" w:lastColumn="0" w:noHBand="0" w:noVBand="0"/>
      </w:tblPr>
      <w:tblGrid>
        <w:gridCol w:w="841"/>
        <w:gridCol w:w="262"/>
        <w:gridCol w:w="790"/>
        <w:gridCol w:w="209"/>
        <w:gridCol w:w="1062"/>
        <w:gridCol w:w="271"/>
        <w:gridCol w:w="69"/>
        <w:gridCol w:w="1719"/>
        <w:gridCol w:w="540"/>
        <w:gridCol w:w="805"/>
        <w:gridCol w:w="2865"/>
      </w:tblGrid>
      <w:tr w:rsidR="005E5C11" w:rsidRPr="008044A1" w14:paraId="36AE4065" w14:textId="77777777" w:rsidTr="00F22FA8">
        <w:tc>
          <w:tcPr>
            <w:tcW w:w="3164" w:type="dxa"/>
            <w:gridSpan w:val="5"/>
          </w:tcPr>
          <w:p w14:paraId="298BA021" w14:textId="77777777" w:rsidR="005E5C11" w:rsidRPr="008044A1" w:rsidRDefault="005E5C11" w:rsidP="00F22FA8">
            <w:r w:rsidRPr="008044A1">
              <w:t>____________________,</w:t>
            </w:r>
          </w:p>
          <w:p w14:paraId="6C8AD978" w14:textId="77777777" w:rsidR="005E5C11" w:rsidRPr="008044A1" w:rsidRDefault="005E5C11" w:rsidP="00990AE5">
            <w:r w:rsidRPr="008044A1">
              <w:rPr>
                <w:i/>
                <w:sz w:val="16"/>
                <w:szCs w:val="16"/>
              </w:rPr>
              <w:t>(дата и место рождения)</w:t>
            </w:r>
          </w:p>
        </w:tc>
        <w:tc>
          <w:tcPr>
            <w:tcW w:w="3404" w:type="dxa"/>
            <w:gridSpan w:val="5"/>
          </w:tcPr>
          <w:p w14:paraId="25C5B560" w14:textId="77777777" w:rsidR="005E5C11" w:rsidRPr="008044A1" w:rsidRDefault="005E5C11" w:rsidP="00F22FA8">
            <w:r w:rsidRPr="008044A1">
              <w:t>______________________,</w:t>
            </w:r>
          </w:p>
          <w:p w14:paraId="2CCBE331" w14:textId="77777777" w:rsidR="005E5C11" w:rsidRPr="008044A1" w:rsidRDefault="00990AE5" w:rsidP="00990AE5">
            <w:r>
              <w:rPr>
                <w:i/>
                <w:sz w:val="16"/>
                <w:szCs w:val="16"/>
              </w:rPr>
              <w:t xml:space="preserve">              </w:t>
            </w:r>
            <w:r w:rsidR="005E5C11" w:rsidRPr="008044A1">
              <w:rPr>
                <w:i/>
                <w:sz w:val="16"/>
                <w:szCs w:val="16"/>
              </w:rPr>
              <w:t>(гражданство)</w:t>
            </w:r>
          </w:p>
        </w:tc>
        <w:tc>
          <w:tcPr>
            <w:tcW w:w="2865" w:type="dxa"/>
          </w:tcPr>
          <w:p w14:paraId="24D794F0" w14:textId="77777777" w:rsidR="005E5C11" w:rsidRPr="008044A1" w:rsidRDefault="005E5C11" w:rsidP="00F22FA8">
            <w:r w:rsidRPr="008044A1">
              <w:t>__________________,</w:t>
            </w:r>
          </w:p>
          <w:p w14:paraId="7D796F42" w14:textId="77777777" w:rsidR="005E5C11" w:rsidRPr="008044A1" w:rsidRDefault="00990AE5" w:rsidP="00990AE5">
            <w:r>
              <w:rPr>
                <w:i/>
                <w:sz w:val="16"/>
                <w:szCs w:val="16"/>
              </w:rPr>
              <w:t xml:space="preserve">                 </w:t>
            </w:r>
            <w:r w:rsidR="005E5C11" w:rsidRPr="008044A1">
              <w:rPr>
                <w:i/>
                <w:sz w:val="16"/>
                <w:szCs w:val="16"/>
              </w:rPr>
              <w:t>(пол)</w:t>
            </w:r>
          </w:p>
        </w:tc>
      </w:tr>
      <w:tr w:rsidR="005E5C11" w:rsidRPr="008044A1" w14:paraId="17D19C39" w14:textId="77777777" w:rsidTr="00F22FA8">
        <w:tblPrEx>
          <w:tblBorders>
            <w:top w:val="single" w:sz="4" w:space="0" w:color="auto"/>
          </w:tblBorders>
        </w:tblPrEx>
        <w:tc>
          <w:tcPr>
            <w:tcW w:w="343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5E941A0" w14:textId="77777777" w:rsidR="005E5C11" w:rsidRPr="008044A1" w:rsidRDefault="005E5C11" w:rsidP="00F22FA8">
            <w:pPr>
              <w:pStyle w:val="14-150"/>
              <w:widowControl/>
              <w:spacing w:line="240" w:lineRule="auto"/>
              <w:ind w:firstLine="0"/>
              <w:rPr>
                <w:rFonts w:ascii="Times New Roman" w:hAnsi="Times New Roman"/>
              </w:rPr>
            </w:pPr>
            <w:r w:rsidRPr="008044A1">
              <w:rPr>
                <w:rFonts w:ascii="Times New Roman" w:hAnsi="Times New Roman"/>
              </w:rPr>
              <w:t>адрес места жительства:</w:t>
            </w:r>
          </w:p>
        </w:tc>
        <w:tc>
          <w:tcPr>
            <w:tcW w:w="599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877648" w14:textId="77777777" w:rsidR="005E5C11" w:rsidRPr="008044A1" w:rsidRDefault="005E5C11" w:rsidP="00F22FA8">
            <w:pPr>
              <w:pStyle w:val="14-150"/>
              <w:widowControl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5C11" w:rsidRPr="008044A1" w14:paraId="049D0E72" w14:textId="77777777" w:rsidTr="00F22FA8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35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F62F81E" w14:textId="77777777" w:rsidR="005E5C11" w:rsidRPr="008044A1" w:rsidRDefault="005E5C11" w:rsidP="00F22FA8">
            <w:pPr>
              <w:pStyle w:val="14-150"/>
              <w:widowControl/>
              <w:spacing w:before="20" w:line="240" w:lineRule="auto"/>
              <w:ind w:firstLine="0"/>
              <w:jc w:val="right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</w:p>
        </w:tc>
        <w:tc>
          <w:tcPr>
            <w:tcW w:w="592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D586B0" w14:textId="77777777" w:rsidR="005E5C11" w:rsidRPr="008044A1" w:rsidRDefault="005E5C11" w:rsidP="00F22FA8">
            <w:pPr>
              <w:pStyle w:val="14-150"/>
              <w:widowControl/>
              <w:spacing w:before="2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8044A1">
              <w:rPr>
                <w:rFonts w:ascii="Times New Roman" w:hAnsi="Times New Roman"/>
                <w:i/>
                <w:sz w:val="16"/>
                <w:szCs w:val="16"/>
              </w:rPr>
              <w:t>(наименование субъекта Российской Федерации, района, города,</w:t>
            </w:r>
          </w:p>
        </w:tc>
      </w:tr>
      <w:tr w:rsidR="005E5C11" w:rsidRPr="008044A1" w14:paraId="628DC292" w14:textId="77777777" w:rsidTr="00F22FA8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9327" w:type="dxa"/>
            <w:gridSpan w:val="11"/>
            <w:tcBorders>
              <w:top w:val="nil"/>
              <w:left w:val="nil"/>
              <w:bottom w:val="nil"/>
            </w:tcBorders>
          </w:tcPr>
          <w:p w14:paraId="183FCC4F" w14:textId="77777777" w:rsidR="005E5C11" w:rsidRPr="008044A1" w:rsidRDefault="005E5C11" w:rsidP="00F22FA8">
            <w:pPr>
              <w:pStyle w:val="14-150"/>
              <w:widowControl/>
              <w:spacing w:line="240" w:lineRule="auto"/>
              <w:ind w:left="-109" w:firstLine="0"/>
              <w:rPr>
                <w:rFonts w:ascii="Times New Roman" w:hAnsi="Times New Roman"/>
                <w:sz w:val="24"/>
                <w:szCs w:val="24"/>
              </w:rPr>
            </w:pPr>
            <w:r w:rsidRPr="008044A1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_____________________________________________________________________________,</w:t>
            </w:r>
          </w:p>
        </w:tc>
      </w:tr>
      <w:tr w:rsidR="005E5C11" w:rsidRPr="008044A1" w14:paraId="698D03C4" w14:textId="77777777" w:rsidTr="00F22FA8">
        <w:tblPrEx>
          <w:tblBorders>
            <w:top w:val="single" w:sz="4" w:space="0" w:color="auto"/>
          </w:tblBorders>
        </w:tblPrEx>
        <w:tc>
          <w:tcPr>
            <w:tcW w:w="926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36E4D01" w14:textId="77777777" w:rsidR="005E5C11" w:rsidRPr="008044A1" w:rsidRDefault="005E5C11" w:rsidP="00F22FA8">
            <w:pPr>
              <w:pStyle w:val="14-150"/>
              <w:widowControl/>
              <w:spacing w:before="2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8044A1">
              <w:rPr>
                <w:rFonts w:ascii="Times New Roman" w:hAnsi="Times New Roman"/>
                <w:i/>
                <w:sz w:val="16"/>
                <w:szCs w:val="16"/>
              </w:rPr>
              <w:t>иного населенного пункта, улицы, номер дома, корпуса, строения и т.п., квартиры)</w:t>
            </w:r>
          </w:p>
        </w:tc>
      </w:tr>
      <w:tr w:rsidR="005E5C11" w:rsidRPr="008044A1" w14:paraId="4BC64D41" w14:textId="77777777" w:rsidTr="00F22FA8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21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D65F53" w14:textId="77777777" w:rsidR="005E5C11" w:rsidRPr="008044A1" w:rsidRDefault="005E5C11" w:rsidP="00F22FA8">
            <w:pPr>
              <w:pStyle w:val="14-150"/>
              <w:widowControl/>
              <w:spacing w:line="240" w:lineRule="auto"/>
              <w:ind w:firstLine="0"/>
              <w:rPr>
                <w:rFonts w:ascii="Times New Roman" w:hAnsi="Times New Roman"/>
              </w:rPr>
            </w:pPr>
            <w:r w:rsidRPr="008044A1">
              <w:rPr>
                <w:rFonts w:ascii="Times New Roman" w:hAnsi="Times New Roman"/>
              </w:rPr>
              <w:t>вид документа</w:t>
            </w:r>
          </w:p>
        </w:tc>
        <w:tc>
          <w:tcPr>
            <w:tcW w:w="366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813ED48" w14:textId="77777777" w:rsidR="005E5C11" w:rsidRPr="008044A1" w:rsidRDefault="005E5C11" w:rsidP="00F22FA8">
            <w:pPr>
              <w:pStyle w:val="14-150"/>
              <w:widowControl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44A1">
              <w:rPr>
                <w:rFonts w:ascii="Times New Roman" w:hAnsi="Times New Roman"/>
                <w:sz w:val="24"/>
                <w:szCs w:val="24"/>
              </w:rPr>
              <w:t>__________________________,</w:t>
            </w:r>
          </w:p>
        </w:tc>
        <w:tc>
          <w:tcPr>
            <w:tcW w:w="3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82E635" w14:textId="77777777" w:rsidR="005E5C11" w:rsidRPr="008044A1" w:rsidRDefault="005E5C11" w:rsidP="00F22FA8">
            <w:pPr>
              <w:pStyle w:val="14-150"/>
              <w:widowControl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044A1">
              <w:rPr>
                <w:rFonts w:ascii="Times New Roman" w:hAnsi="Times New Roman"/>
                <w:sz w:val="24"/>
                <w:szCs w:val="24"/>
              </w:rPr>
              <w:t>____________________________,</w:t>
            </w:r>
          </w:p>
        </w:tc>
      </w:tr>
      <w:tr w:rsidR="005E5C11" w:rsidRPr="008044A1" w14:paraId="249CC502" w14:textId="77777777" w:rsidTr="00F22FA8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18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8E93D4" w14:textId="77777777" w:rsidR="005E5C11" w:rsidRPr="008044A1" w:rsidRDefault="005E5C11" w:rsidP="00F22FA8">
            <w:pPr>
              <w:pStyle w:val="14-150"/>
              <w:widowControl/>
              <w:spacing w:before="2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</w:p>
        </w:tc>
        <w:tc>
          <w:tcPr>
            <w:tcW w:w="33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5C9DDFF" w14:textId="77777777" w:rsidR="005E5C11" w:rsidRPr="008044A1" w:rsidRDefault="005E5C11" w:rsidP="00F22FA8">
            <w:pPr>
              <w:pStyle w:val="14-150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8044A1">
              <w:rPr>
                <w:rFonts w:ascii="Times New Roman" w:hAnsi="Times New Roman"/>
                <w:i/>
                <w:sz w:val="16"/>
                <w:szCs w:val="16"/>
              </w:rPr>
              <w:t>(паспорт или документ, заменяющий паспорт гражданина)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4C563908" w14:textId="77777777" w:rsidR="005E5C11" w:rsidRPr="008044A1" w:rsidRDefault="005E5C11" w:rsidP="00F22FA8">
            <w:pPr>
              <w:pStyle w:val="14-150"/>
              <w:widowControl/>
              <w:spacing w:before="2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</w:p>
        </w:tc>
        <w:tc>
          <w:tcPr>
            <w:tcW w:w="3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D6C6FE" w14:textId="77777777" w:rsidR="005E5C11" w:rsidRPr="008044A1" w:rsidRDefault="005E5C11" w:rsidP="00F22FA8">
            <w:pPr>
              <w:pStyle w:val="14-150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8044A1">
              <w:rPr>
                <w:rFonts w:ascii="Times New Roman" w:hAnsi="Times New Roman"/>
                <w:i/>
                <w:sz w:val="16"/>
                <w:szCs w:val="16"/>
              </w:rPr>
              <w:t>(серия и номер документа)</w:t>
            </w:r>
          </w:p>
        </w:tc>
      </w:tr>
      <w:tr w:rsidR="005E5C11" w:rsidRPr="008044A1" w14:paraId="48F73876" w14:textId="77777777" w:rsidTr="00F22FA8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3EA330" w14:textId="77777777" w:rsidR="005E5C11" w:rsidRPr="008044A1" w:rsidRDefault="005E5C11" w:rsidP="00F22FA8">
            <w:pPr>
              <w:pStyle w:val="14-150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8044A1">
              <w:rPr>
                <w:rFonts w:ascii="Times New Roman" w:hAnsi="Times New Roman"/>
              </w:rPr>
              <w:t>выдан</w:t>
            </w:r>
          </w:p>
        </w:tc>
        <w:tc>
          <w:tcPr>
            <w:tcW w:w="833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7072A86" w14:textId="77777777" w:rsidR="005E5C11" w:rsidRPr="008044A1" w:rsidRDefault="005E5C11" w:rsidP="00F22FA8">
            <w:pPr>
              <w:pStyle w:val="14-150"/>
              <w:widowControl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044A1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___________________________________________________________________,</w:t>
            </w:r>
          </w:p>
        </w:tc>
      </w:tr>
      <w:tr w:rsidR="005E5C11" w14:paraId="78214BB0" w14:textId="77777777" w:rsidTr="00F22FA8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</w:tcPr>
          <w:p w14:paraId="4F3DE247" w14:textId="77777777" w:rsidR="005E5C11" w:rsidRDefault="005E5C11" w:rsidP="00F22FA8">
            <w:pPr>
              <w:pStyle w:val="14-150"/>
              <w:widowControl/>
              <w:spacing w:line="240" w:lineRule="auto"/>
              <w:ind w:firstLine="0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859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41EAEB7" w14:textId="77777777" w:rsidR="005E5C11" w:rsidRDefault="005E5C11" w:rsidP="00F22FA8">
            <w:pPr>
              <w:pStyle w:val="14-150"/>
              <w:widowControl/>
              <w:spacing w:line="240" w:lineRule="auto"/>
              <w:ind w:firstLine="0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i/>
                <w:sz w:val="16"/>
                <w:szCs w:val="16"/>
              </w:rPr>
              <w:t>(дата выдачи, наименование и код органа, выдавшего паспорт или документ, заменяющий паспорт гражданина)</w:t>
            </w:r>
          </w:p>
        </w:tc>
      </w:tr>
    </w:tbl>
    <w:p w14:paraId="30619B65" w14:textId="77777777" w:rsidR="00C52426" w:rsidRPr="00C27338" w:rsidRDefault="005E5C11" w:rsidP="00C52426">
      <w:pPr>
        <w:pStyle w:val="1"/>
        <w:jc w:val="both"/>
        <w:rPr>
          <w:b w:val="0"/>
          <w:rPrChange w:id="526" w:author="Наталья Буракова" w:date="2020-06-23T14:14:00Z">
            <w:rPr/>
          </w:rPrChange>
        </w:rPr>
      </w:pPr>
      <w:r w:rsidRPr="00C52426">
        <w:rPr>
          <w:b w:val="0"/>
          <w:szCs w:val="28"/>
        </w:rPr>
        <w:t xml:space="preserve">быть моим уполномоченным представителем по финансовым вопросам, связанным с </w:t>
      </w:r>
      <w:r w:rsidRPr="00C27338">
        <w:rPr>
          <w:b w:val="0"/>
          <w:szCs w:val="28"/>
        </w:rPr>
        <w:t xml:space="preserve">участием в </w:t>
      </w:r>
      <w:r w:rsidR="00F22FA8" w:rsidRPr="00C27338">
        <w:rPr>
          <w:b w:val="0"/>
          <w:szCs w:val="28"/>
        </w:rPr>
        <w:t xml:space="preserve"> </w:t>
      </w:r>
      <w:r w:rsidR="00C52426" w:rsidRPr="00C27338">
        <w:rPr>
          <w:b w:val="0"/>
          <w:szCs w:val="28"/>
        </w:rPr>
        <w:t xml:space="preserve">выборах депутатов </w:t>
      </w:r>
      <w:r w:rsidR="00C52426" w:rsidRPr="00C27338">
        <w:rPr>
          <w:b w:val="0"/>
          <w:rPrChange w:id="527" w:author="Наталья Буракова" w:date="2020-06-23T14:14:00Z">
            <w:rPr/>
          </w:rPrChange>
        </w:rPr>
        <w:t>____________________________________________</w:t>
      </w:r>
    </w:p>
    <w:p w14:paraId="2B93404B" w14:textId="77777777" w:rsidR="00C52426" w:rsidRPr="007663B1" w:rsidRDefault="00C52426" w:rsidP="00C52426">
      <w:pPr>
        <w:jc w:val="both"/>
        <w:rPr>
          <w:i/>
        </w:rPr>
      </w:pPr>
      <w:r>
        <w:rPr>
          <w:i/>
        </w:rPr>
        <w:t xml:space="preserve">                                                                           </w:t>
      </w:r>
      <w:r w:rsidRPr="007663B1">
        <w:rPr>
          <w:i/>
        </w:rPr>
        <w:t>(наименование представительного органа муниципального образования)</w:t>
      </w:r>
    </w:p>
    <w:p w14:paraId="4B16457A" w14:textId="34A80B7F" w:rsidR="00C52426" w:rsidRPr="00C27338" w:rsidRDefault="00C52426" w:rsidP="00C52426">
      <w:pPr>
        <w:pStyle w:val="1"/>
        <w:jc w:val="both"/>
        <w:rPr>
          <w:b w:val="0"/>
          <w:bCs/>
          <w:sz w:val="24"/>
          <w:szCs w:val="24"/>
          <w:rPrChange w:id="528" w:author="Наталья Буракова" w:date="2020-06-23T14:14:00Z">
            <w:rPr>
              <w:sz w:val="24"/>
              <w:szCs w:val="24"/>
            </w:rPr>
          </w:rPrChange>
        </w:rPr>
      </w:pPr>
      <w:r w:rsidRPr="00C27338">
        <w:rPr>
          <w:b w:val="0"/>
          <w:bCs/>
          <w:rPrChange w:id="529" w:author="Наталья Буракова" w:date="2020-06-23T14:14:00Z">
            <w:rPr/>
          </w:rPrChange>
        </w:rPr>
        <w:t xml:space="preserve">_______________  </w:t>
      </w:r>
      <w:r w:rsidRPr="00B61736">
        <w:rPr>
          <w:b w:val="0"/>
          <w:bCs/>
          <w:szCs w:val="28"/>
        </w:rPr>
        <w:t>созыва по</w:t>
      </w:r>
      <w:r w:rsidRPr="00C27338">
        <w:rPr>
          <w:b w:val="0"/>
          <w:bCs/>
          <w:sz w:val="24"/>
          <w:szCs w:val="24"/>
          <w:rPrChange w:id="530" w:author="Наталья Буракова" w:date="2020-06-23T14:14:00Z">
            <w:rPr>
              <w:sz w:val="24"/>
              <w:szCs w:val="24"/>
            </w:rPr>
          </w:rPrChange>
        </w:rPr>
        <w:t xml:space="preserve"> _________________________________________________</w:t>
      </w:r>
      <w:r w:rsidR="00C87632" w:rsidRPr="00C27338">
        <w:rPr>
          <w:b w:val="0"/>
          <w:bCs/>
          <w:sz w:val="24"/>
          <w:szCs w:val="24"/>
          <w:rPrChange w:id="531" w:author="Наталья Буракова" w:date="2020-06-23T14:14:00Z">
            <w:rPr>
              <w:sz w:val="24"/>
              <w:szCs w:val="24"/>
            </w:rPr>
          </w:rPrChange>
        </w:rPr>
        <w:t xml:space="preserve"> (№___)</w:t>
      </w:r>
      <w:r w:rsidRPr="00C27338">
        <w:rPr>
          <w:b w:val="0"/>
          <w:bCs/>
          <w:sz w:val="24"/>
          <w:szCs w:val="24"/>
          <w:rPrChange w:id="532" w:author="Наталья Буракова" w:date="2020-06-23T14:14:00Z">
            <w:rPr>
              <w:sz w:val="24"/>
              <w:szCs w:val="24"/>
            </w:rPr>
          </w:rPrChange>
        </w:rPr>
        <w:t>,</w:t>
      </w:r>
    </w:p>
    <w:p w14:paraId="3074370F" w14:textId="77777777" w:rsidR="00C52426" w:rsidRPr="007663B1" w:rsidRDefault="00C52426" w:rsidP="00C52426">
      <w:pPr>
        <w:jc w:val="both"/>
        <w:rPr>
          <w:i/>
        </w:rPr>
      </w:pPr>
      <w:r>
        <w:rPr>
          <w:i/>
        </w:rPr>
        <w:t xml:space="preserve">                                                                                                       </w:t>
      </w:r>
      <w:r w:rsidRPr="007663B1">
        <w:rPr>
          <w:i/>
        </w:rPr>
        <w:t>(вид избирательного округа)</w:t>
      </w:r>
    </w:p>
    <w:p w14:paraId="7570F6D7" w14:textId="77777777" w:rsidR="005E5C11" w:rsidRPr="00D608B3" w:rsidRDefault="005E5C11" w:rsidP="005E5C11">
      <w:pPr>
        <w:pStyle w:val="24"/>
        <w:autoSpaceDE w:val="0"/>
        <w:autoSpaceDN w:val="0"/>
        <w:spacing w:after="0" w:line="240" w:lineRule="auto"/>
        <w:jc w:val="both"/>
        <w:rPr>
          <w:sz w:val="28"/>
          <w:szCs w:val="28"/>
        </w:rPr>
      </w:pPr>
      <w:r w:rsidRPr="00D608B3">
        <w:rPr>
          <w:sz w:val="28"/>
          <w:szCs w:val="28"/>
        </w:rPr>
        <w:t xml:space="preserve"> и совершать необходимые действия в пределах указанных полномочий:</w:t>
      </w:r>
    </w:p>
    <w:p w14:paraId="09BA7F62" w14:textId="77777777" w:rsidR="005E5C11" w:rsidRPr="00287CA4" w:rsidRDefault="005E5C11" w:rsidP="005E5C11">
      <w:pPr>
        <w:pStyle w:val="24"/>
        <w:autoSpaceDE w:val="0"/>
        <w:autoSpaceDN w:val="0"/>
        <w:spacing w:after="0"/>
        <w:jc w:val="both"/>
        <w:rPr>
          <w:sz w:val="24"/>
          <w:szCs w:val="24"/>
        </w:rPr>
      </w:pPr>
      <w:r w:rsidRPr="00287CA4">
        <w:rPr>
          <w:sz w:val="24"/>
          <w:szCs w:val="24"/>
        </w:rPr>
        <w:t>______________________________</w:t>
      </w:r>
      <w:r w:rsidR="008044A1">
        <w:rPr>
          <w:sz w:val="24"/>
          <w:szCs w:val="24"/>
        </w:rPr>
        <w:t>____________</w:t>
      </w:r>
      <w:r w:rsidRPr="00287CA4">
        <w:rPr>
          <w:sz w:val="24"/>
          <w:szCs w:val="24"/>
        </w:rPr>
        <w:t>___________________________________________.</w:t>
      </w:r>
    </w:p>
    <w:p w14:paraId="52B58E05" w14:textId="77777777" w:rsidR="005E5C11" w:rsidRPr="00D608B3" w:rsidRDefault="005E5C11" w:rsidP="005E5C11">
      <w:pPr>
        <w:pStyle w:val="22"/>
        <w:suppressAutoHyphens/>
        <w:spacing w:line="340" w:lineRule="exact"/>
        <w:ind w:firstLine="720"/>
        <w:jc w:val="both"/>
        <w:rPr>
          <w:sz w:val="28"/>
          <w:szCs w:val="28"/>
        </w:rPr>
      </w:pPr>
      <w:r w:rsidRPr="00D608B3">
        <w:rPr>
          <w:sz w:val="28"/>
          <w:szCs w:val="28"/>
        </w:rPr>
        <w:t>Срок доверенности истекает____________________, а в случае, если ведется судебное разбирательство в отношении доверителя, – со дня, следующего за днем вступления в законную силу судебного решения.</w:t>
      </w:r>
    </w:p>
    <w:p w14:paraId="1A16313B" w14:textId="77777777" w:rsidR="005E5C11" w:rsidRPr="00D608B3" w:rsidRDefault="005E5C11" w:rsidP="005E5C11">
      <w:pPr>
        <w:pStyle w:val="22"/>
        <w:suppressAutoHyphens/>
        <w:spacing w:line="340" w:lineRule="exact"/>
        <w:ind w:firstLine="720"/>
        <w:jc w:val="both"/>
        <w:rPr>
          <w:sz w:val="28"/>
          <w:szCs w:val="28"/>
        </w:rPr>
      </w:pPr>
      <w:r w:rsidRPr="00D608B3">
        <w:rPr>
          <w:sz w:val="28"/>
          <w:szCs w:val="28"/>
        </w:rPr>
        <w:t>Доверенность выдана без права передоверия.</w:t>
      </w:r>
    </w:p>
    <w:p w14:paraId="606B6EFC" w14:textId="77777777" w:rsidR="005E5C11" w:rsidRPr="00D608B3" w:rsidRDefault="005E5C11" w:rsidP="005E5C11">
      <w:pPr>
        <w:pStyle w:val="22"/>
        <w:suppressAutoHyphens/>
        <w:spacing w:line="240" w:lineRule="auto"/>
        <w:ind w:firstLine="720"/>
        <w:jc w:val="both"/>
        <w:rPr>
          <w:sz w:val="28"/>
          <w:szCs w:val="28"/>
        </w:rPr>
      </w:pPr>
      <w:r w:rsidRPr="00D608B3">
        <w:rPr>
          <w:sz w:val="28"/>
          <w:szCs w:val="28"/>
        </w:rPr>
        <w:t>Содержание статей 187–189 Гражданского кодекса Российской Федерации доверителю разъяснено.</w:t>
      </w:r>
    </w:p>
    <w:p w14:paraId="148DAF7D" w14:textId="77777777" w:rsidR="005E5C11" w:rsidRPr="00D608B3" w:rsidRDefault="005E5C11" w:rsidP="005E5C11">
      <w:pPr>
        <w:pStyle w:val="22"/>
        <w:suppressAutoHyphens/>
        <w:spacing w:line="240" w:lineRule="auto"/>
        <w:ind w:firstLine="720"/>
        <w:jc w:val="both"/>
        <w:rPr>
          <w:sz w:val="28"/>
          <w:szCs w:val="28"/>
        </w:rPr>
      </w:pPr>
      <w:r w:rsidRPr="00D608B3">
        <w:rPr>
          <w:sz w:val="28"/>
          <w:szCs w:val="28"/>
        </w:rPr>
        <w:t>Содержание настоящей доверенности доверителю зачитано вслух.</w:t>
      </w:r>
    </w:p>
    <w:p w14:paraId="1A91FE24" w14:textId="77777777" w:rsidR="005E5C11" w:rsidRPr="00D608B3" w:rsidRDefault="005E5C11" w:rsidP="005E5C11">
      <w:pPr>
        <w:jc w:val="both"/>
        <w:rPr>
          <w:sz w:val="28"/>
          <w:szCs w:val="28"/>
        </w:rPr>
      </w:pPr>
      <w:r w:rsidRPr="00D608B3">
        <w:rPr>
          <w:i/>
          <w:sz w:val="28"/>
          <w:szCs w:val="28"/>
        </w:rPr>
        <w:t>Доверитель</w:t>
      </w:r>
      <w:r w:rsidRPr="00D608B3">
        <w:rPr>
          <w:sz w:val="28"/>
          <w:szCs w:val="28"/>
        </w:rPr>
        <w:t xml:space="preserve"> ____________________________________________________</w:t>
      </w:r>
    </w:p>
    <w:p w14:paraId="6DCF799A" w14:textId="77777777" w:rsidR="005E5C11" w:rsidRPr="008044A1" w:rsidRDefault="005E5C11" w:rsidP="005E5C11">
      <w:pPr>
        <w:tabs>
          <w:tab w:val="center" w:pos="4961"/>
          <w:tab w:val="left" w:pos="6561"/>
        </w:tabs>
        <w:rPr>
          <w:i/>
          <w:sz w:val="16"/>
          <w:szCs w:val="16"/>
        </w:rPr>
      </w:pPr>
      <w:r w:rsidRPr="00D608B3">
        <w:rPr>
          <w:bCs/>
          <w:sz w:val="28"/>
          <w:szCs w:val="28"/>
        </w:rPr>
        <w:tab/>
      </w:r>
      <w:r w:rsidRPr="008044A1">
        <w:rPr>
          <w:bCs/>
          <w:i/>
          <w:sz w:val="16"/>
          <w:szCs w:val="16"/>
        </w:rPr>
        <w:t>(фамилия, имя, отчество, подпись)</w:t>
      </w:r>
      <w:r w:rsidRPr="008044A1">
        <w:rPr>
          <w:bCs/>
          <w:i/>
          <w:sz w:val="16"/>
          <w:szCs w:val="16"/>
        </w:rPr>
        <w:tab/>
      </w:r>
    </w:p>
    <w:p w14:paraId="4B78F092" w14:textId="77777777" w:rsidR="005E5C11" w:rsidRPr="00D608B3" w:rsidRDefault="005E5C11" w:rsidP="005E5C11">
      <w:pPr>
        <w:jc w:val="both"/>
        <w:rPr>
          <w:i/>
          <w:sz w:val="28"/>
          <w:szCs w:val="28"/>
        </w:rPr>
      </w:pPr>
    </w:p>
    <w:p w14:paraId="79B1F2F8" w14:textId="77777777" w:rsidR="00F22FA8" w:rsidRDefault="005E5C11" w:rsidP="00F22FA8">
      <w:pPr>
        <w:pStyle w:val="BodyText21"/>
        <w:suppressAutoHyphens/>
        <w:autoSpaceDE/>
        <w:autoSpaceDN/>
      </w:pPr>
      <w:r w:rsidRPr="004F5C64">
        <w:t>Удостоверительная надпись нотариуса</w:t>
      </w:r>
    </w:p>
    <w:p w14:paraId="3AC2FD72" w14:textId="77777777" w:rsidR="00F22FA8" w:rsidRDefault="00F22FA8" w:rsidP="00F22FA8">
      <w:pPr>
        <w:rPr>
          <w:sz w:val="28"/>
          <w:szCs w:val="28"/>
        </w:rPr>
      </w:pPr>
      <w:r>
        <w:br w:type="page"/>
      </w:r>
    </w:p>
    <w:p w14:paraId="6581C0E0" w14:textId="77777777" w:rsidR="005E5C11" w:rsidRDefault="005E5C11" w:rsidP="00F22FA8">
      <w:pPr>
        <w:rPr>
          <w:sz w:val="21"/>
          <w:szCs w:val="21"/>
        </w:rPr>
        <w:sectPr w:rsidR="005E5C11" w:rsidSect="00CE3B67">
          <w:headerReference w:type="default" r:id="rId22"/>
          <w:footerReference w:type="default" r:id="rId23"/>
          <w:footnotePr>
            <w:numStart w:val="2"/>
          </w:footnotePr>
          <w:pgSz w:w="11907" w:h="16840" w:code="9"/>
          <w:pgMar w:top="1134" w:right="567" w:bottom="1134" w:left="993" w:header="709" w:footer="340" w:gutter="0"/>
          <w:cols w:space="709"/>
          <w:titlePg/>
        </w:sectPr>
      </w:pPr>
    </w:p>
    <w:tbl>
      <w:tblPr>
        <w:tblpPr w:leftFromText="180" w:rightFromText="180" w:vertAnchor="text" w:horzAnchor="margin" w:tblpY="-517"/>
        <w:tblW w:w="10008" w:type="dxa"/>
        <w:tblLayout w:type="fixed"/>
        <w:tblLook w:val="0000" w:firstRow="0" w:lastRow="0" w:firstColumn="0" w:lastColumn="0" w:noHBand="0" w:noVBand="0"/>
      </w:tblPr>
      <w:tblGrid>
        <w:gridCol w:w="5688"/>
        <w:gridCol w:w="4320"/>
      </w:tblGrid>
      <w:tr w:rsidR="005E5C11" w14:paraId="39B0C667" w14:textId="77777777" w:rsidTr="00F22FA8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3DD12FA3" w14:textId="77777777" w:rsidR="005E5C11" w:rsidRDefault="005E5C11" w:rsidP="00F22FA8">
            <w:pPr>
              <w:suppressAutoHyphens/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14:paraId="1D1D4706" w14:textId="22C87B7E" w:rsidR="005E5C11" w:rsidRPr="00D54CB7" w:rsidRDefault="005E5C11" w:rsidP="00F22FA8">
            <w:pPr>
              <w:suppressAutoHyphens/>
              <w:jc w:val="center"/>
            </w:pPr>
            <w:r w:rsidRPr="00D54CB7">
              <w:t>Приложение №</w:t>
            </w:r>
            <w:r w:rsidR="00C87632">
              <w:t xml:space="preserve"> 1</w:t>
            </w:r>
            <w:r w:rsidR="006F5ADC">
              <w:t>1</w:t>
            </w:r>
          </w:p>
          <w:p w14:paraId="073A7D9C" w14:textId="703E0918" w:rsidR="00D54CB7" w:rsidRPr="00D54CB7" w:rsidRDefault="005E5C11" w:rsidP="00D54CB7">
            <w:pPr>
              <w:suppressAutoHyphens/>
              <w:ind w:left="691"/>
              <w:jc w:val="center"/>
            </w:pPr>
            <w:r w:rsidRPr="00D54CB7">
              <w:t xml:space="preserve">к постановлению </w:t>
            </w:r>
            <w:r w:rsidR="00D54CB7" w:rsidRPr="00D54CB7">
              <w:t xml:space="preserve">территориальной </w:t>
            </w:r>
            <w:r w:rsidRPr="00D54CB7">
              <w:t>избирательной комиссии</w:t>
            </w:r>
          </w:p>
          <w:p w14:paraId="69F187A3" w14:textId="75BA62D4" w:rsidR="00D54CB7" w:rsidRPr="00D54CB7" w:rsidRDefault="005E5C11" w:rsidP="00D54CB7">
            <w:pPr>
              <w:suppressAutoHyphens/>
              <w:ind w:left="691"/>
              <w:jc w:val="center"/>
            </w:pPr>
            <w:r w:rsidRPr="00D54CB7">
              <w:t xml:space="preserve"> </w:t>
            </w:r>
            <w:del w:id="533" w:author="deevab" w:date="2020-06-23T18:14:00Z">
              <w:r w:rsidR="00D54CB7" w:rsidRPr="00D54CB7" w:rsidDel="00543F0C">
                <w:delText>__________ района</w:delText>
              </w:r>
              <w:r w:rsidRPr="00D54CB7" w:rsidDel="00543F0C">
                <w:delText xml:space="preserve"> </w:delText>
              </w:r>
              <w:r w:rsidRPr="00D54CB7" w:rsidDel="00543F0C">
                <w:br/>
              </w:r>
            </w:del>
            <w:ins w:id="534" w:author="deevab" w:date="2020-06-23T18:14:00Z">
              <w:r w:rsidR="00543F0C">
                <w:t>Правобережного округа города Липецка</w:t>
              </w:r>
            </w:ins>
            <w:del w:id="535" w:author="deevab" w:date="2020-06-23T18:15:00Z">
              <w:r w:rsidRPr="00D54CB7" w:rsidDel="00543F0C">
                <w:delText xml:space="preserve"> </w:delText>
              </w:r>
            </w:del>
            <w:r w:rsidR="00D54CB7" w:rsidRPr="00D54CB7">
              <w:t xml:space="preserve"> от «</w:t>
            </w:r>
            <w:del w:id="536" w:author="deevab" w:date="2020-06-23T18:15:00Z">
              <w:r w:rsidR="00D54CB7" w:rsidRPr="00D54CB7" w:rsidDel="00543F0C">
                <w:delText>__</w:delText>
              </w:r>
            </w:del>
            <w:ins w:id="537" w:author="deevab" w:date="2020-06-23T18:15:00Z">
              <w:r w:rsidR="00543F0C">
                <w:t>25</w:t>
              </w:r>
            </w:ins>
            <w:r w:rsidR="00D54CB7" w:rsidRPr="00D54CB7">
              <w:t xml:space="preserve">» </w:t>
            </w:r>
            <w:del w:id="538" w:author="deevab" w:date="2020-06-23T18:15:00Z">
              <w:r w:rsidR="00D54CB7" w:rsidRPr="00D54CB7" w:rsidDel="00543F0C">
                <w:delText>_______</w:delText>
              </w:r>
            </w:del>
            <w:ins w:id="539" w:author="deevab" w:date="2020-06-23T18:15:00Z">
              <w:r w:rsidR="00543F0C">
                <w:t>июня</w:t>
              </w:r>
            </w:ins>
            <w:r w:rsidR="00D54CB7" w:rsidRPr="00D54CB7">
              <w:t xml:space="preserve"> 2020 года №</w:t>
            </w:r>
            <w:ins w:id="540" w:author="deevab" w:date="2020-06-23T18:15:00Z">
              <w:r w:rsidR="00543F0C">
                <w:t>11</w:t>
              </w:r>
            </w:ins>
            <w:ins w:id="541" w:author="deevab" w:date="2020-06-25T16:57:00Z">
              <w:r w:rsidR="00FB4E67">
                <w:t>1</w:t>
              </w:r>
            </w:ins>
            <w:ins w:id="542" w:author="deevab" w:date="2020-06-23T18:15:00Z">
              <w:r w:rsidR="00543F0C">
                <w:t>/5</w:t>
              </w:r>
            </w:ins>
            <w:ins w:id="543" w:author="deevab" w:date="2020-06-25T16:57:00Z">
              <w:r w:rsidR="00FB4E67">
                <w:t>75</w:t>
              </w:r>
            </w:ins>
            <w:del w:id="544" w:author="deevab" w:date="2020-06-23T18:15:00Z">
              <w:r w:rsidR="00D54CB7" w:rsidRPr="00D54CB7" w:rsidDel="00543F0C">
                <w:delText xml:space="preserve"> _</w:delText>
              </w:r>
            </w:del>
          </w:p>
          <w:p w14:paraId="71ED5A5E" w14:textId="77777777" w:rsidR="005E5C11" w:rsidRPr="00D54CB7" w:rsidRDefault="005E5C11" w:rsidP="00F22FA8">
            <w:pPr>
              <w:suppressAutoHyphens/>
              <w:jc w:val="center"/>
              <w:rPr>
                <w:sz w:val="24"/>
                <w:szCs w:val="24"/>
              </w:rPr>
            </w:pPr>
            <w:r w:rsidRPr="00D54CB7">
              <w:t>(рекомендуемая форма)</w:t>
            </w:r>
          </w:p>
        </w:tc>
      </w:tr>
    </w:tbl>
    <w:p w14:paraId="4DB839CE" w14:textId="77777777" w:rsidR="005E5C11" w:rsidRDefault="005E5C11" w:rsidP="005E5C11">
      <w:pPr>
        <w:pStyle w:val="21"/>
        <w:jc w:val="right"/>
        <w:rPr>
          <w:b w:val="0"/>
          <w:sz w:val="20"/>
        </w:rPr>
      </w:pPr>
    </w:p>
    <w:p w14:paraId="2F8E6C41" w14:textId="77777777" w:rsidR="005E5C11" w:rsidRDefault="005E5C11" w:rsidP="005E5C11">
      <w:pPr>
        <w:pStyle w:val="21"/>
        <w:jc w:val="right"/>
        <w:rPr>
          <w:b w:val="0"/>
          <w:sz w:val="20"/>
        </w:rPr>
      </w:pPr>
    </w:p>
    <w:p w14:paraId="05DBB9FB" w14:textId="77777777" w:rsidR="005E5C11" w:rsidRDefault="005E5C11" w:rsidP="005E5C11">
      <w:pPr>
        <w:pStyle w:val="21"/>
        <w:jc w:val="right"/>
        <w:rPr>
          <w:b w:val="0"/>
          <w:sz w:val="20"/>
        </w:rPr>
      </w:pPr>
    </w:p>
    <w:p w14:paraId="1333F3D7" w14:textId="77777777" w:rsidR="00C87632" w:rsidRDefault="00C87632" w:rsidP="00C87632">
      <w:pPr>
        <w:pStyle w:val="1"/>
        <w:jc w:val="right"/>
        <w:rPr>
          <w:b w:val="0"/>
          <w:szCs w:val="28"/>
        </w:rPr>
      </w:pPr>
      <w:r w:rsidRPr="001711DB">
        <w:rPr>
          <w:b w:val="0"/>
          <w:szCs w:val="28"/>
        </w:rPr>
        <w:t xml:space="preserve">В </w:t>
      </w:r>
      <w:r>
        <w:rPr>
          <w:b w:val="0"/>
          <w:szCs w:val="28"/>
        </w:rPr>
        <w:t>территориальную избирательную</w:t>
      </w:r>
    </w:p>
    <w:p w14:paraId="4B1E44CA" w14:textId="2941F8C5" w:rsidR="00C87632" w:rsidRPr="00C87632" w:rsidRDefault="00C87632">
      <w:pPr>
        <w:jc w:val="right"/>
        <w:rPr>
          <w:sz w:val="28"/>
          <w:szCs w:val="28"/>
        </w:rPr>
        <w:pPrChange w:id="545" w:author="deevab" w:date="2020-06-23T18:40:00Z">
          <w:pPr/>
        </w:pPrChange>
      </w:pPr>
      <w:r w:rsidRPr="00C87632">
        <w:rPr>
          <w:sz w:val="28"/>
          <w:szCs w:val="28"/>
        </w:rPr>
        <w:t xml:space="preserve">                                                                              комиссию </w:t>
      </w:r>
      <w:del w:id="546" w:author="deevab" w:date="2020-06-23T18:39:00Z">
        <w:r w:rsidRPr="00C87632" w:rsidDel="003A2EC0">
          <w:rPr>
            <w:sz w:val="28"/>
            <w:szCs w:val="28"/>
          </w:rPr>
          <w:delText>_______</w:delText>
        </w:r>
        <w:r w:rsidDel="003A2EC0">
          <w:rPr>
            <w:sz w:val="28"/>
            <w:szCs w:val="28"/>
          </w:rPr>
          <w:delText>____</w:delText>
        </w:r>
        <w:r w:rsidRPr="00C87632" w:rsidDel="003A2EC0">
          <w:rPr>
            <w:sz w:val="28"/>
            <w:szCs w:val="28"/>
          </w:rPr>
          <w:delText>___ района</w:delText>
        </w:r>
      </w:del>
      <w:ins w:id="547" w:author="deevab" w:date="2020-06-23T18:39:00Z">
        <w:r w:rsidR="003A2EC0">
          <w:rPr>
            <w:sz w:val="28"/>
            <w:szCs w:val="28"/>
          </w:rPr>
          <w:t xml:space="preserve">Правобережного округа города </w:t>
        </w:r>
        <w:r w:rsidR="003A2EC0">
          <w:rPr>
            <w:sz w:val="28"/>
            <w:szCs w:val="28"/>
          </w:rPr>
          <w:tab/>
        </w:r>
      </w:ins>
      <w:ins w:id="548" w:author="deevab" w:date="2020-06-23T18:40:00Z">
        <w:r w:rsidR="003A2EC0">
          <w:rPr>
            <w:sz w:val="28"/>
            <w:szCs w:val="28"/>
          </w:rPr>
          <w:t>Липецка</w:t>
        </w:r>
      </w:ins>
    </w:p>
    <w:p w14:paraId="07EC77EE" w14:textId="77777777" w:rsidR="005E5C11" w:rsidRPr="004F5C64" w:rsidRDefault="005E5C11" w:rsidP="005E5C11">
      <w:pPr>
        <w:pStyle w:val="1"/>
        <w:jc w:val="left"/>
        <w:rPr>
          <w:sz w:val="16"/>
          <w:szCs w:val="16"/>
        </w:rPr>
      </w:pPr>
    </w:p>
    <w:p w14:paraId="15C192F2" w14:textId="77777777" w:rsidR="005E5C11" w:rsidRPr="004F5C64" w:rsidRDefault="005E5C11" w:rsidP="005E5C11">
      <w:pPr>
        <w:pStyle w:val="1"/>
      </w:pPr>
      <w:r w:rsidRPr="004F5C64">
        <w:t>Заявление</w:t>
      </w:r>
    </w:p>
    <w:p w14:paraId="3E2F0B35" w14:textId="77777777" w:rsidR="005E5C11" w:rsidRPr="004F5C64" w:rsidRDefault="005E5C11" w:rsidP="005E5C11">
      <w:pPr>
        <w:pStyle w:val="14"/>
        <w:keepLines w:val="0"/>
        <w:autoSpaceDE/>
        <w:autoSpaceDN/>
        <w:spacing w:after="0"/>
        <w:rPr>
          <w:sz w:val="16"/>
          <w:szCs w:val="16"/>
        </w:rPr>
      </w:pPr>
    </w:p>
    <w:p w14:paraId="2DCDBA0F" w14:textId="77777777" w:rsidR="005E5C11" w:rsidRPr="00287CA4" w:rsidRDefault="005E5C11" w:rsidP="005E5C11">
      <w:pPr>
        <w:ind w:firstLine="709"/>
        <w:jc w:val="both"/>
      </w:pPr>
      <w:r w:rsidRPr="006F3FC3">
        <w:rPr>
          <w:sz w:val="28"/>
          <w:szCs w:val="28"/>
        </w:rPr>
        <w:t>Я</w:t>
      </w:r>
      <w:r w:rsidRPr="00287CA4">
        <w:t>, ________________________________________________</w:t>
      </w:r>
      <w:r>
        <w:t>________________</w:t>
      </w:r>
      <w:r w:rsidR="00F22FA8">
        <w:t>_____</w:t>
      </w:r>
      <w:r>
        <w:t>______</w:t>
      </w:r>
      <w:r w:rsidRPr="00287CA4">
        <w:t>__________,</w:t>
      </w:r>
    </w:p>
    <w:p w14:paraId="4867A811" w14:textId="77777777" w:rsidR="005E5C11" w:rsidRPr="00287CA4" w:rsidRDefault="005E5C11" w:rsidP="005E5C11">
      <w:pPr>
        <w:ind w:firstLine="709"/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>(фамилия, имя, отчество)</w:t>
      </w:r>
    </w:p>
    <w:p w14:paraId="4BA76D1E" w14:textId="77777777" w:rsidR="005E5C11" w:rsidRDefault="005E5C11" w:rsidP="005E5C11">
      <w:pPr>
        <w:pStyle w:val="14"/>
        <w:keepLines w:val="0"/>
        <w:autoSpaceDE/>
        <w:autoSpaceDN/>
        <w:spacing w:after="0"/>
        <w:rPr>
          <w:sz w:val="28"/>
          <w:szCs w:val="28"/>
        </w:rPr>
      </w:pPr>
      <w:r w:rsidRPr="00287CA4">
        <w:rPr>
          <w:sz w:val="28"/>
          <w:szCs w:val="28"/>
        </w:rPr>
        <w:t>даю согласие быть уполномоченным представителем по финансовым вопросам кандидата, выдвинутого в порядке самовыдвижения</w:t>
      </w:r>
      <w:r>
        <w:rPr>
          <w:sz w:val="28"/>
          <w:szCs w:val="28"/>
        </w:rPr>
        <w:t>/избирательным объединением _____________________________________</w:t>
      </w:r>
      <w:r w:rsidR="00F22FA8">
        <w:rPr>
          <w:sz w:val="28"/>
          <w:szCs w:val="28"/>
        </w:rPr>
        <w:t>__________________</w:t>
      </w:r>
      <w:r>
        <w:rPr>
          <w:sz w:val="28"/>
          <w:szCs w:val="28"/>
        </w:rPr>
        <w:t>_</w:t>
      </w:r>
      <w:r w:rsidRPr="00287CA4">
        <w:rPr>
          <w:sz w:val="28"/>
          <w:szCs w:val="28"/>
        </w:rPr>
        <w:t xml:space="preserve"> </w:t>
      </w:r>
      <w:r w:rsidR="00F22FA8">
        <w:rPr>
          <w:sz w:val="28"/>
          <w:szCs w:val="28"/>
        </w:rPr>
        <w:t xml:space="preserve"> </w:t>
      </w:r>
    </w:p>
    <w:p w14:paraId="7111E2AD" w14:textId="77777777" w:rsidR="005E5C11" w:rsidRPr="008A3DFD" w:rsidRDefault="005E5C11" w:rsidP="005E5C11">
      <w:pPr>
        <w:pStyle w:val="14"/>
        <w:keepLines w:val="0"/>
        <w:autoSpaceDE/>
        <w:autoSpaceDN/>
        <w:spacing w:after="0"/>
        <w:rPr>
          <w:i/>
          <w:sz w:val="20"/>
          <w:szCs w:val="20"/>
        </w:rPr>
      </w:pPr>
      <w:r>
        <w:rPr>
          <w:sz w:val="28"/>
          <w:szCs w:val="28"/>
        </w:rPr>
        <w:t xml:space="preserve">                   </w:t>
      </w:r>
      <w:r w:rsidR="00990AE5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</w:t>
      </w:r>
      <w:r w:rsidR="00F22FA8">
        <w:rPr>
          <w:sz w:val="28"/>
          <w:szCs w:val="28"/>
        </w:rPr>
        <w:t xml:space="preserve">  </w:t>
      </w:r>
      <w:r w:rsidRPr="008A3DFD">
        <w:rPr>
          <w:i/>
          <w:sz w:val="20"/>
          <w:szCs w:val="20"/>
        </w:rPr>
        <w:t xml:space="preserve"> (наименование избирательного объединения)</w:t>
      </w:r>
    </w:p>
    <w:p w14:paraId="5631EB53" w14:textId="77777777" w:rsidR="0025459F" w:rsidRDefault="005E5C11" w:rsidP="005E5C11">
      <w:pPr>
        <w:pStyle w:val="14"/>
        <w:keepLines w:val="0"/>
        <w:autoSpaceDE/>
        <w:autoSpaceDN/>
        <w:spacing w:after="0"/>
        <w:rPr>
          <w:sz w:val="28"/>
          <w:szCs w:val="28"/>
        </w:rPr>
      </w:pPr>
      <w:r w:rsidRPr="00287CA4">
        <w:rPr>
          <w:sz w:val="28"/>
          <w:szCs w:val="28"/>
        </w:rPr>
        <w:t xml:space="preserve">при проведении </w:t>
      </w:r>
      <w:r w:rsidR="00F22FA8">
        <w:rPr>
          <w:sz w:val="28"/>
          <w:szCs w:val="28"/>
        </w:rPr>
        <w:t xml:space="preserve">выборов </w:t>
      </w:r>
      <w:r w:rsidRPr="00287CA4">
        <w:rPr>
          <w:sz w:val="28"/>
          <w:szCs w:val="28"/>
        </w:rPr>
        <w:t>депутат</w:t>
      </w:r>
      <w:r w:rsidR="0025459F">
        <w:rPr>
          <w:sz w:val="28"/>
          <w:szCs w:val="28"/>
        </w:rPr>
        <w:t>ов</w:t>
      </w:r>
      <w:r w:rsidRPr="00287CA4">
        <w:rPr>
          <w:sz w:val="28"/>
          <w:szCs w:val="28"/>
        </w:rPr>
        <w:t xml:space="preserve"> </w:t>
      </w:r>
      <w:r w:rsidR="0025459F">
        <w:rPr>
          <w:sz w:val="28"/>
          <w:szCs w:val="28"/>
        </w:rPr>
        <w:t>____________________________________</w:t>
      </w:r>
    </w:p>
    <w:p w14:paraId="541DBF52" w14:textId="77777777" w:rsidR="0025459F" w:rsidRPr="007663B1" w:rsidRDefault="0025459F" w:rsidP="0025459F">
      <w:pPr>
        <w:jc w:val="both"/>
        <w:rPr>
          <w:i/>
        </w:rPr>
      </w:pPr>
      <w:r>
        <w:rPr>
          <w:i/>
        </w:rPr>
        <w:t xml:space="preserve">                                                                  </w:t>
      </w:r>
      <w:r w:rsidRPr="007663B1">
        <w:rPr>
          <w:i/>
        </w:rPr>
        <w:t>(наименование представительного органа муниципального образования)</w:t>
      </w:r>
    </w:p>
    <w:p w14:paraId="14418369" w14:textId="47C13171" w:rsidR="0025459F" w:rsidRPr="00C87632" w:rsidRDefault="0025459F" w:rsidP="0025459F">
      <w:pPr>
        <w:pStyle w:val="1"/>
        <w:jc w:val="both"/>
        <w:rPr>
          <w:b w:val="0"/>
          <w:bCs/>
          <w:sz w:val="24"/>
          <w:szCs w:val="24"/>
        </w:rPr>
      </w:pPr>
      <w:r>
        <w:t xml:space="preserve">_______________  </w:t>
      </w:r>
      <w:r w:rsidRPr="00C52426">
        <w:rPr>
          <w:b w:val="0"/>
          <w:szCs w:val="28"/>
        </w:rPr>
        <w:t>созыва по</w:t>
      </w:r>
      <w:r w:rsidRPr="00BA13B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</w:t>
      </w:r>
      <w:r w:rsidR="00C87632">
        <w:rPr>
          <w:sz w:val="24"/>
          <w:szCs w:val="24"/>
        </w:rPr>
        <w:t xml:space="preserve">  </w:t>
      </w:r>
      <w:r w:rsidR="00C87632" w:rsidRPr="00C87632">
        <w:rPr>
          <w:b w:val="0"/>
          <w:bCs/>
          <w:sz w:val="24"/>
          <w:szCs w:val="24"/>
        </w:rPr>
        <w:t>(№__)</w:t>
      </w:r>
      <w:r w:rsidRPr="00C87632">
        <w:rPr>
          <w:b w:val="0"/>
          <w:bCs/>
          <w:sz w:val="24"/>
          <w:szCs w:val="24"/>
        </w:rPr>
        <w:t>,</w:t>
      </w:r>
    </w:p>
    <w:p w14:paraId="305B05B9" w14:textId="77777777" w:rsidR="0025459F" w:rsidRPr="007663B1" w:rsidRDefault="0025459F" w:rsidP="0025459F">
      <w:pPr>
        <w:jc w:val="both"/>
        <w:rPr>
          <w:i/>
        </w:rPr>
      </w:pPr>
      <w:r>
        <w:rPr>
          <w:i/>
        </w:rPr>
        <w:t xml:space="preserve">                                                                                                       </w:t>
      </w:r>
      <w:r w:rsidRPr="007663B1">
        <w:rPr>
          <w:i/>
        </w:rPr>
        <w:t>(вид избирательного округа)</w:t>
      </w:r>
    </w:p>
    <w:p w14:paraId="2EF754FD" w14:textId="77777777" w:rsidR="005E5C11" w:rsidRPr="00287CA4" w:rsidRDefault="005E5C11" w:rsidP="005E5C11">
      <w:pPr>
        <w:ind w:firstLine="720"/>
        <w:jc w:val="both"/>
      </w:pPr>
      <w:r w:rsidRPr="006F3FC3">
        <w:rPr>
          <w:sz w:val="28"/>
          <w:szCs w:val="28"/>
        </w:rPr>
        <w:t>Сведения о кандидате, чьим уполномоченным представителем по финансовым вопросам я даю согласие быть:</w:t>
      </w:r>
      <w:r w:rsidRPr="00287CA4">
        <w:t xml:space="preserve"> ______</w:t>
      </w:r>
      <w:r>
        <w:t>____________</w:t>
      </w:r>
      <w:r w:rsidRPr="00287CA4">
        <w:t>_______________</w:t>
      </w:r>
      <w:r>
        <w:t>_____</w:t>
      </w:r>
      <w:r w:rsidRPr="00287CA4">
        <w:t>____.</w:t>
      </w:r>
    </w:p>
    <w:p w14:paraId="61842C06" w14:textId="77777777" w:rsidR="005E5C11" w:rsidRPr="00287CA4" w:rsidRDefault="005E5C11" w:rsidP="005E5C11">
      <w:pPr>
        <w:pStyle w:val="af4"/>
        <w:ind w:left="5664"/>
        <w:jc w:val="center"/>
        <w:rPr>
          <w:sz w:val="16"/>
          <w:szCs w:val="16"/>
        </w:rPr>
      </w:pPr>
      <w:r w:rsidRPr="00287CA4">
        <w:rPr>
          <w:i/>
          <w:sz w:val="16"/>
          <w:szCs w:val="16"/>
        </w:rPr>
        <w:t>(фамилия, имя, отчество кандидата, дата рождения)</w:t>
      </w:r>
    </w:p>
    <w:p w14:paraId="2699D246" w14:textId="77777777" w:rsidR="005E5C11" w:rsidRDefault="005E5C11" w:rsidP="005E5C11">
      <w:pPr>
        <w:jc w:val="both"/>
        <w:rPr>
          <w:sz w:val="28"/>
          <w:szCs w:val="28"/>
        </w:rPr>
      </w:pPr>
      <w:r w:rsidRPr="007C74A1">
        <w:rPr>
          <w:sz w:val="28"/>
          <w:szCs w:val="28"/>
        </w:rPr>
        <w:t>Сведения о себе:</w:t>
      </w:r>
    </w:p>
    <w:p w14:paraId="76249713" w14:textId="77777777" w:rsidR="005E5C11" w:rsidRPr="007C74A1" w:rsidRDefault="005E5C11" w:rsidP="005E5C11">
      <w:pPr>
        <w:jc w:val="both"/>
        <w:rPr>
          <w:sz w:val="28"/>
          <w:szCs w:val="28"/>
        </w:rPr>
      </w:pPr>
    </w:p>
    <w:tbl>
      <w:tblPr>
        <w:tblW w:w="761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02"/>
        <w:gridCol w:w="284"/>
        <w:gridCol w:w="767"/>
        <w:gridCol w:w="284"/>
        <w:gridCol w:w="342"/>
        <w:gridCol w:w="933"/>
        <w:gridCol w:w="265"/>
        <w:gridCol w:w="478"/>
        <w:gridCol w:w="265"/>
        <w:gridCol w:w="598"/>
        <w:gridCol w:w="743"/>
        <w:gridCol w:w="6"/>
        <w:gridCol w:w="743"/>
      </w:tblGrid>
      <w:tr w:rsidR="005E5C11" w:rsidRPr="00287CA4" w14:paraId="4A9F816B" w14:textId="77777777" w:rsidTr="00F22FA8">
        <w:trPr>
          <w:gridAfter w:val="1"/>
          <w:wAfter w:w="743" w:type="dxa"/>
        </w:trPr>
        <w:tc>
          <w:tcPr>
            <w:tcW w:w="21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C4B753" w14:textId="77777777" w:rsidR="005E5C11" w:rsidRPr="007C74A1" w:rsidRDefault="005E5C11" w:rsidP="00F22FA8">
            <w:pPr>
              <w:rPr>
                <w:sz w:val="28"/>
                <w:szCs w:val="28"/>
              </w:rPr>
            </w:pPr>
            <w:r w:rsidRPr="007C74A1">
              <w:rPr>
                <w:sz w:val="28"/>
                <w:szCs w:val="28"/>
              </w:rPr>
              <w:t>дата рождения –</w:t>
            </w:r>
          </w:p>
        </w:tc>
        <w:tc>
          <w:tcPr>
            <w:tcW w:w="7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B9DC12" w14:textId="77777777" w:rsidR="005E5C11" w:rsidRPr="00287CA4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3C6E31" w14:textId="77777777" w:rsidR="005E5C11" w:rsidRPr="00287CA4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5C047F" w14:textId="77777777" w:rsidR="005E5C11" w:rsidRPr="00287CA4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14:paraId="44256CE7" w14:textId="77777777" w:rsidR="005E5C11" w:rsidRPr="00287CA4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134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CFC1FE" w14:textId="77777777" w:rsidR="005E5C11" w:rsidRPr="00287CA4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21294" w14:textId="77777777" w:rsidR="005E5C11" w:rsidRPr="00287CA4" w:rsidRDefault="005E5C11" w:rsidP="00F22FA8">
            <w:pPr>
              <w:jc w:val="right"/>
              <w:rPr>
                <w:sz w:val="24"/>
                <w:szCs w:val="24"/>
              </w:rPr>
            </w:pPr>
            <w:r w:rsidRPr="00287CA4">
              <w:rPr>
                <w:sz w:val="24"/>
                <w:szCs w:val="24"/>
              </w:rPr>
              <w:t>года,</w:t>
            </w:r>
          </w:p>
        </w:tc>
      </w:tr>
      <w:tr w:rsidR="005E5C11" w:rsidRPr="00287CA4" w14:paraId="7082769E" w14:textId="77777777" w:rsidTr="00F22FA8">
        <w:tc>
          <w:tcPr>
            <w:tcW w:w="1902" w:type="dxa"/>
          </w:tcPr>
          <w:p w14:paraId="6434D4EA" w14:textId="77777777" w:rsidR="005E5C11" w:rsidRPr="00287CA4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677" w:type="dxa"/>
            <w:gridSpan w:val="4"/>
          </w:tcPr>
          <w:p w14:paraId="59D8F630" w14:textId="77777777" w:rsidR="005E5C11" w:rsidRPr="00287CA4" w:rsidRDefault="005E5C11" w:rsidP="00F22FA8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       </w:t>
            </w:r>
            <w:r w:rsidRPr="00287CA4">
              <w:rPr>
                <w:i/>
                <w:sz w:val="16"/>
                <w:szCs w:val="16"/>
              </w:rPr>
              <w:t>(число)</w:t>
            </w:r>
          </w:p>
        </w:tc>
        <w:tc>
          <w:tcPr>
            <w:tcW w:w="1676" w:type="dxa"/>
            <w:gridSpan w:val="3"/>
          </w:tcPr>
          <w:p w14:paraId="73697FD4" w14:textId="77777777" w:rsidR="005E5C11" w:rsidRPr="00287CA4" w:rsidRDefault="005E5C11" w:rsidP="00F22FA8">
            <w:pPr>
              <w:rPr>
                <w:i/>
                <w:sz w:val="16"/>
                <w:szCs w:val="16"/>
              </w:rPr>
            </w:pPr>
            <w:r w:rsidRPr="00287CA4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265" w:type="dxa"/>
          </w:tcPr>
          <w:p w14:paraId="3159D38A" w14:textId="77777777" w:rsidR="005E5C11" w:rsidRPr="00287CA4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341" w:type="dxa"/>
            <w:gridSpan w:val="2"/>
          </w:tcPr>
          <w:p w14:paraId="5E1521C8" w14:textId="77777777" w:rsidR="005E5C11" w:rsidRPr="00287CA4" w:rsidRDefault="005E5C11" w:rsidP="00F22FA8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749" w:type="dxa"/>
            <w:gridSpan w:val="2"/>
          </w:tcPr>
          <w:p w14:paraId="6BBDEEE3" w14:textId="77777777" w:rsidR="005E5C11" w:rsidRPr="00287CA4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</w:tr>
    </w:tbl>
    <w:p w14:paraId="580D8ADA" w14:textId="77777777" w:rsidR="005E5C11" w:rsidRPr="00287CA4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 w:rsidRPr="007C74A1">
        <w:rPr>
          <w:sz w:val="28"/>
          <w:szCs w:val="28"/>
        </w:rPr>
        <w:t>вид документа –</w:t>
      </w:r>
      <w:r w:rsidRPr="00287CA4">
        <w:t xml:space="preserve"> </w:t>
      </w:r>
      <w:r w:rsidRPr="00287CA4">
        <w:rPr>
          <w:sz w:val="24"/>
          <w:szCs w:val="24"/>
        </w:rPr>
        <w:t>____________________________________________________________</w:t>
      </w:r>
    </w:p>
    <w:p w14:paraId="1A94A5FD" w14:textId="77777777" w:rsidR="005E5C11" w:rsidRPr="00287CA4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i/>
          <w:sz w:val="16"/>
          <w:szCs w:val="16"/>
        </w:rPr>
      </w:pPr>
      <w:r w:rsidRPr="00287CA4">
        <w:tab/>
      </w:r>
      <w:r w:rsidRPr="00287CA4">
        <w:tab/>
      </w:r>
      <w:r w:rsidRPr="00287CA4">
        <w:rPr>
          <w:i/>
          <w:sz w:val="16"/>
          <w:szCs w:val="16"/>
        </w:rPr>
        <w:t>(паспорт или документ, заменяющий паспорт гражданина Российской Федерации)</w:t>
      </w:r>
    </w:p>
    <w:p w14:paraId="53B097C0" w14:textId="77777777" w:rsidR="005E5C11" w:rsidRPr="00287CA4" w:rsidRDefault="005E5C11" w:rsidP="005E5C11">
      <w:pPr>
        <w:tabs>
          <w:tab w:val="left" w:pos="425"/>
          <w:tab w:val="left" w:pos="3047"/>
          <w:tab w:val="left" w:pos="5669"/>
          <w:tab w:val="left" w:pos="9923"/>
          <w:tab w:val="left" w:pos="16229"/>
          <w:tab w:val="left" w:pos="23316"/>
          <w:tab w:val="left" w:pos="26590"/>
        </w:tabs>
      </w:pPr>
      <w:r w:rsidRPr="007C74A1">
        <w:rPr>
          <w:sz w:val="28"/>
          <w:szCs w:val="28"/>
        </w:rPr>
        <w:t>данные документа, удостоверяющего личность, –</w:t>
      </w:r>
      <w:r w:rsidRPr="00287CA4">
        <w:rPr>
          <w:sz w:val="24"/>
          <w:szCs w:val="24"/>
        </w:rPr>
        <w:t xml:space="preserve"> </w:t>
      </w:r>
      <w:r w:rsidRPr="00287CA4">
        <w:t>________</w:t>
      </w:r>
      <w:r>
        <w:t>__________</w:t>
      </w:r>
      <w:r w:rsidRPr="00287CA4">
        <w:t>________________</w:t>
      </w:r>
    </w:p>
    <w:p w14:paraId="38BA8D79" w14:textId="77777777" w:rsidR="005E5C11" w:rsidRPr="00287CA4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956"/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 xml:space="preserve">(серия, номер паспорта или документа, </w:t>
      </w:r>
      <w:r w:rsidRPr="00287CA4">
        <w:rPr>
          <w:i/>
          <w:sz w:val="16"/>
          <w:szCs w:val="16"/>
        </w:rPr>
        <w:br/>
        <w:t>заменяющего паспорт гражданина Российской Федерации)</w:t>
      </w:r>
    </w:p>
    <w:p w14:paraId="67D223EF" w14:textId="77777777" w:rsidR="005E5C11" w:rsidRPr="00287CA4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 w:rsidRPr="001E426C">
        <w:rPr>
          <w:sz w:val="28"/>
          <w:szCs w:val="28"/>
        </w:rPr>
        <w:t>выдан –</w:t>
      </w:r>
      <w:r w:rsidRPr="00287CA4">
        <w:t xml:space="preserve"> ________________________________________________</w:t>
      </w:r>
      <w:r>
        <w:t>____________________________</w:t>
      </w:r>
      <w:r w:rsidRPr="00287CA4">
        <w:t>__________</w:t>
      </w:r>
    </w:p>
    <w:p w14:paraId="03B984E2" w14:textId="77777777" w:rsidR="005E5C11" w:rsidRPr="00287CA4" w:rsidRDefault="005E5C11" w:rsidP="005E5C11">
      <w:pPr>
        <w:pStyle w:val="24"/>
        <w:spacing w:after="0"/>
        <w:jc w:val="center"/>
        <w:rPr>
          <w:bCs/>
          <w:i/>
          <w:sz w:val="16"/>
          <w:szCs w:val="16"/>
        </w:rPr>
      </w:pPr>
      <w:r w:rsidRPr="00287CA4">
        <w:rPr>
          <w:bCs/>
          <w:i/>
          <w:sz w:val="16"/>
          <w:szCs w:val="16"/>
        </w:rPr>
        <w:t>(дата выдачи паспорта или документа, заменяющего паспорт гражданина</w:t>
      </w:r>
      <w:r w:rsidRPr="00287CA4">
        <w:rPr>
          <w:i/>
          <w:sz w:val="16"/>
          <w:szCs w:val="16"/>
        </w:rPr>
        <w:t xml:space="preserve"> Российской Федерации</w:t>
      </w:r>
      <w:r w:rsidRPr="00287CA4">
        <w:rPr>
          <w:bCs/>
          <w:i/>
          <w:sz w:val="16"/>
          <w:szCs w:val="16"/>
        </w:rPr>
        <w:t>)</w:t>
      </w:r>
    </w:p>
    <w:tbl>
      <w:tblPr>
        <w:tblW w:w="99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75"/>
        <w:gridCol w:w="314"/>
        <w:gridCol w:w="264"/>
        <w:gridCol w:w="142"/>
        <w:gridCol w:w="708"/>
        <w:gridCol w:w="2822"/>
        <w:gridCol w:w="2982"/>
        <w:gridCol w:w="233"/>
        <w:gridCol w:w="280"/>
        <w:gridCol w:w="60"/>
      </w:tblGrid>
      <w:tr w:rsidR="005E5C11" w:rsidRPr="00287CA4" w14:paraId="449925F6" w14:textId="77777777" w:rsidTr="00F22FA8">
        <w:trPr>
          <w:cantSplit/>
        </w:trPr>
        <w:tc>
          <w:tcPr>
            <w:tcW w:w="998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F2B8BA5" w14:textId="77777777" w:rsidR="005E5C11" w:rsidRPr="001E426C" w:rsidRDefault="005E5C11" w:rsidP="00F22FA8">
            <w:pPr>
              <w:pStyle w:val="af4"/>
              <w:ind w:left="-108"/>
              <w:rPr>
                <w:sz w:val="28"/>
                <w:szCs w:val="28"/>
                <w:vertAlign w:val="superscript"/>
              </w:rPr>
            </w:pPr>
            <w:r w:rsidRPr="001E426C">
              <w:rPr>
                <w:sz w:val="28"/>
                <w:szCs w:val="28"/>
              </w:rPr>
              <w:t>основное место работы или службы, занимаемая должность / род занятий –__</w:t>
            </w:r>
            <w:r>
              <w:rPr>
                <w:sz w:val="28"/>
                <w:szCs w:val="28"/>
              </w:rPr>
              <w:t>_</w:t>
            </w:r>
            <w:r w:rsidRPr="001E426C">
              <w:rPr>
                <w:sz w:val="28"/>
                <w:szCs w:val="28"/>
              </w:rPr>
              <w:t>__</w:t>
            </w:r>
          </w:p>
        </w:tc>
      </w:tr>
      <w:tr w:rsidR="005E5C11" w:rsidRPr="00287CA4" w14:paraId="58FECAA5" w14:textId="77777777" w:rsidTr="00F22FA8">
        <w:trPr>
          <w:cantSplit/>
          <w:trHeight w:val="291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52334C" w14:textId="77777777" w:rsidR="005E5C11" w:rsidRPr="00287CA4" w:rsidRDefault="005E5C11" w:rsidP="00F22FA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86B7C9" w14:textId="77777777" w:rsidR="005E5C11" w:rsidRPr="00287CA4" w:rsidRDefault="005E5C11" w:rsidP="00F22FA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45774E" w14:textId="77777777" w:rsidR="005E5C11" w:rsidRPr="00287CA4" w:rsidRDefault="005E5C11" w:rsidP="00F22FA8">
            <w:pPr>
              <w:ind w:left="1416"/>
              <w:jc w:val="center"/>
              <w:rPr>
                <w:i/>
                <w:sz w:val="16"/>
                <w:szCs w:val="16"/>
              </w:rPr>
            </w:pPr>
            <w:r w:rsidRPr="00287CA4">
              <w:rPr>
                <w:sz w:val="16"/>
                <w:szCs w:val="16"/>
              </w:rPr>
              <w:t xml:space="preserve"> </w:t>
            </w:r>
            <w:r w:rsidRPr="00287CA4">
              <w:rPr>
                <w:i/>
                <w:sz w:val="16"/>
                <w:szCs w:val="16"/>
              </w:rPr>
              <w:t>(наименование</w:t>
            </w:r>
          </w:p>
        </w:tc>
      </w:tr>
      <w:tr w:rsidR="005E5C11" w:rsidRPr="00287CA4" w14:paraId="2E0C1C48" w14:textId="77777777" w:rsidTr="00F22FA8">
        <w:trPr>
          <w:cantSplit/>
          <w:trHeight w:val="291"/>
        </w:trPr>
        <w:tc>
          <w:tcPr>
            <w:tcW w:w="960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B0F794" w14:textId="77777777" w:rsidR="005E5C11" w:rsidRPr="00287CA4" w:rsidRDefault="005E5C11" w:rsidP="00F22FA8">
            <w:pPr>
              <w:jc w:val="right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16C83A" w14:textId="77777777" w:rsidR="005E5C11" w:rsidRPr="00287CA4" w:rsidRDefault="005E5C11" w:rsidP="00F22FA8">
            <w:pPr>
              <w:jc w:val="right"/>
              <w:rPr>
                <w:sz w:val="24"/>
                <w:szCs w:val="24"/>
              </w:rPr>
            </w:pPr>
          </w:p>
        </w:tc>
      </w:tr>
      <w:tr w:rsidR="005E5C11" w:rsidRPr="00287CA4" w14:paraId="70C49FD5" w14:textId="77777777" w:rsidTr="00F22FA8">
        <w:trPr>
          <w:cantSplit/>
          <w:trHeight w:val="305"/>
        </w:trPr>
        <w:tc>
          <w:tcPr>
            <w:tcW w:w="998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1A5CD60" w14:textId="77777777" w:rsidR="005E5C11" w:rsidRPr="00287CA4" w:rsidRDefault="005E5C11" w:rsidP="00F22FA8">
            <w:pPr>
              <w:spacing w:after="120"/>
              <w:jc w:val="center"/>
              <w:rPr>
                <w:i/>
                <w:sz w:val="16"/>
                <w:szCs w:val="16"/>
              </w:rPr>
            </w:pPr>
            <w:r w:rsidRPr="00287CA4">
              <w:rPr>
                <w:i/>
                <w:sz w:val="16"/>
                <w:szCs w:val="16"/>
              </w:rPr>
              <w:t>основного места работы или службы, должность, при их отсутствии – род занятий)</w:t>
            </w:r>
          </w:p>
        </w:tc>
      </w:tr>
      <w:tr w:rsidR="005E5C11" w:rsidRPr="00287CA4" w14:paraId="4ECB04B5" w14:textId="77777777" w:rsidTr="00F22FA8">
        <w:trPr>
          <w:gridAfter w:val="1"/>
          <w:wAfter w:w="60" w:type="dxa"/>
          <w:trHeight w:val="270"/>
        </w:trPr>
        <w:tc>
          <w:tcPr>
            <w:tcW w:w="36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234A4EA" w14:textId="77777777" w:rsidR="005E5C11" w:rsidRPr="001E426C" w:rsidRDefault="005E5C11" w:rsidP="00F22FA8">
            <w:pPr>
              <w:pStyle w:val="af4"/>
              <w:rPr>
                <w:sz w:val="28"/>
                <w:szCs w:val="28"/>
              </w:rPr>
            </w:pPr>
            <w:r w:rsidRPr="001E426C">
              <w:rPr>
                <w:sz w:val="28"/>
                <w:szCs w:val="28"/>
              </w:rPr>
              <w:t>адрес места жительства –</w:t>
            </w:r>
          </w:p>
        </w:tc>
        <w:tc>
          <w:tcPr>
            <w:tcW w:w="63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A78CA1" w14:textId="77777777" w:rsidR="005E5C11" w:rsidRPr="00287CA4" w:rsidRDefault="005E5C11" w:rsidP="00F22FA8">
            <w:pPr>
              <w:jc w:val="center"/>
              <w:rPr>
                <w:sz w:val="24"/>
                <w:szCs w:val="24"/>
              </w:rPr>
            </w:pPr>
          </w:p>
        </w:tc>
      </w:tr>
      <w:tr w:rsidR="005E5C11" w:rsidRPr="00287CA4" w14:paraId="44E3CC89" w14:textId="77777777" w:rsidTr="00F22FA8">
        <w:trPr>
          <w:gridAfter w:val="1"/>
          <w:wAfter w:w="60" w:type="dxa"/>
          <w:trHeight w:val="270"/>
        </w:trPr>
        <w:tc>
          <w:tcPr>
            <w:tcW w:w="2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807648" w14:textId="77777777" w:rsidR="005E5C11" w:rsidRPr="001E426C" w:rsidRDefault="005E5C11" w:rsidP="00F22FA8">
            <w:pPr>
              <w:pStyle w:val="af4"/>
              <w:rPr>
                <w:sz w:val="28"/>
                <w:szCs w:val="28"/>
              </w:rPr>
            </w:pPr>
          </w:p>
        </w:tc>
        <w:tc>
          <w:tcPr>
            <w:tcW w:w="7025" w:type="dxa"/>
            <w:gridSpan w:val="5"/>
            <w:tcBorders>
              <w:left w:val="nil"/>
              <w:bottom w:val="nil"/>
              <w:right w:val="nil"/>
            </w:tcBorders>
          </w:tcPr>
          <w:p w14:paraId="2446A2E4" w14:textId="77777777" w:rsidR="005E5C11" w:rsidRPr="00375E0F" w:rsidRDefault="005E5C11" w:rsidP="00F22FA8">
            <w:pPr>
              <w:pStyle w:val="af4"/>
              <w:ind w:left="720"/>
              <w:rPr>
                <w:i/>
              </w:rPr>
            </w:pPr>
            <w:r w:rsidRPr="00375E0F">
              <w:rPr>
                <w:i/>
                <w:sz w:val="16"/>
                <w:szCs w:val="16"/>
              </w:rPr>
              <w:t>(наименование субъекта Российской Федерации, района, города, иного населенного</w:t>
            </w:r>
          </w:p>
        </w:tc>
      </w:tr>
      <w:tr w:rsidR="005E5C11" w:rsidRPr="00287CA4" w14:paraId="21635BF3" w14:textId="77777777" w:rsidTr="00F22FA8">
        <w:trPr>
          <w:gridAfter w:val="1"/>
          <w:wAfter w:w="60" w:type="dxa"/>
        </w:trPr>
        <w:tc>
          <w:tcPr>
            <w:tcW w:w="9509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2A7716" w14:textId="77777777" w:rsidR="005E5C11" w:rsidRPr="00287CA4" w:rsidRDefault="005E5C11" w:rsidP="00F22FA8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14:paraId="62278698" w14:textId="77777777" w:rsidR="005E5C11" w:rsidRPr="00287CA4" w:rsidRDefault="005E5C11" w:rsidP="00F22FA8">
            <w:pPr>
              <w:jc w:val="right"/>
              <w:rPr>
                <w:sz w:val="24"/>
                <w:szCs w:val="24"/>
              </w:rPr>
            </w:pPr>
            <w:r w:rsidRPr="00287CA4">
              <w:rPr>
                <w:sz w:val="24"/>
                <w:szCs w:val="24"/>
              </w:rPr>
              <w:t>,</w:t>
            </w:r>
          </w:p>
        </w:tc>
      </w:tr>
      <w:tr w:rsidR="005E5C11" w:rsidRPr="00287CA4" w14:paraId="278461D8" w14:textId="77777777" w:rsidTr="00F22FA8">
        <w:trPr>
          <w:gridAfter w:val="1"/>
          <w:wAfter w:w="60" w:type="dxa"/>
        </w:trPr>
        <w:tc>
          <w:tcPr>
            <w:tcW w:w="9407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CB2DE0" w14:textId="77777777" w:rsidR="005E5C11" w:rsidRPr="00287CA4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287CA4">
              <w:rPr>
                <w:i/>
                <w:sz w:val="16"/>
                <w:szCs w:val="16"/>
              </w:rPr>
              <w:t>пункта, улицы, номер дома, корпуса, строения и т.п., квартиры)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ABD7D9" w14:textId="77777777" w:rsidR="005E5C11" w:rsidRPr="00287CA4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5E5C11" w:rsidRPr="00287CA4" w14:paraId="202450C8" w14:textId="77777777" w:rsidTr="00F22FA8">
        <w:trPr>
          <w:gridAfter w:val="1"/>
          <w:wAfter w:w="60" w:type="dxa"/>
          <w:cantSplit/>
        </w:trPr>
        <w:tc>
          <w:tcPr>
            <w:tcW w:w="27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AA7649" w14:textId="77777777" w:rsidR="005E5C11" w:rsidRPr="001E426C" w:rsidRDefault="005E5C11" w:rsidP="00F22FA8">
            <w:pPr>
              <w:rPr>
                <w:sz w:val="28"/>
                <w:szCs w:val="28"/>
              </w:rPr>
            </w:pPr>
            <w:r w:rsidRPr="001E426C">
              <w:rPr>
                <w:sz w:val="28"/>
                <w:szCs w:val="28"/>
              </w:rPr>
              <w:t>номер телефона –</w:t>
            </w:r>
          </w:p>
        </w:tc>
        <w:tc>
          <w:tcPr>
            <w:tcW w:w="688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8887B0" w14:textId="77777777" w:rsidR="005E5C11" w:rsidRPr="00287CA4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14:paraId="5ACA5B7A" w14:textId="77777777" w:rsidR="005E5C11" w:rsidRPr="00287CA4" w:rsidRDefault="005E5C11" w:rsidP="00F22FA8">
            <w:pPr>
              <w:rPr>
                <w:sz w:val="24"/>
                <w:szCs w:val="24"/>
              </w:rPr>
            </w:pPr>
            <w:r w:rsidRPr="00287CA4">
              <w:rPr>
                <w:sz w:val="24"/>
                <w:szCs w:val="24"/>
              </w:rPr>
              <w:t>.</w:t>
            </w:r>
          </w:p>
        </w:tc>
      </w:tr>
      <w:tr w:rsidR="005E5C11" w:rsidRPr="00287CA4" w14:paraId="1DE16EF9" w14:textId="77777777" w:rsidTr="00F22FA8">
        <w:trPr>
          <w:gridAfter w:val="1"/>
          <w:wAfter w:w="60" w:type="dxa"/>
          <w:cantSplit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</w:tcPr>
          <w:p w14:paraId="2C3BCCFE" w14:textId="77777777" w:rsidR="005E5C11" w:rsidRPr="00375E0F" w:rsidRDefault="005E5C11" w:rsidP="00F22FA8">
            <w:pPr>
              <w:pStyle w:val="af4"/>
            </w:pPr>
          </w:p>
        </w:tc>
        <w:tc>
          <w:tcPr>
            <w:tcW w:w="774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D33F8EE" w14:textId="77777777" w:rsidR="005E5C11" w:rsidRPr="00287CA4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287CA4">
              <w:rPr>
                <w:i/>
                <w:sz w:val="16"/>
                <w:szCs w:val="16"/>
              </w:rPr>
              <w:t>(указывается с телефонным кодом населенного пункта или региона)</w:t>
            </w:r>
          </w:p>
        </w:tc>
      </w:tr>
    </w:tbl>
    <w:p w14:paraId="6C6AF5E2" w14:textId="77777777" w:rsidR="005E5C11" w:rsidRPr="004F5C64" w:rsidRDefault="005E5C11" w:rsidP="005E5C11">
      <w:pPr>
        <w:ind w:left="6379"/>
        <w:rPr>
          <w:sz w:val="12"/>
          <w:szCs w:val="12"/>
        </w:rPr>
      </w:pPr>
      <w:r w:rsidRPr="004F5C64">
        <w:rPr>
          <w:sz w:val="12"/>
          <w:szCs w:val="12"/>
        </w:rPr>
        <w:t>________________________________________________</w:t>
      </w:r>
    </w:p>
    <w:p w14:paraId="5E67DE7A" w14:textId="77777777" w:rsidR="005E5C11" w:rsidRPr="004F5C64" w:rsidRDefault="005E5C11" w:rsidP="005E5C11">
      <w:pPr>
        <w:autoSpaceDE w:val="0"/>
        <w:autoSpaceDN w:val="0"/>
        <w:ind w:firstLine="6379"/>
        <w:jc w:val="center"/>
        <w:rPr>
          <w:i/>
          <w:sz w:val="16"/>
          <w:szCs w:val="16"/>
        </w:rPr>
      </w:pPr>
      <w:r w:rsidRPr="004F5C64">
        <w:rPr>
          <w:i/>
          <w:sz w:val="16"/>
          <w:szCs w:val="16"/>
        </w:rPr>
        <w:t>(подпись)</w:t>
      </w:r>
    </w:p>
    <w:p w14:paraId="51CEE66E" w14:textId="77777777" w:rsidR="005E5C11" w:rsidRPr="004F5C64" w:rsidRDefault="005E5C11" w:rsidP="005E5C11">
      <w:pPr>
        <w:autoSpaceDE w:val="0"/>
        <w:autoSpaceDN w:val="0"/>
        <w:ind w:left="720" w:firstLine="5659"/>
        <w:jc w:val="center"/>
        <w:rPr>
          <w:i/>
          <w:sz w:val="16"/>
          <w:szCs w:val="16"/>
        </w:rPr>
      </w:pPr>
      <w:r w:rsidRPr="004F5C64">
        <w:rPr>
          <w:i/>
          <w:sz w:val="16"/>
          <w:szCs w:val="16"/>
        </w:rPr>
        <w:t>_________________________________</w:t>
      </w:r>
    </w:p>
    <w:p w14:paraId="096AEA53" w14:textId="77777777" w:rsidR="005E5C11" w:rsidRPr="004F5C64" w:rsidRDefault="005E5C11" w:rsidP="005E5C11">
      <w:pPr>
        <w:autoSpaceDE w:val="0"/>
        <w:autoSpaceDN w:val="0"/>
        <w:ind w:left="1416" w:firstLine="4963"/>
        <w:jc w:val="center"/>
        <w:rPr>
          <w:i/>
          <w:sz w:val="16"/>
          <w:szCs w:val="16"/>
        </w:rPr>
      </w:pPr>
      <w:r w:rsidRPr="004F5C64">
        <w:rPr>
          <w:i/>
          <w:sz w:val="16"/>
          <w:szCs w:val="16"/>
        </w:rPr>
        <w:t>(дата)</w:t>
      </w:r>
    </w:p>
    <w:p w14:paraId="65AC15E4" w14:textId="77777777" w:rsidR="005E5C11" w:rsidRPr="004F5C64" w:rsidRDefault="005E5C11" w:rsidP="005E5C11">
      <w:pPr>
        <w:autoSpaceDE w:val="0"/>
        <w:autoSpaceDN w:val="0"/>
        <w:jc w:val="right"/>
        <w:rPr>
          <w:sz w:val="12"/>
          <w:szCs w:val="12"/>
        </w:rPr>
      </w:pPr>
    </w:p>
    <w:p w14:paraId="15D0BE52" w14:textId="77777777" w:rsidR="005E5C11" w:rsidRPr="00AA0D70" w:rsidRDefault="005E5C11" w:rsidP="005E5C11">
      <w:pPr>
        <w:suppressAutoHyphens/>
        <w:ind w:firstLine="284"/>
        <w:jc w:val="both"/>
        <w:rPr>
          <w:vertAlign w:val="superscript"/>
        </w:rPr>
      </w:pPr>
      <w:r>
        <w:rPr>
          <w:b/>
          <w:bCs/>
        </w:rPr>
        <w:t>Примечание</w:t>
      </w:r>
      <w:r w:rsidRPr="004F5C64">
        <w:rPr>
          <w:b/>
          <w:bCs/>
        </w:rPr>
        <w:t>.</w:t>
      </w:r>
      <w:r w:rsidRPr="004F5C64">
        <w:t xml:space="preserve"> Данные об адресе места жительства указываются в соответствии с записью в паспорте или документе, заменяющем паспорт гражданина Российской Федерации. </w:t>
      </w:r>
    </w:p>
    <w:p w14:paraId="04221840" w14:textId="77777777" w:rsidR="005E5C11" w:rsidRDefault="005E5C11" w:rsidP="005E5C11">
      <w:pPr>
        <w:pStyle w:val="af4"/>
        <w:tabs>
          <w:tab w:val="clear" w:pos="4677"/>
          <w:tab w:val="clear" w:pos="9355"/>
        </w:tabs>
        <w:ind w:right="-5" w:firstLine="540"/>
        <w:jc w:val="both"/>
        <w:sectPr w:rsidR="005E5C11" w:rsidSect="00CE3B67">
          <w:footnotePr>
            <w:numStart w:val="2"/>
          </w:footnotePr>
          <w:pgSz w:w="11907" w:h="16840" w:code="9"/>
          <w:pgMar w:top="1134" w:right="851" w:bottom="1134" w:left="1418" w:header="709" w:footer="340" w:gutter="0"/>
          <w:cols w:space="709"/>
          <w:titlePg/>
        </w:sectPr>
      </w:pPr>
    </w:p>
    <w:p w14:paraId="2B08F52A" w14:textId="0596A170" w:rsidR="005E5C11" w:rsidDel="004C470B" w:rsidRDefault="005E5C11" w:rsidP="005E5C11">
      <w:pPr>
        <w:pStyle w:val="21"/>
        <w:jc w:val="right"/>
        <w:rPr>
          <w:del w:id="549" w:author="deevab" w:date="2020-06-23T18:16:00Z"/>
          <w:b w:val="0"/>
          <w:sz w:val="20"/>
        </w:rPr>
      </w:pPr>
    </w:p>
    <w:tbl>
      <w:tblPr>
        <w:tblW w:w="10008" w:type="dxa"/>
        <w:tblLayout w:type="fixed"/>
        <w:tblLook w:val="0000" w:firstRow="0" w:lastRow="0" w:firstColumn="0" w:lastColumn="0" w:noHBand="0" w:noVBand="0"/>
      </w:tblPr>
      <w:tblGrid>
        <w:gridCol w:w="5688"/>
        <w:gridCol w:w="4320"/>
      </w:tblGrid>
      <w:tr w:rsidR="005E5C11" w14:paraId="41BBD9C9" w14:textId="77777777" w:rsidTr="00F22FA8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11B222A7" w14:textId="77777777" w:rsidR="005E5C11" w:rsidRDefault="005E5C11" w:rsidP="00F22FA8">
            <w:pPr>
              <w:suppressAutoHyphens/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14:paraId="79E824B3" w14:textId="415D2973" w:rsidR="005E5C11" w:rsidRPr="00E521DF" w:rsidRDefault="005E5C11" w:rsidP="00F22FA8">
            <w:pPr>
              <w:suppressAutoHyphens/>
              <w:jc w:val="center"/>
            </w:pPr>
            <w:r w:rsidRPr="00E521DF">
              <w:t>Приложение №</w:t>
            </w:r>
            <w:r w:rsidR="00C87632">
              <w:t xml:space="preserve"> 1</w:t>
            </w:r>
            <w:r w:rsidR="006F5ADC">
              <w:t>2</w:t>
            </w:r>
          </w:p>
          <w:p w14:paraId="59D4E488" w14:textId="2DDB4653" w:rsidR="00D54CB7" w:rsidDel="004C470B" w:rsidRDefault="005E5C11" w:rsidP="00D54CB7">
            <w:pPr>
              <w:suppressAutoHyphens/>
              <w:ind w:left="691"/>
              <w:jc w:val="center"/>
              <w:rPr>
                <w:del w:id="550" w:author="deevab" w:date="2020-06-23T18:15:00Z"/>
              </w:rPr>
            </w:pPr>
            <w:del w:id="551" w:author="deevab" w:date="2020-06-23T18:15:00Z">
              <w:r w:rsidRPr="00E521DF" w:rsidDel="004C470B">
                <w:delText>к постановлению</w:delText>
              </w:r>
              <w:r w:rsidR="00D54CB7" w:rsidDel="004C470B">
                <w:delText xml:space="preserve"> территориальной</w:delText>
              </w:r>
              <w:r w:rsidRPr="00E521DF" w:rsidDel="004C470B">
                <w:delText xml:space="preserve"> избирательной комиссии </w:delText>
              </w:r>
            </w:del>
          </w:p>
          <w:p w14:paraId="575018D6" w14:textId="0087F215" w:rsidR="00D54CB7" w:rsidRPr="008A4A83" w:rsidDel="004C470B" w:rsidRDefault="00D54CB7" w:rsidP="00D54CB7">
            <w:pPr>
              <w:suppressAutoHyphens/>
              <w:ind w:left="691"/>
              <w:jc w:val="center"/>
              <w:rPr>
                <w:del w:id="552" w:author="deevab" w:date="2020-06-23T18:15:00Z"/>
              </w:rPr>
            </w:pPr>
            <w:del w:id="553" w:author="deevab" w:date="2020-06-23T18:15:00Z">
              <w:r w:rsidDel="004C470B">
                <w:delText>_________ района</w:delText>
              </w:r>
              <w:r w:rsidR="005E5C11" w:rsidRPr="00E521DF" w:rsidDel="004C470B">
                <w:delText xml:space="preserve"> </w:delText>
              </w:r>
              <w:r w:rsidR="005E5C11" w:rsidRPr="00E521DF" w:rsidDel="004C470B">
                <w:br/>
              </w:r>
              <w:r w:rsidRPr="008A4A83" w:rsidDel="004C470B">
                <w:delText>от «__» _______ 2020 года № _</w:delText>
              </w:r>
            </w:del>
          </w:p>
          <w:p w14:paraId="36D5A501" w14:textId="1424368C" w:rsidR="005E5C11" w:rsidRPr="00E521DF" w:rsidDel="004C470B" w:rsidRDefault="005E5C11" w:rsidP="00F22FA8">
            <w:pPr>
              <w:suppressAutoHyphens/>
              <w:jc w:val="center"/>
              <w:rPr>
                <w:del w:id="554" w:author="deevab" w:date="2020-06-23T18:15:00Z"/>
              </w:rPr>
            </w:pPr>
          </w:p>
          <w:p w14:paraId="18604F5A" w14:textId="2016786C" w:rsidR="004C470B" w:rsidRDefault="005E5C11" w:rsidP="00F22FA8">
            <w:pPr>
              <w:suppressAutoHyphens/>
              <w:jc w:val="center"/>
              <w:rPr>
                <w:ins w:id="555" w:author="deevab" w:date="2020-06-23T18:16:00Z"/>
              </w:rPr>
            </w:pPr>
            <w:del w:id="556" w:author="deevab" w:date="2020-06-23T18:15:00Z">
              <w:r w:rsidRPr="00E521DF" w:rsidDel="004C470B">
                <w:delText>(рекомендуем</w:delText>
              </w:r>
            </w:del>
            <w:ins w:id="557" w:author="deevab" w:date="2020-06-23T18:15:00Z">
              <w:r w:rsidR="004C470B" w:rsidRPr="00F138E6">
                <w:t xml:space="preserve">к постановлению </w:t>
              </w:r>
              <w:r w:rsidR="004C470B">
                <w:t xml:space="preserve">территориальной </w:t>
              </w:r>
              <w:r w:rsidR="004C470B" w:rsidRPr="00F138E6">
                <w:t xml:space="preserve">избирательной комиссии </w:t>
              </w:r>
              <w:r w:rsidR="004C470B" w:rsidRPr="00827267">
                <w:t>Правобережного округа города Липецка от</w:t>
              </w:r>
              <w:r w:rsidR="004C470B" w:rsidRPr="00A84DDC">
                <w:rPr>
                  <w:sz w:val="24"/>
                  <w:szCs w:val="24"/>
                </w:rPr>
                <w:t xml:space="preserve"> «</w:t>
              </w:r>
              <w:r w:rsidR="004C470B">
                <w:rPr>
                  <w:sz w:val="24"/>
                  <w:szCs w:val="24"/>
                </w:rPr>
                <w:t>25</w:t>
              </w:r>
              <w:r w:rsidR="004C470B" w:rsidRPr="00A84DDC">
                <w:rPr>
                  <w:sz w:val="24"/>
                  <w:szCs w:val="24"/>
                </w:rPr>
                <w:t>»</w:t>
              </w:r>
              <w:r w:rsidR="004C470B">
                <w:rPr>
                  <w:sz w:val="24"/>
                  <w:szCs w:val="24"/>
                </w:rPr>
                <w:t xml:space="preserve"> </w:t>
              </w:r>
              <w:r w:rsidR="004C470B" w:rsidRPr="00827267">
                <w:t>июня</w:t>
              </w:r>
              <w:r w:rsidR="004C470B" w:rsidRPr="00A84DDC">
                <w:rPr>
                  <w:sz w:val="24"/>
                  <w:szCs w:val="24"/>
                </w:rPr>
                <w:t xml:space="preserve"> </w:t>
              </w:r>
              <w:r w:rsidR="004C470B" w:rsidRPr="00827267">
                <w:t xml:space="preserve">2020 года № </w:t>
              </w:r>
              <w:r w:rsidR="004C470B">
                <w:t>11</w:t>
              </w:r>
            </w:ins>
            <w:ins w:id="558" w:author="deevab" w:date="2020-06-25T16:57:00Z">
              <w:r w:rsidR="00FB4E67">
                <w:t>1</w:t>
              </w:r>
            </w:ins>
            <w:ins w:id="559" w:author="deevab" w:date="2020-06-23T18:15:00Z">
              <w:r w:rsidR="004C470B">
                <w:t>/5</w:t>
              </w:r>
            </w:ins>
            <w:ins w:id="560" w:author="deevab" w:date="2020-06-25T16:57:00Z">
              <w:r w:rsidR="00FB4E67">
                <w:t>75</w:t>
              </w:r>
            </w:ins>
            <w:del w:id="561" w:author="deevab" w:date="2020-06-25T16:57:00Z">
              <w:r w:rsidRPr="00E521DF" w:rsidDel="00FB4E67">
                <w:delText>ая</w:delText>
              </w:r>
            </w:del>
            <w:r w:rsidRPr="00E521DF">
              <w:t xml:space="preserve"> </w:t>
            </w:r>
          </w:p>
          <w:p w14:paraId="3D27FA58" w14:textId="41D0E2B9" w:rsidR="005E5C11" w:rsidRPr="00E521DF" w:rsidRDefault="004C470B" w:rsidP="00F22FA8">
            <w:pPr>
              <w:suppressAutoHyphens/>
              <w:jc w:val="center"/>
            </w:pPr>
            <w:ins w:id="562" w:author="deevab" w:date="2020-06-23T18:15:00Z">
              <w:r>
                <w:t xml:space="preserve">(рекомендуемая </w:t>
              </w:r>
            </w:ins>
            <w:r w:rsidR="005E5C11" w:rsidRPr="00E521DF">
              <w:t>форма)</w:t>
            </w:r>
          </w:p>
        </w:tc>
      </w:tr>
    </w:tbl>
    <w:p w14:paraId="5E9EC95C" w14:textId="77777777" w:rsidR="005E5C11" w:rsidRDefault="005E5C11" w:rsidP="005E5C11">
      <w:pPr>
        <w:pStyle w:val="21"/>
        <w:jc w:val="right"/>
        <w:rPr>
          <w:b w:val="0"/>
          <w:sz w:val="20"/>
        </w:rPr>
      </w:pPr>
    </w:p>
    <w:p w14:paraId="14335A60" w14:textId="77777777" w:rsidR="00C87632" w:rsidRDefault="00C87632" w:rsidP="00C87632">
      <w:pPr>
        <w:pStyle w:val="1"/>
        <w:jc w:val="right"/>
        <w:rPr>
          <w:b w:val="0"/>
          <w:szCs w:val="28"/>
        </w:rPr>
      </w:pPr>
      <w:r w:rsidRPr="001711DB">
        <w:rPr>
          <w:b w:val="0"/>
          <w:szCs w:val="28"/>
        </w:rPr>
        <w:t xml:space="preserve">В </w:t>
      </w:r>
      <w:r>
        <w:rPr>
          <w:b w:val="0"/>
          <w:szCs w:val="28"/>
        </w:rPr>
        <w:t>территориальную избирательную</w:t>
      </w:r>
    </w:p>
    <w:p w14:paraId="111EC189" w14:textId="25D2058F" w:rsidR="00C87632" w:rsidRPr="00C87632" w:rsidRDefault="00C87632">
      <w:pPr>
        <w:jc w:val="right"/>
        <w:rPr>
          <w:sz w:val="28"/>
          <w:szCs w:val="28"/>
        </w:rPr>
        <w:pPrChange w:id="563" w:author="deevab" w:date="2020-06-23T18:40:00Z">
          <w:pPr/>
        </w:pPrChange>
      </w:pPr>
      <w:r w:rsidRPr="00C87632">
        <w:rPr>
          <w:sz w:val="28"/>
          <w:szCs w:val="28"/>
        </w:rPr>
        <w:t xml:space="preserve">                                                                                 комиссию </w:t>
      </w:r>
      <w:del w:id="564" w:author="deevab" w:date="2020-06-23T18:40:00Z">
        <w:r w:rsidRPr="00C87632" w:rsidDel="003A2EC0">
          <w:rPr>
            <w:sz w:val="28"/>
            <w:szCs w:val="28"/>
          </w:rPr>
          <w:delText>_______</w:delText>
        </w:r>
        <w:r w:rsidDel="003A2EC0">
          <w:rPr>
            <w:sz w:val="28"/>
            <w:szCs w:val="28"/>
          </w:rPr>
          <w:delText>____</w:delText>
        </w:r>
        <w:r w:rsidRPr="00C87632" w:rsidDel="003A2EC0">
          <w:rPr>
            <w:sz w:val="28"/>
            <w:szCs w:val="28"/>
          </w:rPr>
          <w:delText>___ района</w:delText>
        </w:r>
      </w:del>
      <w:ins w:id="565" w:author="deevab" w:date="2020-06-23T18:40:00Z">
        <w:r w:rsidR="003A2EC0">
          <w:rPr>
            <w:sz w:val="28"/>
            <w:szCs w:val="28"/>
          </w:rPr>
          <w:t>Правобережного округа города Липецка</w:t>
        </w:r>
      </w:ins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67"/>
      </w:tblGrid>
      <w:tr w:rsidR="005E5C11" w:rsidRPr="004F5C64" w14:paraId="009B692C" w14:textId="77777777" w:rsidTr="00F22FA8">
        <w:trPr>
          <w:jc w:val="right"/>
        </w:trPr>
        <w:tc>
          <w:tcPr>
            <w:tcW w:w="5067" w:type="dxa"/>
          </w:tcPr>
          <w:p w14:paraId="768C54BA" w14:textId="77777777" w:rsidR="005E5C11" w:rsidRPr="00375E0F" w:rsidRDefault="005E5C11" w:rsidP="00F22FA8">
            <w:pPr>
              <w:pStyle w:val="8"/>
              <w:rPr>
                <w:rFonts w:ascii="Times New Roman" w:hAnsi="Times New Roman"/>
                <w:b/>
                <w:bCs/>
                <w:i w:val="0"/>
                <w:iCs w:val="0"/>
              </w:rPr>
            </w:pPr>
          </w:p>
        </w:tc>
      </w:tr>
    </w:tbl>
    <w:p w14:paraId="651E6B5D" w14:textId="77777777" w:rsidR="005E5C11" w:rsidRPr="004F5C64" w:rsidRDefault="005E5C11" w:rsidP="005E5C11">
      <w:pPr>
        <w:spacing w:before="120" w:after="120"/>
        <w:jc w:val="center"/>
        <w:rPr>
          <w:sz w:val="24"/>
          <w:szCs w:val="24"/>
        </w:rPr>
      </w:pPr>
    </w:p>
    <w:p w14:paraId="5B09B955" w14:textId="77777777" w:rsidR="004648F9" w:rsidRDefault="005E5C11" w:rsidP="00990AE5">
      <w:pPr>
        <w:spacing w:before="120" w:after="120"/>
        <w:jc w:val="center"/>
        <w:rPr>
          <w:b/>
          <w:sz w:val="28"/>
          <w:szCs w:val="28"/>
        </w:rPr>
      </w:pPr>
      <w:r w:rsidRPr="00D3020E">
        <w:rPr>
          <w:b/>
          <w:sz w:val="28"/>
          <w:szCs w:val="28"/>
        </w:rPr>
        <w:t>О назначении доверенных лиц кандидата</w:t>
      </w:r>
      <w:r w:rsidR="00B6368F">
        <w:rPr>
          <w:b/>
          <w:sz w:val="28"/>
          <w:szCs w:val="28"/>
        </w:rPr>
        <w:t xml:space="preserve"> на выборах депутат</w:t>
      </w:r>
      <w:r w:rsidR="004648F9">
        <w:rPr>
          <w:b/>
          <w:sz w:val="28"/>
          <w:szCs w:val="28"/>
        </w:rPr>
        <w:t>ов</w:t>
      </w:r>
    </w:p>
    <w:p w14:paraId="1F17E26C" w14:textId="77777777" w:rsidR="004648F9" w:rsidRDefault="004648F9" w:rsidP="00990AE5">
      <w:pPr>
        <w:jc w:val="center"/>
        <w:rPr>
          <w:i/>
        </w:rPr>
      </w:pPr>
      <w:r>
        <w:rPr>
          <w:i/>
        </w:rPr>
        <w:t xml:space="preserve">_______________________________________________________________  </w:t>
      </w:r>
      <w:r>
        <w:t xml:space="preserve">_______________  </w:t>
      </w:r>
      <w:r w:rsidRPr="00C52426">
        <w:rPr>
          <w:b/>
          <w:sz w:val="28"/>
          <w:szCs w:val="28"/>
        </w:rPr>
        <w:t>созыва</w:t>
      </w:r>
    </w:p>
    <w:p w14:paraId="72561C54" w14:textId="667AD387" w:rsidR="004648F9" w:rsidRDefault="00990AE5" w:rsidP="00990AE5">
      <w:pPr>
        <w:spacing w:before="120" w:after="120"/>
        <w:rPr>
          <w:b/>
          <w:szCs w:val="28"/>
        </w:rPr>
      </w:pPr>
      <w:r>
        <w:rPr>
          <w:i/>
        </w:rPr>
        <w:t xml:space="preserve">         </w:t>
      </w:r>
      <w:r w:rsidR="00C87632">
        <w:rPr>
          <w:i/>
        </w:rPr>
        <w:t xml:space="preserve">   </w:t>
      </w:r>
      <w:r>
        <w:rPr>
          <w:i/>
        </w:rPr>
        <w:t xml:space="preserve">  </w:t>
      </w:r>
      <w:r w:rsidR="004648F9" w:rsidRPr="007663B1">
        <w:rPr>
          <w:i/>
        </w:rPr>
        <w:t>(наименование представительного органа муниципального образования)</w:t>
      </w:r>
    </w:p>
    <w:p w14:paraId="6C89AD36" w14:textId="1CE44F81" w:rsidR="004648F9" w:rsidRDefault="004648F9" w:rsidP="00990AE5">
      <w:pPr>
        <w:spacing w:before="120" w:after="120"/>
        <w:jc w:val="center"/>
        <w:rPr>
          <w:b/>
          <w:sz w:val="28"/>
          <w:szCs w:val="28"/>
        </w:rPr>
      </w:pPr>
      <w:r w:rsidRPr="00C52426">
        <w:rPr>
          <w:b/>
          <w:sz w:val="28"/>
          <w:szCs w:val="28"/>
        </w:rPr>
        <w:t>по</w:t>
      </w:r>
      <w:r w:rsidRPr="00BA13B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______________________________________________________________________</w:t>
      </w:r>
      <w:r w:rsidR="00C87632">
        <w:rPr>
          <w:sz w:val="24"/>
          <w:szCs w:val="24"/>
        </w:rPr>
        <w:t xml:space="preserve"> (№___)</w:t>
      </w:r>
    </w:p>
    <w:p w14:paraId="78C6E3A1" w14:textId="77777777" w:rsidR="004648F9" w:rsidRPr="007663B1" w:rsidRDefault="004648F9" w:rsidP="00990AE5">
      <w:pPr>
        <w:jc w:val="center"/>
        <w:rPr>
          <w:i/>
        </w:rPr>
      </w:pPr>
      <w:r w:rsidRPr="007663B1">
        <w:rPr>
          <w:i/>
        </w:rPr>
        <w:t>(вид избирательного округа)</w:t>
      </w:r>
    </w:p>
    <w:p w14:paraId="011790CD" w14:textId="77777777" w:rsidR="005E5C11" w:rsidRPr="004F5C64" w:rsidRDefault="005E5C11" w:rsidP="00990AE5">
      <w:pPr>
        <w:jc w:val="center"/>
      </w:pPr>
    </w:p>
    <w:p w14:paraId="001ABEF3" w14:textId="77777777" w:rsidR="005E5C11" w:rsidRPr="004F5C64" w:rsidRDefault="005E5C11" w:rsidP="005E5C11">
      <w:pPr>
        <w:pStyle w:val="BodyText21"/>
        <w:suppressAutoHyphens/>
        <w:autoSpaceDE/>
        <w:autoSpaceDN/>
        <w:ind w:firstLine="709"/>
      </w:pPr>
      <w:r w:rsidRPr="004F5C64">
        <w:t>Я, ____________________________________________________________,</w:t>
      </w:r>
    </w:p>
    <w:p w14:paraId="1D1C25C8" w14:textId="77777777" w:rsidR="005E5C11" w:rsidRPr="004F5C64" w:rsidRDefault="005E5C11" w:rsidP="005E5C11">
      <w:pPr>
        <w:pStyle w:val="8"/>
        <w:ind w:left="815"/>
        <w:jc w:val="center"/>
        <w:rPr>
          <w:rFonts w:ascii="Times New Roman" w:hAnsi="Times New Roman"/>
          <w:bCs/>
          <w:iCs w:val="0"/>
          <w:sz w:val="16"/>
          <w:szCs w:val="16"/>
        </w:rPr>
      </w:pPr>
      <w:r w:rsidRPr="004F5C64">
        <w:rPr>
          <w:rFonts w:ascii="Times New Roman" w:hAnsi="Times New Roman"/>
          <w:bCs/>
          <w:iCs w:val="0"/>
          <w:sz w:val="16"/>
          <w:szCs w:val="16"/>
        </w:rPr>
        <w:t>(фамилия, имя, отчество)</w:t>
      </w:r>
    </w:p>
    <w:p w14:paraId="5BE21CCB" w14:textId="77777777" w:rsidR="005E5C11" w:rsidRPr="00B6368F" w:rsidRDefault="00B6368F" w:rsidP="005E5C11">
      <w:pPr>
        <w:jc w:val="both"/>
        <w:rPr>
          <w:i/>
          <w:u w:val="single"/>
        </w:rPr>
      </w:pPr>
      <w:r>
        <w:rPr>
          <w:iCs/>
          <w:sz w:val="28"/>
          <w:szCs w:val="28"/>
        </w:rPr>
        <w:t xml:space="preserve">кандидат, </w:t>
      </w:r>
      <w:r w:rsidR="005E5C11" w:rsidRPr="00D3020E">
        <w:rPr>
          <w:iCs/>
          <w:sz w:val="28"/>
          <w:szCs w:val="28"/>
        </w:rPr>
        <w:t xml:space="preserve">выдвинутый </w:t>
      </w:r>
      <w:r w:rsidR="005E5C11">
        <w:rPr>
          <w:iCs/>
          <w:sz w:val="28"/>
          <w:szCs w:val="28"/>
        </w:rPr>
        <w:t xml:space="preserve">в порядке самовыдвижения/избирательным объединением </w:t>
      </w:r>
      <w:r w:rsidR="005E5C11" w:rsidRPr="004F5C64">
        <w:rPr>
          <w:iCs/>
          <w:sz w:val="24"/>
          <w:szCs w:val="24"/>
        </w:rPr>
        <w:t xml:space="preserve"> </w:t>
      </w:r>
      <w:r w:rsidR="005E5C11" w:rsidRPr="00B6368F">
        <w:rPr>
          <w:i/>
          <w:sz w:val="24"/>
          <w:szCs w:val="24"/>
          <w:u w:val="single"/>
        </w:rPr>
        <w:t>_______________________________</w:t>
      </w:r>
      <w:r>
        <w:rPr>
          <w:i/>
          <w:sz w:val="24"/>
          <w:szCs w:val="24"/>
          <w:u w:val="single"/>
        </w:rPr>
        <w:t>___</w:t>
      </w:r>
      <w:r w:rsidR="005E5C11" w:rsidRPr="00B6368F">
        <w:rPr>
          <w:i/>
          <w:sz w:val="24"/>
          <w:szCs w:val="24"/>
          <w:u w:val="single"/>
        </w:rPr>
        <w:t>________________________________________________</w:t>
      </w:r>
    </w:p>
    <w:p w14:paraId="0C776F7E" w14:textId="77777777" w:rsidR="005E5C11" w:rsidRPr="004F5C64" w:rsidRDefault="005E5C11" w:rsidP="005E5C11">
      <w:pPr>
        <w:pStyle w:val="14"/>
        <w:keepLines w:val="0"/>
        <w:autoSpaceDE/>
        <w:autoSpaceDN/>
        <w:spacing w:after="0"/>
        <w:jc w:val="center"/>
        <w:rPr>
          <w:i/>
          <w:sz w:val="16"/>
          <w:szCs w:val="16"/>
        </w:rPr>
      </w:pPr>
      <w:r w:rsidRPr="004F5C64">
        <w:rPr>
          <w:i/>
          <w:sz w:val="16"/>
          <w:szCs w:val="16"/>
        </w:rPr>
        <w:t xml:space="preserve">(наименование </w:t>
      </w:r>
      <w:r>
        <w:rPr>
          <w:i/>
          <w:sz w:val="16"/>
          <w:szCs w:val="16"/>
        </w:rPr>
        <w:t>избирательного объединения)</w:t>
      </w:r>
    </w:p>
    <w:p w14:paraId="5CFCDCC9" w14:textId="77777777" w:rsidR="0025459F" w:rsidRDefault="00B6368F" w:rsidP="002545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 выборах </w:t>
      </w:r>
      <w:r w:rsidR="005E5C11" w:rsidRPr="00D3020E">
        <w:rPr>
          <w:sz w:val="28"/>
          <w:szCs w:val="28"/>
        </w:rPr>
        <w:t>депутат</w:t>
      </w:r>
      <w:r w:rsidR="0025459F">
        <w:rPr>
          <w:sz w:val="28"/>
          <w:szCs w:val="28"/>
        </w:rPr>
        <w:t>ов</w:t>
      </w:r>
      <w:r w:rsidR="005E5C11" w:rsidRPr="00D3020E">
        <w:rPr>
          <w:sz w:val="28"/>
          <w:szCs w:val="28"/>
        </w:rPr>
        <w:t xml:space="preserve"> </w:t>
      </w:r>
      <w:r w:rsidR="0025459F">
        <w:rPr>
          <w:sz w:val="28"/>
          <w:szCs w:val="28"/>
        </w:rPr>
        <w:t>________________________________________________</w:t>
      </w:r>
    </w:p>
    <w:p w14:paraId="6BAEE4B5" w14:textId="77777777" w:rsidR="0025459F" w:rsidRPr="007663B1" w:rsidRDefault="0025459F" w:rsidP="0025459F">
      <w:pPr>
        <w:jc w:val="both"/>
        <w:rPr>
          <w:i/>
        </w:rPr>
      </w:pPr>
      <w:r>
        <w:rPr>
          <w:i/>
        </w:rPr>
        <w:t xml:space="preserve">                                                              </w:t>
      </w:r>
      <w:r w:rsidRPr="007663B1">
        <w:rPr>
          <w:i/>
        </w:rPr>
        <w:t>(наименование представительного органа муниципального образования)</w:t>
      </w:r>
    </w:p>
    <w:p w14:paraId="2F88DDDB" w14:textId="76CD2076" w:rsidR="0025459F" w:rsidRPr="00C87632" w:rsidRDefault="0025459F" w:rsidP="0025459F">
      <w:pPr>
        <w:pStyle w:val="1"/>
        <w:jc w:val="both"/>
        <w:rPr>
          <w:b w:val="0"/>
          <w:bCs/>
          <w:sz w:val="24"/>
          <w:szCs w:val="24"/>
        </w:rPr>
      </w:pPr>
      <w:r>
        <w:t xml:space="preserve">_______________  </w:t>
      </w:r>
      <w:r w:rsidRPr="00C52426">
        <w:rPr>
          <w:b w:val="0"/>
          <w:szCs w:val="28"/>
        </w:rPr>
        <w:t>созыва по</w:t>
      </w:r>
      <w:r w:rsidRPr="00BA13B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</w:t>
      </w:r>
      <w:r w:rsidR="00C87632">
        <w:rPr>
          <w:sz w:val="24"/>
          <w:szCs w:val="24"/>
        </w:rPr>
        <w:t xml:space="preserve"> </w:t>
      </w:r>
      <w:r w:rsidR="00C87632" w:rsidRPr="00C87632">
        <w:rPr>
          <w:b w:val="0"/>
          <w:bCs/>
          <w:sz w:val="24"/>
          <w:szCs w:val="24"/>
        </w:rPr>
        <w:t>(№___)</w:t>
      </w:r>
      <w:r w:rsidRPr="00C87632">
        <w:rPr>
          <w:b w:val="0"/>
          <w:bCs/>
          <w:sz w:val="24"/>
          <w:szCs w:val="24"/>
        </w:rPr>
        <w:t>,</w:t>
      </w:r>
    </w:p>
    <w:p w14:paraId="30B3D5D4" w14:textId="77777777" w:rsidR="0025459F" w:rsidRPr="007663B1" w:rsidRDefault="0025459F" w:rsidP="0025459F">
      <w:pPr>
        <w:jc w:val="both"/>
        <w:rPr>
          <w:i/>
        </w:rPr>
      </w:pPr>
      <w:r>
        <w:rPr>
          <w:i/>
        </w:rPr>
        <w:t xml:space="preserve">                                                                                                       </w:t>
      </w:r>
      <w:r w:rsidRPr="007663B1">
        <w:rPr>
          <w:i/>
        </w:rPr>
        <w:t>(вид избирательного округа)</w:t>
      </w:r>
    </w:p>
    <w:p w14:paraId="7E1EF37D" w14:textId="77777777" w:rsidR="005E5C11" w:rsidRPr="00D3020E" w:rsidRDefault="005E5C11" w:rsidP="005E5C11">
      <w:pPr>
        <w:jc w:val="both"/>
        <w:rPr>
          <w:bCs/>
          <w:i/>
          <w:sz w:val="16"/>
          <w:szCs w:val="16"/>
        </w:rPr>
      </w:pPr>
      <w:r w:rsidRPr="00D3020E">
        <w:rPr>
          <w:sz w:val="28"/>
          <w:szCs w:val="28"/>
        </w:rPr>
        <w:t>назначаю доверенных лиц кандидата в количестве ____ человек в соответствии с прилагаемым списком.</w:t>
      </w:r>
      <w:r w:rsidRPr="004F5C64">
        <w:t xml:space="preserve"> </w:t>
      </w:r>
    </w:p>
    <w:p w14:paraId="046FFB93" w14:textId="77777777" w:rsidR="005E5C11" w:rsidRPr="004F5C64" w:rsidRDefault="005E5C11" w:rsidP="005E5C11">
      <w:pPr>
        <w:pStyle w:val="22"/>
        <w:suppressAutoHyphens/>
        <w:spacing w:line="240" w:lineRule="auto"/>
      </w:pPr>
    </w:p>
    <w:p w14:paraId="5712DEF0" w14:textId="77777777" w:rsidR="005E5C11" w:rsidRPr="00D3020E" w:rsidRDefault="005E5C11" w:rsidP="005E5C11">
      <w:pPr>
        <w:pStyle w:val="22"/>
        <w:suppressAutoHyphens/>
        <w:spacing w:line="240" w:lineRule="auto"/>
        <w:rPr>
          <w:i/>
          <w:iCs/>
          <w:sz w:val="28"/>
          <w:szCs w:val="28"/>
        </w:rPr>
      </w:pPr>
      <w:r w:rsidRPr="00D3020E">
        <w:rPr>
          <w:i/>
          <w:iCs/>
          <w:sz w:val="28"/>
          <w:szCs w:val="28"/>
        </w:rPr>
        <w:t>Приложения:</w:t>
      </w:r>
    </w:p>
    <w:p w14:paraId="09FF814C" w14:textId="77777777" w:rsidR="005E5C11" w:rsidRPr="00D3020E" w:rsidRDefault="005E5C11" w:rsidP="005E5C11">
      <w:pPr>
        <w:pStyle w:val="22"/>
        <w:suppressAutoHyphens/>
        <w:spacing w:line="240" w:lineRule="auto"/>
        <w:rPr>
          <w:sz w:val="28"/>
          <w:szCs w:val="28"/>
        </w:rPr>
      </w:pPr>
      <w:r w:rsidRPr="00D3020E">
        <w:rPr>
          <w:sz w:val="28"/>
          <w:szCs w:val="28"/>
        </w:rPr>
        <w:t>1. Список доверенных лиц кандидата на ____ листах.</w:t>
      </w:r>
    </w:p>
    <w:p w14:paraId="2A0FE780" w14:textId="77777777" w:rsidR="005E5C11" w:rsidRPr="004241B2" w:rsidRDefault="005E5C11" w:rsidP="004648F9">
      <w:pPr>
        <w:pStyle w:val="14-15"/>
        <w:widowControl/>
        <w:suppressAutoHyphens/>
        <w:spacing w:line="380" w:lineRule="exact"/>
        <w:ind w:left="284" w:firstLine="0"/>
      </w:pPr>
      <w:r w:rsidRPr="004241B2">
        <w:t>2. Заявления о согласии быть доверенными лицами на ____ листах ___ штук.</w:t>
      </w:r>
    </w:p>
    <w:p w14:paraId="3F30D764" w14:textId="77777777" w:rsidR="005E5C11" w:rsidRPr="004241B2" w:rsidRDefault="005E5C11" w:rsidP="004648F9">
      <w:pPr>
        <w:pStyle w:val="14-15"/>
        <w:widowControl/>
        <w:suppressAutoHyphens/>
        <w:spacing w:line="380" w:lineRule="exact"/>
        <w:ind w:left="284" w:firstLine="0"/>
      </w:pPr>
      <w:r w:rsidRPr="004241B2">
        <w:t>3. Копии приказов (распоряжений), предусмотренных ч</w:t>
      </w:r>
      <w:r>
        <w:t>асть</w:t>
      </w:r>
      <w:r w:rsidRPr="004241B2">
        <w:t> </w:t>
      </w:r>
      <w:r>
        <w:t>2</w:t>
      </w:r>
      <w:r w:rsidRPr="004241B2">
        <w:t xml:space="preserve"> ст</w:t>
      </w:r>
      <w:r>
        <w:t>атьи</w:t>
      </w:r>
      <w:r w:rsidRPr="004241B2">
        <w:t xml:space="preserve"> </w:t>
      </w:r>
      <w:r>
        <w:t>41</w:t>
      </w:r>
      <w:r w:rsidRPr="004241B2">
        <w:t xml:space="preserve"> </w:t>
      </w:r>
      <w:r>
        <w:t>Закона Липецкой области №</w:t>
      </w:r>
      <w:r w:rsidR="004648F9">
        <w:t>60</w:t>
      </w:r>
      <w:r>
        <w:t>-ОЗ</w:t>
      </w:r>
      <w:r w:rsidRPr="004241B2">
        <w:t xml:space="preserve"> «О выборах депутатов </w:t>
      </w:r>
      <w:r w:rsidR="004648F9">
        <w:t>представительных органов муниципальных образований в Липецкой области</w:t>
      </w:r>
      <w:r w:rsidRPr="004241B2">
        <w:t xml:space="preserve">» (при наличии доверенных лиц, </w:t>
      </w:r>
      <w:r w:rsidR="004648F9">
        <w:t xml:space="preserve">являющихся </w:t>
      </w:r>
      <w:r w:rsidRPr="004241B2">
        <w:t>государственн</w:t>
      </w:r>
      <w:r w:rsidR="004648F9">
        <w:t>ыми</w:t>
      </w:r>
      <w:r w:rsidRPr="004241B2">
        <w:t xml:space="preserve"> или муниципальн</w:t>
      </w:r>
      <w:r w:rsidR="004648F9">
        <w:t>ыми служащими</w:t>
      </w:r>
      <w:r w:rsidRPr="004241B2">
        <w:t>).</w:t>
      </w:r>
    </w:p>
    <w:p w14:paraId="4FC3F284" w14:textId="77777777" w:rsidR="005E5C11" w:rsidRDefault="005E5C11" w:rsidP="005E5C11">
      <w:pPr>
        <w:tabs>
          <w:tab w:val="left" w:pos="4780"/>
        </w:tabs>
        <w:ind w:left="-142"/>
        <w:jc w:val="both"/>
        <w:rPr>
          <w:sz w:val="24"/>
          <w:szCs w:val="24"/>
        </w:rPr>
      </w:pPr>
    </w:p>
    <w:p w14:paraId="2B3B8DF7" w14:textId="77777777" w:rsidR="005E5C11" w:rsidRDefault="005E5C11" w:rsidP="005E5C11">
      <w:pPr>
        <w:tabs>
          <w:tab w:val="left" w:pos="4780"/>
        </w:tabs>
        <w:ind w:left="-142"/>
        <w:jc w:val="both"/>
        <w:rPr>
          <w:sz w:val="24"/>
          <w:szCs w:val="24"/>
        </w:rPr>
      </w:pPr>
    </w:p>
    <w:p w14:paraId="26C218AB" w14:textId="77777777" w:rsidR="005E5C11" w:rsidRPr="004F5C64" w:rsidRDefault="005E5C11" w:rsidP="005E5C11">
      <w:pPr>
        <w:tabs>
          <w:tab w:val="left" w:pos="4780"/>
        </w:tabs>
        <w:ind w:left="-142"/>
        <w:jc w:val="both"/>
        <w:rPr>
          <w:sz w:val="24"/>
          <w:szCs w:val="24"/>
        </w:rPr>
      </w:pPr>
    </w:p>
    <w:p w14:paraId="7F392D16" w14:textId="77777777" w:rsidR="005E5C11" w:rsidRPr="004F5C64" w:rsidRDefault="005E5C11" w:rsidP="005E5C11">
      <w:pPr>
        <w:pBdr>
          <w:top w:val="single" w:sz="4" w:space="1" w:color="auto"/>
        </w:pBdr>
        <w:tabs>
          <w:tab w:val="center" w:pos="4961"/>
          <w:tab w:val="left" w:pos="6561"/>
        </w:tabs>
        <w:jc w:val="center"/>
        <w:rPr>
          <w:bCs/>
          <w:i/>
          <w:sz w:val="16"/>
          <w:szCs w:val="16"/>
        </w:rPr>
      </w:pPr>
      <w:r w:rsidRPr="004F5C64">
        <w:rPr>
          <w:bCs/>
          <w:i/>
          <w:sz w:val="16"/>
          <w:szCs w:val="16"/>
        </w:rPr>
        <w:t>(фамилия, имя, отчество, подпись)</w:t>
      </w:r>
    </w:p>
    <w:p w14:paraId="4F83A472" w14:textId="77777777" w:rsidR="005E5C11" w:rsidRDefault="005E5C11" w:rsidP="005E5C11">
      <w:pPr>
        <w:pBdr>
          <w:top w:val="single" w:sz="4" w:space="1" w:color="auto"/>
        </w:pBdr>
        <w:tabs>
          <w:tab w:val="center" w:pos="6237"/>
          <w:tab w:val="left" w:pos="6561"/>
        </w:tabs>
        <w:jc w:val="center"/>
        <w:rPr>
          <w:i/>
          <w:sz w:val="16"/>
          <w:szCs w:val="16"/>
        </w:rPr>
      </w:pPr>
    </w:p>
    <w:p w14:paraId="08488235" w14:textId="77777777" w:rsidR="005E5C11" w:rsidRPr="004F5C64" w:rsidRDefault="005E5C11" w:rsidP="005E5C11">
      <w:pPr>
        <w:pBdr>
          <w:top w:val="single" w:sz="4" w:space="1" w:color="auto"/>
        </w:pBdr>
        <w:tabs>
          <w:tab w:val="center" w:pos="6237"/>
          <w:tab w:val="left" w:pos="6561"/>
        </w:tabs>
        <w:jc w:val="center"/>
        <w:rPr>
          <w:i/>
          <w:sz w:val="16"/>
          <w:szCs w:val="16"/>
        </w:rPr>
      </w:pPr>
    </w:p>
    <w:p w14:paraId="60B7E818" w14:textId="77777777" w:rsidR="005E5C11" w:rsidRPr="004F5C64" w:rsidRDefault="005E5C11" w:rsidP="005E5C11">
      <w:pPr>
        <w:pBdr>
          <w:top w:val="single" w:sz="4" w:space="1" w:color="auto"/>
        </w:pBdr>
        <w:tabs>
          <w:tab w:val="center" w:pos="4961"/>
          <w:tab w:val="left" w:pos="6561"/>
        </w:tabs>
        <w:ind w:left="4956"/>
        <w:jc w:val="center"/>
        <w:rPr>
          <w:bCs/>
          <w:i/>
          <w:sz w:val="16"/>
          <w:szCs w:val="16"/>
        </w:rPr>
      </w:pPr>
      <w:r w:rsidRPr="004F5C64">
        <w:rPr>
          <w:bCs/>
          <w:i/>
          <w:sz w:val="16"/>
          <w:szCs w:val="16"/>
        </w:rPr>
        <w:t>(дата)</w:t>
      </w:r>
    </w:p>
    <w:p w14:paraId="0A4FCD71" w14:textId="77777777" w:rsidR="005E5C11" w:rsidRPr="004F5C64" w:rsidRDefault="005E5C11" w:rsidP="005E5C11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  <w:lang w:eastAsia="en-US"/>
        </w:rPr>
      </w:pPr>
    </w:p>
    <w:p w14:paraId="32893108" w14:textId="77777777" w:rsidR="005E5C11" w:rsidRDefault="005E5C11" w:rsidP="005E5C11">
      <w:pPr>
        <w:pStyle w:val="21"/>
        <w:jc w:val="right"/>
        <w:rPr>
          <w:b w:val="0"/>
          <w:i/>
          <w:sz w:val="20"/>
        </w:rPr>
        <w:sectPr w:rsidR="005E5C11" w:rsidSect="00F22FA8">
          <w:footerReference w:type="default" r:id="rId24"/>
          <w:pgSz w:w="11906" w:h="16838"/>
          <w:pgMar w:top="709" w:right="992" w:bottom="992" w:left="992" w:header="720" w:footer="720" w:gutter="0"/>
          <w:cols w:space="720"/>
        </w:sectPr>
      </w:pPr>
    </w:p>
    <w:tbl>
      <w:tblPr>
        <w:tblW w:w="10008" w:type="dxa"/>
        <w:tblLayout w:type="fixed"/>
        <w:tblLook w:val="0000" w:firstRow="0" w:lastRow="0" w:firstColumn="0" w:lastColumn="0" w:noHBand="0" w:noVBand="0"/>
      </w:tblPr>
      <w:tblGrid>
        <w:gridCol w:w="5688"/>
        <w:gridCol w:w="4320"/>
      </w:tblGrid>
      <w:tr w:rsidR="005E5C11" w14:paraId="20939C4E" w14:textId="77777777" w:rsidTr="00F22FA8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542AD699" w14:textId="77777777" w:rsidR="005E5C11" w:rsidRDefault="005E5C11" w:rsidP="00F22FA8">
            <w:pPr>
              <w:suppressAutoHyphens/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14:paraId="0A778B7E" w14:textId="1DF34FF1" w:rsidR="005E5C11" w:rsidRPr="00F277D5" w:rsidRDefault="005E5C11" w:rsidP="00F22FA8">
            <w:pPr>
              <w:pStyle w:val="41"/>
              <w:keepNext w:val="0"/>
              <w:widowControl/>
              <w:suppressAutoHyphens/>
              <w:autoSpaceDE/>
              <w:autoSpaceDN/>
              <w:jc w:val="center"/>
              <w:rPr>
                <w:sz w:val="20"/>
                <w:szCs w:val="20"/>
              </w:rPr>
            </w:pPr>
            <w:r w:rsidRPr="00F277D5">
              <w:rPr>
                <w:sz w:val="20"/>
                <w:szCs w:val="20"/>
              </w:rPr>
              <w:t xml:space="preserve">Приложение № </w:t>
            </w:r>
            <w:r w:rsidR="004648F9">
              <w:rPr>
                <w:sz w:val="20"/>
                <w:szCs w:val="20"/>
              </w:rPr>
              <w:t>1</w:t>
            </w:r>
            <w:r w:rsidR="006F5ADC">
              <w:rPr>
                <w:sz w:val="20"/>
                <w:szCs w:val="20"/>
              </w:rPr>
              <w:t>3</w:t>
            </w:r>
          </w:p>
          <w:p w14:paraId="272F276F" w14:textId="77777777" w:rsidR="005E5C11" w:rsidRPr="00F277D5" w:rsidRDefault="005E5C11" w:rsidP="00F22FA8">
            <w:pPr>
              <w:suppressAutoHyphens/>
              <w:jc w:val="center"/>
            </w:pPr>
            <w:r w:rsidRPr="00F277D5">
              <w:t>(</w:t>
            </w:r>
            <w:r>
              <w:t>рекомендуемая</w:t>
            </w:r>
            <w:r w:rsidRPr="00F277D5">
              <w:t xml:space="preserve"> форма) </w:t>
            </w:r>
          </w:p>
          <w:p w14:paraId="57088BD0" w14:textId="77777777" w:rsidR="005E5C11" w:rsidRPr="00F277D5" w:rsidRDefault="005E5C11" w:rsidP="00F22FA8">
            <w:pPr>
              <w:suppressAutoHyphens/>
              <w:jc w:val="center"/>
            </w:pPr>
            <w:r w:rsidRPr="00F277D5">
              <w:t>УТВЕРЖДЕНА</w:t>
            </w:r>
          </w:p>
          <w:p w14:paraId="7DE89721" w14:textId="4EE84255" w:rsidR="00D54CB7" w:rsidRPr="00D54CB7" w:rsidRDefault="00D54CB7" w:rsidP="00D54CB7">
            <w:pPr>
              <w:pStyle w:val="afc"/>
              <w:widowControl/>
              <w:suppressAutoHyphens/>
              <w:autoSpaceDE/>
              <w:autoSpaceDN/>
              <w:spacing w:after="0"/>
              <w:rPr>
                <w:sz w:val="20"/>
                <w:szCs w:val="20"/>
              </w:rPr>
            </w:pPr>
            <w:r w:rsidRPr="00F277D5">
              <w:rPr>
                <w:sz w:val="20"/>
                <w:szCs w:val="20"/>
              </w:rPr>
              <w:t>П</w:t>
            </w:r>
            <w:r w:rsidR="005E5C11" w:rsidRPr="00F277D5">
              <w:rPr>
                <w:sz w:val="20"/>
                <w:szCs w:val="20"/>
              </w:rPr>
              <w:t>остановлением</w:t>
            </w:r>
            <w:r>
              <w:rPr>
                <w:sz w:val="20"/>
                <w:szCs w:val="20"/>
              </w:rPr>
              <w:t xml:space="preserve"> территориальной </w:t>
            </w:r>
            <w:r w:rsidR="005E5C11" w:rsidRPr="00F277D5">
              <w:rPr>
                <w:sz w:val="20"/>
                <w:szCs w:val="20"/>
              </w:rPr>
              <w:t xml:space="preserve"> избирательной</w:t>
            </w:r>
            <w:r>
              <w:rPr>
                <w:sz w:val="20"/>
                <w:szCs w:val="20"/>
              </w:rPr>
              <w:t xml:space="preserve"> </w:t>
            </w:r>
            <w:r w:rsidR="005E5C11" w:rsidRPr="00D54CB7">
              <w:rPr>
                <w:sz w:val="20"/>
                <w:szCs w:val="20"/>
              </w:rPr>
              <w:t xml:space="preserve"> комиссии </w:t>
            </w:r>
            <w:ins w:id="566" w:author="deevab" w:date="2020-06-23T18:16:00Z">
              <w:r w:rsidR="004C470B">
                <w:rPr>
                  <w:sz w:val="20"/>
                  <w:szCs w:val="20"/>
                </w:rPr>
                <w:t>Правобережного округа города Липецка</w:t>
              </w:r>
            </w:ins>
            <w:del w:id="567" w:author="deevab" w:date="2020-06-23T18:16:00Z">
              <w:r w:rsidRPr="00D54CB7" w:rsidDel="004C470B">
                <w:rPr>
                  <w:sz w:val="20"/>
                  <w:szCs w:val="20"/>
                </w:rPr>
                <w:delText>_______ района</w:delText>
              </w:r>
            </w:del>
          </w:p>
          <w:p w14:paraId="5EFAD4C2" w14:textId="2D37874C" w:rsidR="00D54CB7" w:rsidRPr="004C470B" w:rsidDel="004C470B" w:rsidRDefault="00D54CB7">
            <w:pPr>
              <w:suppressAutoHyphens/>
              <w:ind w:left="691"/>
              <w:jc w:val="center"/>
              <w:rPr>
                <w:del w:id="568" w:author="deevab" w:date="2020-06-23T18:16:00Z"/>
              </w:rPr>
            </w:pPr>
            <w:r w:rsidRPr="008A4A83">
              <w:t>от «</w:t>
            </w:r>
            <w:del w:id="569" w:author="deevab" w:date="2020-06-23T18:16:00Z">
              <w:r w:rsidRPr="008A4A83" w:rsidDel="004C470B">
                <w:delText>__</w:delText>
              </w:r>
            </w:del>
            <w:ins w:id="570" w:author="deevab" w:date="2020-06-23T18:16:00Z">
              <w:r w:rsidR="004C470B">
                <w:t>25</w:t>
              </w:r>
            </w:ins>
            <w:r w:rsidRPr="008A4A83">
              <w:t xml:space="preserve">» </w:t>
            </w:r>
            <w:del w:id="571" w:author="deevab" w:date="2020-06-23T18:16:00Z">
              <w:r w:rsidRPr="008A4A83" w:rsidDel="004C470B">
                <w:delText>_______</w:delText>
              </w:r>
            </w:del>
            <w:ins w:id="572" w:author="deevab" w:date="2020-06-23T18:16:00Z">
              <w:r w:rsidR="004C470B">
                <w:t>июня</w:t>
              </w:r>
            </w:ins>
            <w:r w:rsidRPr="008A4A83">
              <w:t xml:space="preserve"> 2020 года № </w:t>
            </w:r>
            <w:del w:id="573" w:author="deevab" w:date="2020-06-23T18:16:00Z">
              <w:r w:rsidRPr="004C470B" w:rsidDel="004C470B">
                <w:delText>_</w:delText>
              </w:r>
            </w:del>
          </w:p>
          <w:p w14:paraId="57C0F569" w14:textId="31DAED5D" w:rsidR="005E5C11" w:rsidRDefault="004C470B">
            <w:pPr>
              <w:suppressAutoHyphens/>
              <w:ind w:left="691"/>
              <w:jc w:val="center"/>
              <w:rPr>
                <w:sz w:val="24"/>
                <w:szCs w:val="24"/>
              </w:rPr>
              <w:pPrChange w:id="574" w:author="deevab" w:date="2020-06-25T16:57:00Z">
                <w:pPr>
                  <w:pStyle w:val="afc"/>
                  <w:widowControl/>
                  <w:suppressAutoHyphens/>
                  <w:autoSpaceDE/>
                  <w:autoSpaceDN/>
                  <w:spacing w:after="0"/>
                </w:pPr>
              </w:pPrChange>
            </w:pPr>
            <w:ins w:id="575" w:author="deevab" w:date="2020-06-23T18:16:00Z">
              <w:r w:rsidRPr="004C470B">
                <w:rPr>
                  <w:rPrChange w:id="576" w:author="deevab" w:date="2020-06-23T18:16:00Z">
                    <w:rPr>
                      <w:sz w:val="24"/>
                      <w:szCs w:val="24"/>
                    </w:rPr>
                  </w:rPrChange>
                </w:rPr>
                <w:t>11</w:t>
              </w:r>
            </w:ins>
            <w:ins w:id="577" w:author="deevab" w:date="2020-06-25T16:57:00Z">
              <w:r w:rsidR="00FB4E67">
                <w:t>1</w:t>
              </w:r>
            </w:ins>
            <w:ins w:id="578" w:author="deevab" w:date="2020-06-23T18:16:00Z">
              <w:r w:rsidRPr="004C470B">
                <w:rPr>
                  <w:rPrChange w:id="579" w:author="deevab" w:date="2020-06-23T18:16:00Z">
                    <w:rPr>
                      <w:sz w:val="24"/>
                      <w:szCs w:val="24"/>
                    </w:rPr>
                  </w:rPrChange>
                </w:rPr>
                <w:t>/5</w:t>
              </w:r>
            </w:ins>
            <w:ins w:id="580" w:author="deevab" w:date="2020-06-25T16:57:00Z">
              <w:r w:rsidR="00FB4E67">
                <w:t>75</w:t>
              </w:r>
            </w:ins>
          </w:p>
        </w:tc>
      </w:tr>
    </w:tbl>
    <w:p w14:paraId="59E02A09" w14:textId="77777777" w:rsidR="005E5C11" w:rsidRDefault="005E5C11" w:rsidP="005E5C11">
      <w:pPr>
        <w:pStyle w:val="21"/>
        <w:ind w:left="2832" w:firstLine="708"/>
        <w:rPr>
          <w:sz w:val="24"/>
        </w:rPr>
      </w:pPr>
    </w:p>
    <w:p w14:paraId="11F6467D" w14:textId="77777777" w:rsidR="00C87632" w:rsidRDefault="00C87632" w:rsidP="00C87632">
      <w:pPr>
        <w:pStyle w:val="1"/>
        <w:jc w:val="right"/>
        <w:rPr>
          <w:b w:val="0"/>
          <w:szCs w:val="28"/>
        </w:rPr>
      </w:pPr>
      <w:r w:rsidRPr="001711DB">
        <w:rPr>
          <w:b w:val="0"/>
          <w:szCs w:val="28"/>
        </w:rPr>
        <w:t xml:space="preserve">В </w:t>
      </w:r>
      <w:r>
        <w:rPr>
          <w:b w:val="0"/>
          <w:szCs w:val="28"/>
        </w:rPr>
        <w:t>территориальную избирательную</w:t>
      </w:r>
    </w:p>
    <w:p w14:paraId="2FFAEF9F" w14:textId="39B2F5C3" w:rsidR="00C87632" w:rsidRPr="00C87632" w:rsidRDefault="00C87632">
      <w:pPr>
        <w:jc w:val="right"/>
        <w:rPr>
          <w:sz w:val="28"/>
          <w:szCs w:val="28"/>
        </w:rPr>
        <w:pPrChange w:id="581" w:author="deevab" w:date="2020-06-23T18:40:00Z">
          <w:pPr/>
        </w:pPrChange>
      </w:pPr>
      <w:r w:rsidRPr="00C87632">
        <w:rPr>
          <w:sz w:val="28"/>
          <w:szCs w:val="28"/>
        </w:rPr>
        <w:t xml:space="preserve">                                                                                 комиссию </w:t>
      </w:r>
      <w:del w:id="582" w:author="deevab" w:date="2020-06-23T18:40:00Z">
        <w:r w:rsidRPr="00C87632" w:rsidDel="003A2EC0">
          <w:rPr>
            <w:sz w:val="28"/>
            <w:szCs w:val="28"/>
          </w:rPr>
          <w:delText>_______</w:delText>
        </w:r>
        <w:r w:rsidDel="003A2EC0">
          <w:rPr>
            <w:sz w:val="28"/>
            <w:szCs w:val="28"/>
          </w:rPr>
          <w:delText>____</w:delText>
        </w:r>
        <w:r w:rsidRPr="00C87632" w:rsidDel="003A2EC0">
          <w:rPr>
            <w:sz w:val="28"/>
            <w:szCs w:val="28"/>
          </w:rPr>
          <w:delText>___ района</w:delText>
        </w:r>
      </w:del>
      <w:ins w:id="583" w:author="deevab" w:date="2020-06-23T18:40:00Z">
        <w:r w:rsidR="003A2EC0">
          <w:rPr>
            <w:sz w:val="28"/>
            <w:szCs w:val="28"/>
          </w:rPr>
          <w:t>Правобережного округа города Липецка</w:t>
        </w:r>
      </w:ins>
    </w:p>
    <w:p w14:paraId="1993B616" w14:textId="77777777" w:rsidR="00C87632" w:rsidRDefault="00C87632" w:rsidP="00922D62">
      <w:pPr>
        <w:pStyle w:val="21"/>
        <w:rPr>
          <w:sz w:val="24"/>
        </w:rPr>
      </w:pPr>
    </w:p>
    <w:p w14:paraId="6EADB1A1" w14:textId="52942D1E" w:rsidR="005E5C11" w:rsidRDefault="005E5C11" w:rsidP="00922D62">
      <w:pPr>
        <w:pStyle w:val="21"/>
        <w:rPr>
          <w:sz w:val="24"/>
        </w:rPr>
      </w:pPr>
      <w:r>
        <w:rPr>
          <w:sz w:val="24"/>
        </w:rPr>
        <w:t>СПИСОК</w:t>
      </w:r>
    </w:p>
    <w:p w14:paraId="18845AD0" w14:textId="77777777" w:rsidR="00142C21" w:rsidRPr="00142C21" w:rsidRDefault="005E5C11" w:rsidP="00922D62">
      <w:pPr>
        <w:spacing w:before="120" w:after="120"/>
        <w:jc w:val="center"/>
        <w:rPr>
          <w:b/>
          <w:sz w:val="24"/>
          <w:szCs w:val="24"/>
        </w:rPr>
      </w:pPr>
      <w:r w:rsidRPr="00142C21">
        <w:rPr>
          <w:b/>
          <w:sz w:val="24"/>
          <w:szCs w:val="24"/>
        </w:rPr>
        <w:t xml:space="preserve">доверенных лиц кандидата </w:t>
      </w:r>
      <w:r w:rsidR="00142C21" w:rsidRPr="00142C21">
        <w:rPr>
          <w:b/>
          <w:sz w:val="24"/>
          <w:szCs w:val="24"/>
        </w:rPr>
        <w:t>на</w:t>
      </w:r>
      <w:r w:rsidR="00142C21">
        <w:rPr>
          <w:b/>
          <w:sz w:val="28"/>
          <w:szCs w:val="28"/>
        </w:rPr>
        <w:t xml:space="preserve"> </w:t>
      </w:r>
      <w:r w:rsidR="00142C21" w:rsidRPr="00142C21">
        <w:rPr>
          <w:b/>
          <w:sz w:val="24"/>
          <w:szCs w:val="24"/>
        </w:rPr>
        <w:t>выборах депутатов</w:t>
      </w:r>
    </w:p>
    <w:p w14:paraId="289C91A4" w14:textId="77777777" w:rsidR="00142C21" w:rsidRPr="00142C21" w:rsidRDefault="00142C21" w:rsidP="00922D62">
      <w:pPr>
        <w:jc w:val="center"/>
        <w:rPr>
          <w:i/>
          <w:sz w:val="24"/>
          <w:szCs w:val="24"/>
        </w:rPr>
      </w:pPr>
      <w:r w:rsidRPr="00142C21">
        <w:rPr>
          <w:i/>
          <w:sz w:val="24"/>
          <w:szCs w:val="24"/>
        </w:rPr>
        <w:t>___________________________________________________</w:t>
      </w:r>
      <w:r>
        <w:rPr>
          <w:i/>
          <w:sz w:val="24"/>
          <w:szCs w:val="24"/>
        </w:rPr>
        <w:t>_______</w:t>
      </w:r>
      <w:r w:rsidRPr="00142C21">
        <w:rPr>
          <w:i/>
          <w:sz w:val="24"/>
          <w:szCs w:val="24"/>
        </w:rPr>
        <w:t xml:space="preserve">  </w:t>
      </w:r>
      <w:r w:rsidRPr="00142C21">
        <w:rPr>
          <w:sz w:val="24"/>
          <w:szCs w:val="24"/>
        </w:rPr>
        <w:t xml:space="preserve">_______________  </w:t>
      </w:r>
      <w:r w:rsidRPr="00142C21">
        <w:rPr>
          <w:b/>
          <w:sz w:val="24"/>
          <w:szCs w:val="24"/>
        </w:rPr>
        <w:t>созыва</w:t>
      </w:r>
    </w:p>
    <w:p w14:paraId="198BFD46" w14:textId="77777777" w:rsidR="00142C21" w:rsidRDefault="00142C21" w:rsidP="00922D62">
      <w:pPr>
        <w:spacing w:before="120" w:after="120"/>
        <w:rPr>
          <w:b/>
          <w:szCs w:val="28"/>
        </w:rPr>
      </w:pPr>
      <w:r w:rsidRPr="007663B1">
        <w:rPr>
          <w:i/>
        </w:rPr>
        <w:t>(наименование представительного органа муниципального образования)</w:t>
      </w:r>
    </w:p>
    <w:p w14:paraId="2A801EDA" w14:textId="1CE27E08" w:rsidR="00142C21" w:rsidRPr="00142C21" w:rsidRDefault="00142C21" w:rsidP="00922D62">
      <w:pPr>
        <w:spacing w:before="120" w:after="120"/>
        <w:jc w:val="center"/>
        <w:rPr>
          <w:b/>
          <w:sz w:val="24"/>
          <w:szCs w:val="24"/>
        </w:rPr>
      </w:pPr>
      <w:r w:rsidRPr="00142C21">
        <w:rPr>
          <w:b/>
          <w:sz w:val="24"/>
          <w:szCs w:val="24"/>
        </w:rPr>
        <w:t>по</w:t>
      </w:r>
      <w:r w:rsidRPr="00142C21">
        <w:rPr>
          <w:sz w:val="24"/>
          <w:szCs w:val="24"/>
        </w:rPr>
        <w:t xml:space="preserve"> ______________________________________________________________________</w:t>
      </w:r>
      <w:r w:rsidR="00C87632">
        <w:rPr>
          <w:sz w:val="24"/>
          <w:szCs w:val="24"/>
        </w:rPr>
        <w:t xml:space="preserve"> (№____)</w:t>
      </w:r>
    </w:p>
    <w:p w14:paraId="102C626C" w14:textId="52BD29D5" w:rsidR="00142C21" w:rsidRPr="007663B1" w:rsidRDefault="00142C21" w:rsidP="00922D62">
      <w:pPr>
        <w:jc w:val="center"/>
        <w:rPr>
          <w:i/>
        </w:rPr>
      </w:pPr>
      <w:r>
        <w:rPr>
          <w:i/>
        </w:rPr>
        <w:t>(вид избирательного округа</w:t>
      </w:r>
      <w:r w:rsidR="00C87632">
        <w:rPr>
          <w:i/>
        </w:rPr>
        <w:t>)</w:t>
      </w:r>
    </w:p>
    <w:p w14:paraId="11C878D1" w14:textId="77777777" w:rsidR="00142C21" w:rsidRPr="00C87632" w:rsidRDefault="00142C21" w:rsidP="00922D62">
      <w:pPr>
        <w:jc w:val="center"/>
      </w:pPr>
    </w:p>
    <w:p w14:paraId="52CFAA83" w14:textId="77777777" w:rsidR="005E5C11" w:rsidRPr="00C87632" w:rsidRDefault="005E5C11" w:rsidP="005E5C11">
      <w:pPr>
        <w:pStyle w:val="21"/>
        <w:rPr>
          <w:b w:val="0"/>
          <w:i/>
          <w:sz w:val="24"/>
        </w:rPr>
      </w:pPr>
      <w:r w:rsidRPr="00C87632">
        <w:rPr>
          <w:b w:val="0"/>
          <w:i/>
          <w:sz w:val="24"/>
        </w:rPr>
        <w:t>__________________________________________________________________________________,</w:t>
      </w:r>
    </w:p>
    <w:p w14:paraId="03CD5376" w14:textId="77777777" w:rsidR="005E5C11" w:rsidRDefault="005E5C11" w:rsidP="005E5C11">
      <w:pPr>
        <w:pStyle w:val="21"/>
        <w:rPr>
          <w:b w:val="0"/>
          <w:i/>
          <w:sz w:val="20"/>
        </w:rPr>
      </w:pPr>
      <w:r>
        <w:rPr>
          <w:b w:val="0"/>
          <w:i/>
          <w:sz w:val="20"/>
        </w:rPr>
        <w:t>(инициалы, фамилия  кандидата)</w:t>
      </w:r>
    </w:p>
    <w:p w14:paraId="7707909C" w14:textId="77777777" w:rsidR="00142C21" w:rsidRDefault="00142C21" w:rsidP="005E5C11">
      <w:pPr>
        <w:pStyle w:val="21"/>
        <w:rPr>
          <w:b w:val="0"/>
          <w:i/>
          <w:sz w:val="20"/>
        </w:rPr>
      </w:pPr>
    </w:p>
    <w:p w14:paraId="78439A18" w14:textId="77777777" w:rsidR="005E5C11" w:rsidRDefault="005E5C11" w:rsidP="005E5C11">
      <w:pPr>
        <w:pStyle w:val="21"/>
        <w:jc w:val="both"/>
        <w:rPr>
          <w:b w:val="0"/>
          <w:i/>
          <w:sz w:val="20"/>
        </w:rPr>
      </w:pPr>
      <w:r>
        <w:rPr>
          <w:b w:val="0"/>
          <w:sz w:val="24"/>
        </w:rPr>
        <w:tab/>
      </w:r>
      <w:r>
        <w:rPr>
          <w:b w:val="0"/>
          <w:i/>
          <w:sz w:val="20"/>
        </w:rPr>
        <w:tab/>
        <w:t xml:space="preserve">           </w:t>
      </w:r>
    </w:p>
    <w:tbl>
      <w:tblPr>
        <w:tblW w:w="978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"/>
        <w:gridCol w:w="79"/>
        <w:gridCol w:w="524"/>
        <w:gridCol w:w="1005"/>
        <w:gridCol w:w="392"/>
        <w:gridCol w:w="278"/>
        <w:gridCol w:w="111"/>
        <w:gridCol w:w="293"/>
        <w:gridCol w:w="67"/>
        <w:gridCol w:w="1606"/>
        <w:gridCol w:w="138"/>
        <w:gridCol w:w="850"/>
        <w:gridCol w:w="218"/>
        <w:gridCol w:w="66"/>
        <w:gridCol w:w="373"/>
        <w:gridCol w:w="97"/>
        <w:gridCol w:w="469"/>
        <w:gridCol w:w="336"/>
        <w:gridCol w:w="252"/>
        <w:gridCol w:w="15"/>
        <w:gridCol w:w="1011"/>
        <w:gridCol w:w="865"/>
        <w:gridCol w:w="206"/>
        <w:gridCol w:w="64"/>
      </w:tblGrid>
      <w:tr w:rsidR="005E5C11" w14:paraId="22174AE7" w14:textId="77777777" w:rsidTr="00F22FA8"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14:paraId="547B7A70" w14:textId="77777777" w:rsidR="005E5C11" w:rsidRDefault="005E5C11" w:rsidP="00F22FA8">
            <w:pPr>
              <w:pStyle w:val="afc"/>
              <w:widowControl/>
              <w:autoSpaceDE/>
              <w:autoSpaceDN/>
              <w:spacing w:after="0"/>
            </w:pPr>
            <w:r>
              <w:t>1.</w:t>
            </w:r>
          </w:p>
        </w:tc>
        <w:tc>
          <w:tcPr>
            <w:tcW w:w="2278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14EDEF" w14:textId="77777777" w:rsidR="005E5C11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22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DF8BC18" w14:textId="77777777" w:rsidR="005E5C11" w:rsidRDefault="005E5C11" w:rsidP="00F22FA8">
            <w:pPr>
              <w:pStyle w:val="afe"/>
              <w:widowControl/>
              <w:autoSpaceDE/>
              <w:autoSpaceDN/>
            </w:pPr>
            <w:r>
              <w:t>, дата рождения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54CF7E" w14:textId="77777777" w:rsidR="005E5C11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A8E866" w14:textId="77777777" w:rsidR="005E5C11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E83970" w14:textId="77777777" w:rsidR="005E5C11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F07A39" w14:textId="77777777" w:rsidR="005E5C11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8D8BFD" w14:textId="77777777" w:rsidR="005E5C11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4033FE" w14:textId="77777777" w:rsidR="005E5C11" w:rsidRDefault="005E5C11" w:rsidP="00F22FA8">
            <w:pPr>
              <w:pStyle w:val="afe"/>
              <w:widowControl/>
              <w:autoSpaceDE/>
              <w:autoSpaceDN/>
            </w:pPr>
            <w:r>
              <w:t>года,</w:t>
            </w:r>
          </w:p>
        </w:tc>
      </w:tr>
      <w:tr w:rsidR="005E5C11" w14:paraId="2F9B9286" w14:textId="77777777" w:rsidTr="00F22FA8"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A13929" w14:textId="77777777" w:rsidR="005E5C11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3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E1AD168" w14:textId="77777777" w:rsidR="005E5C11" w:rsidRDefault="005E5C11" w:rsidP="00F22FA8">
            <w:pPr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>(фамилия, имя, отчество)</w:t>
            </w:r>
          </w:p>
        </w:tc>
        <w:tc>
          <w:tcPr>
            <w:tcW w:w="21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E051D4" w14:textId="77777777" w:rsidR="005E5C11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9B0240F" w14:textId="77777777" w:rsidR="005E5C11" w:rsidRDefault="005E5C11" w:rsidP="00F22FA8">
            <w:pPr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>(число)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641876" w14:textId="77777777" w:rsidR="005E5C11" w:rsidRDefault="005E5C11" w:rsidP="00F22FA8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0B2582" w14:textId="77777777" w:rsidR="005E5C11" w:rsidRDefault="005E5C11" w:rsidP="00F22FA8">
            <w:pPr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>(месяц)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AAC060" w14:textId="77777777" w:rsidR="005E5C11" w:rsidRDefault="005E5C11" w:rsidP="00F22FA8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14:paraId="3BA2D5AD" w14:textId="77777777" w:rsidR="005E5C11" w:rsidRDefault="005E5C11" w:rsidP="00F22FA8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EC2D87" w14:textId="77777777" w:rsidR="005E5C11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5E5C11" w14:paraId="4E7153C3" w14:textId="77777777" w:rsidTr="00F22FA8">
        <w:tc>
          <w:tcPr>
            <w:tcW w:w="20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50E988" w14:textId="77777777" w:rsidR="005E5C11" w:rsidRDefault="005E5C11" w:rsidP="00F22FA8">
            <w:pPr>
              <w:pStyle w:val="af4"/>
              <w:tabs>
                <w:tab w:val="clear" w:pos="4677"/>
                <w:tab w:val="clear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документа</w:t>
            </w:r>
          </w:p>
        </w:tc>
        <w:tc>
          <w:tcPr>
            <w:tcW w:w="2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11BF1DC" w14:textId="77777777" w:rsidR="005E5C11" w:rsidRDefault="005E5C11" w:rsidP="00F22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 ,</w:t>
            </w:r>
          </w:p>
        </w:tc>
        <w:tc>
          <w:tcPr>
            <w:tcW w:w="221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81A2452" w14:textId="77777777" w:rsidR="005E5C11" w:rsidRDefault="005E5C11" w:rsidP="00F22FA8">
            <w:pPr>
              <w:pStyle w:val="af4"/>
              <w:tabs>
                <w:tab w:val="clear" w:pos="4677"/>
                <w:tab w:val="clear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серия документа</w:t>
            </w:r>
          </w:p>
        </w:tc>
        <w:tc>
          <w:tcPr>
            <w:tcW w:w="274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DF01564" w14:textId="77777777" w:rsidR="005E5C11" w:rsidRDefault="005E5C11" w:rsidP="00F22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 ,</w:t>
            </w:r>
          </w:p>
        </w:tc>
      </w:tr>
      <w:tr w:rsidR="005E5C11" w14:paraId="57C0366B" w14:textId="77777777" w:rsidTr="00F22FA8">
        <w:tc>
          <w:tcPr>
            <w:tcW w:w="24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CA74B66" w14:textId="77777777" w:rsidR="005E5C11" w:rsidRDefault="005E5C11" w:rsidP="00F22FA8">
            <w:pPr>
              <w:rPr>
                <w:sz w:val="12"/>
                <w:szCs w:val="12"/>
              </w:rPr>
            </w:pPr>
          </w:p>
        </w:tc>
        <w:tc>
          <w:tcPr>
            <w:tcW w:w="23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9046B42" w14:textId="77777777" w:rsidR="005E5C11" w:rsidRDefault="005E5C11" w:rsidP="00F22FA8">
            <w:pPr>
              <w:rPr>
                <w:sz w:val="12"/>
                <w:szCs w:val="12"/>
              </w:rPr>
            </w:pPr>
          </w:p>
        </w:tc>
        <w:tc>
          <w:tcPr>
            <w:tcW w:w="279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993AFB2" w14:textId="77777777" w:rsidR="005E5C11" w:rsidRDefault="005E5C11" w:rsidP="00F22FA8">
            <w:pPr>
              <w:rPr>
                <w:sz w:val="12"/>
                <w:szCs w:val="12"/>
              </w:rPr>
            </w:pPr>
          </w:p>
        </w:tc>
        <w:tc>
          <w:tcPr>
            <w:tcW w:w="216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1C82F01" w14:textId="77777777" w:rsidR="005E5C11" w:rsidRDefault="005E5C11" w:rsidP="00F22FA8">
            <w:pPr>
              <w:rPr>
                <w:sz w:val="12"/>
                <w:szCs w:val="12"/>
              </w:rPr>
            </w:pPr>
          </w:p>
        </w:tc>
      </w:tr>
      <w:tr w:rsidR="005E5C11" w14:paraId="555EC23F" w14:textId="77777777" w:rsidTr="00F22FA8">
        <w:tc>
          <w:tcPr>
            <w:tcW w:w="1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F486C9" w14:textId="77777777" w:rsidR="005E5C11" w:rsidRDefault="005E5C11" w:rsidP="00F22FA8">
            <w:pPr>
              <w:pStyle w:val="afe"/>
              <w:widowControl/>
              <w:autoSpaceDE/>
              <w:autoSpaceDN/>
            </w:pPr>
            <w:r>
              <w:t>номер</w:t>
            </w:r>
          </w:p>
        </w:tc>
        <w:tc>
          <w:tcPr>
            <w:tcW w:w="37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6E36D50" w14:textId="77777777" w:rsidR="005E5C11" w:rsidRDefault="005E5C11" w:rsidP="00F22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 ,</w:t>
            </w:r>
          </w:p>
        </w:tc>
        <w:tc>
          <w:tcPr>
            <w:tcW w:w="174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DE57AEA" w14:textId="77777777" w:rsidR="005E5C11" w:rsidRDefault="005E5C11" w:rsidP="00F22FA8">
            <w:pPr>
              <w:pStyle w:val="afe"/>
              <w:widowControl/>
              <w:autoSpaceDE/>
              <w:autoSpaceDN/>
            </w:pPr>
            <w:r>
              <w:t>дата выдачи</w:t>
            </w:r>
          </w:p>
        </w:tc>
        <w:tc>
          <w:tcPr>
            <w:tcW w:w="321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7A94F95" w14:textId="77777777" w:rsidR="005E5C11" w:rsidRDefault="005E5C11" w:rsidP="00F22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 ,</w:t>
            </w:r>
          </w:p>
        </w:tc>
      </w:tr>
      <w:tr w:rsidR="005E5C11" w14:paraId="0036F2B4" w14:textId="77777777" w:rsidTr="00F22FA8">
        <w:tc>
          <w:tcPr>
            <w:tcW w:w="24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F4ED0CA" w14:textId="77777777" w:rsidR="005E5C11" w:rsidRDefault="005E5C11" w:rsidP="00F22FA8">
            <w:pPr>
              <w:rPr>
                <w:sz w:val="12"/>
                <w:szCs w:val="12"/>
              </w:rPr>
            </w:pPr>
          </w:p>
        </w:tc>
        <w:tc>
          <w:tcPr>
            <w:tcW w:w="23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DACB06B" w14:textId="77777777" w:rsidR="005E5C11" w:rsidRDefault="005E5C11" w:rsidP="00F22FA8">
            <w:pPr>
              <w:rPr>
                <w:sz w:val="12"/>
                <w:szCs w:val="12"/>
              </w:rPr>
            </w:pPr>
          </w:p>
        </w:tc>
        <w:tc>
          <w:tcPr>
            <w:tcW w:w="279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4F8ED4F" w14:textId="77777777" w:rsidR="005E5C11" w:rsidRDefault="005E5C11" w:rsidP="00F22FA8">
            <w:pPr>
              <w:rPr>
                <w:sz w:val="12"/>
                <w:szCs w:val="12"/>
              </w:rPr>
            </w:pPr>
          </w:p>
        </w:tc>
        <w:tc>
          <w:tcPr>
            <w:tcW w:w="216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CB4D407" w14:textId="77777777" w:rsidR="005E5C11" w:rsidRDefault="005E5C11" w:rsidP="00F22FA8">
            <w:pPr>
              <w:rPr>
                <w:sz w:val="12"/>
                <w:szCs w:val="12"/>
              </w:rPr>
            </w:pPr>
          </w:p>
        </w:tc>
      </w:tr>
      <w:tr w:rsidR="005E5C11" w14:paraId="25A2D7B0" w14:textId="77777777" w:rsidTr="00F22FA8">
        <w:trPr>
          <w:cantSplit/>
        </w:trPr>
        <w:tc>
          <w:tcPr>
            <w:tcW w:w="9782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570994EB" w14:textId="77777777" w:rsidR="005E5C11" w:rsidRDefault="005E5C11" w:rsidP="00F22FA8">
            <w:pPr>
              <w:pStyle w:val="af4"/>
              <w:tabs>
                <w:tab w:val="clear" w:pos="4677"/>
                <w:tab w:val="clear" w:pos="9355"/>
              </w:tabs>
              <w:rPr>
                <w:vertAlign w:val="superscript"/>
              </w:rPr>
            </w:pPr>
            <w:r>
              <w:rPr>
                <w:sz w:val="28"/>
                <w:szCs w:val="28"/>
              </w:rPr>
              <w:t>основное  место  работы  или  службы,  занимаемая  должность,  род  занятий</w:t>
            </w:r>
          </w:p>
        </w:tc>
      </w:tr>
      <w:tr w:rsidR="005E5C11" w14:paraId="2E155781" w14:textId="77777777" w:rsidTr="00F22FA8">
        <w:trPr>
          <w:cantSplit/>
          <w:trHeight w:val="130"/>
        </w:trPr>
        <w:tc>
          <w:tcPr>
            <w:tcW w:w="60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3393468" w14:textId="77777777" w:rsidR="005E5C11" w:rsidRDefault="005E5C11" w:rsidP="00F22FA8">
            <w:pPr>
              <w:pStyle w:val="af4"/>
              <w:tabs>
                <w:tab w:val="clear" w:pos="4677"/>
                <w:tab w:val="clear" w:pos="9355"/>
              </w:tabs>
              <w:jc w:val="center"/>
            </w:pPr>
          </w:p>
        </w:tc>
        <w:tc>
          <w:tcPr>
            <w:tcW w:w="375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49C5FD5" w14:textId="77777777" w:rsidR="005E5C11" w:rsidRDefault="005E5C11" w:rsidP="00F22FA8">
            <w:pPr>
              <w:pStyle w:val="af4"/>
              <w:tabs>
                <w:tab w:val="clear" w:pos="4677"/>
                <w:tab w:val="clear" w:pos="9355"/>
              </w:tabs>
              <w:ind w:left="1440"/>
              <w:jc w:val="center"/>
            </w:pPr>
          </w:p>
        </w:tc>
      </w:tr>
      <w:tr w:rsidR="005E5C11" w14:paraId="1241B7F4" w14:textId="77777777" w:rsidTr="00F22FA8">
        <w:trPr>
          <w:cantSplit/>
          <w:trHeight w:val="215"/>
        </w:trPr>
        <w:tc>
          <w:tcPr>
            <w:tcW w:w="9512" w:type="dxa"/>
            <w:gridSpan w:val="2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CAC3B6" w14:textId="77777777" w:rsidR="005E5C11" w:rsidRDefault="005E5C11" w:rsidP="00F22F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C2DA69" w14:textId="77777777" w:rsidR="005E5C11" w:rsidRDefault="005E5C11" w:rsidP="00F22FA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5E5C11" w14:paraId="2E471922" w14:textId="77777777" w:rsidTr="00F22FA8">
        <w:trPr>
          <w:cantSplit/>
        </w:trPr>
        <w:tc>
          <w:tcPr>
            <w:tcW w:w="9782" w:type="dxa"/>
            <w:gridSpan w:val="2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3ABBE4" w14:textId="77777777" w:rsidR="005E5C11" w:rsidRDefault="005E5C11" w:rsidP="00F22FA8">
            <w:pPr>
              <w:spacing w:after="120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>(наименование основного</w:t>
            </w:r>
            <w:r>
              <w:rPr>
                <w:vertAlign w:val="superscript"/>
              </w:rPr>
              <w:t xml:space="preserve"> </w:t>
            </w:r>
            <w:r>
              <w:rPr>
                <w:sz w:val="22"/>
                <w:szCs w:val="22"/>
                <w:vertAlign w:val="superscript"/>
              </w:rPr>
              <w:t>места работы или службы, занимаемая должность, при их отсутствии – род занятий)</w:t>
            </w:r>
          </w:p>
        </w:tc>
      </w:tr>
      <w:tr w:rsidR="005E5C11" w14:paraId="128DCE57" w14:textId="77777777" w:rsidTr="00F22FA8">
        <w:trPr>
          <w:cantSplit/>
        </w:trPr>
        <w:tc>
          <w:tcPr>
            <w:tcW w:w="9782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789BF834" w14:textId="77777777" w:rsidR="005E5C11" w:rsidRDefault="005E5C11" w:rsidP="00F22FA8">
            <w:pPr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 xml:space="preserve">(отдельно указывается, находится ли лицо на государственной </w:t>
            </w:r>
            <w:r>
              <w:rPr>
                <w:rStyle w:val="aa"/>
                <w:sz w:val="22"/>
                <w:szCs w:val="22"/>
              </w:rPr>
              <w:t>или муниципальной службе</w:t>
            </w:r>
            <w:r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5E5C11" w14:paraId="6618F47C" w14:textId="77777777" w:rsidTr="00F22FA8">
        <w:trPr>
          <w:gridAfter w:val="1"/>
          <w:wAfter w:w="64" w:type="dxa"/>
          <w:cantSplit/>
          <w:trHeight w:val="270"/>
        </w:trPr>
        <w:tc>
          <w:tcPr>
            <w:tcW w:w="32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531A55D" w14:textId="77777777" w:rsidR="005E5C11" w:rsidRDefault="005E5C11" w:rsidP="00F22FA8">
            <w:pPr>
              <w:pStyle w:val="af4"/>
              <w:tabs>
                <w:tab w:val="clear" w:pos="4677"/>
                <w:tab w:val="clear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места жительства</w:t>
            </w:r>
          </w:p>
        </w:tc>
        <w:tc>
          <w:tcPr>
            <w:tcW w:w="325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CA1BEBF" w14:textId="77777777" w:rsidR="005E5C11" w:rsidRDefault="005E5C11" w:rsidP="00F22F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5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41F76B0" w14:textId="77777777" w:rsidR="005E5C11" w:rsidRDefault="005E5C11" w:rsidP="00F22FA8">
            <w:pPr>
              <w:jc w:val="center"/>
              <w:rPr>
                <w:sz w:val="24"/>
                <w:szCs w:val="24"/>
              </w:rPr>
            </w:pPr>
          </w:p>
        </w:tc>
      </w:tr>
      <w:tr w:rsidR="005E5C11" w14:paraId="4ADB9AFC" w14:textId="77777777" w:rsidTr="00F22FA8">
        <w:trPr>
          <w:gridAfter w:val="1"/>
          <w:wAfter w:w="64" w:type="dxa"/>
          <w:trHeight w:val="270"/>
        </w:trPr>
        <w:tc>
          <w:tcPr>
            <w:tcW w:w="314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6681BE0" w14:textId="77777777" w:rsidR="005E5C11" w:rsidRDefault="005E5C11" w:rsidP="00F22FA8">
            <w:pPr>
              <w:pStyle w:val="af4"/>
              <w:tabs>
                <w:tab w:val="clear" w:pos="4677"/>
                <w:tab w:val="clear" w:pos="9355"/>
              </w:tabs>
            </w:pPr>
          </w:p>
        </w:tc>
        <w:tc>
          <w:tcPr>
            <w:tcW w:w="6569" w:type="dxa"/>
            <w:gridSpan w:val="15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302509E" w14:textId="77777777" w:rsidR="005E5C11" w:rsidRDefault="005E5C11" w:rsidP="00F22FA8">
            <w:pPr>
              <w:pStyle w:val="af4"/>
              <w:tabs>
                <w:tab w:val="clear" w:pos="4677"/>
                <w:tab w:val="clear" w:pos="9355"/>
              </w:tabs>
              <w:ind w:left="720"/>
              <w:jc w:val="center"/>
            </w:pPr>
            <w:r>
              <w:rPr>
                <w:vertAlign w:val="superscript"/>
              </w:rPr>
              <w:t>(наименование субъекта Российской Федерации, район, город, иной населенный</w:t>
            </w:r>
          </w:p>
        </w:tc>
      </w:tr>
      <w:tr w:rsidR="005E5C11" w14:paraId="4C2A034D" w14:textId="77777777" w:rsidTr="00F22FA8">
        <w:trPr>
          <w:gridAfter w:val="1"/>
          <w:wAfter w:w="64" w:type="dxa"/>
          <w:cantSplit/>
        </w:trPr>
        <w:tc>
          <w:tcPr>
            <w:tcW w:w="971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65D58A5D" w14:textId="77777777" w:rsidR="005E5C11" w:rsidRDefault="005E5C11" w:rsidP="00F22FA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______________________________________________________________________________.</w:t>
            </w:r>
          </w:p>
        </w:tc>
      </w:tr>
      <w:tr w:rsidR="005E5C11" w14:paraId="20FE62F3" w14:textId="77777777" w:rsidTr="00F22FA8">
        <w:trPr>
          <w:gridAfter w:val="1"/>
          <w:wAfter w:w="64" w:type="dxa"/>
          <w:cantSplit/>
        </w:trPr>
        <w:tc>
          <w:tcPr>
            <w:tcW w:w="971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02CD81EF" w14:textId="77777777" w:rsidR="005E5C11" w:rsidRDefault="005E5C11" w:rsidP="00F22FA8">
            <w:pPr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>пункт, улица, дом, корпус, квартира)</w:t>
            </w:r>
          </w:p>
        </w:tc>
      </w:tr>
    </w:tbl>
    <w:p w14:paraId="5A26D5CD" w14:textId="77777777" w:rsidR="005E5C11" w:rsidRPr="0055006C" w:rsidRDefault="005E5C11" w:rsidP="005E5C11">
      <w:pPr>
        <w:ind w:firstLine="180"/>
        <w:rPr>
          <w:sz w:val="28"/>
          <w:szCs w:val="28"/>
        </w:rPr>
      </w:pPr>
      <w:r w:rsidRPr="0055006C">
        <w:rPr>
          <w:sz w:val="28"/>
          <w:szCs w:val="28"/>
        </w:rPr>
        <w:t>2. …</w:t>
      </w:r>
    </w:p>
    <w:p w14:paraId="1EE4FBEE" w14:textId="77777777" w:rsidR="005E5C11" w:rsidRPr="0055006C" w:rsidRDefault="005E5C11" w:rsidP="005E5C11">
      <w:pPr>
        <w:ind w:firstLine="180"/>
        <w:rPr>
          <w:sz w:val="28"/>
          <w:szCs w:val="28"/>
        </w:rPr>
      </w:pPr>
      <w:r w:rsidRPr="0055006C">
        <w:rPr>
          <w:sz w:val="28"/>
          <w:szCs w:val="28"/>
        </w:rPr>
        <w:t>3. …</w:t>
      </w:r>
    </w:p>
    <w:p w14:paraId="51A1A6DC" w14:textId="77777777" w:rsidR="005E5C11" w:rsidRDefault="005E5C11" w:rsidP="005E5C11">
      <w:pPr>
        <w:pStyle w:val="21"/>
        <w:jc w:val="both"/>
        <w:rPr>
          <w:b w:val="0"/>
          <w:sz w:val="24"/>
        </w:rPr>
      </w:pPr>
      <w:r>
        <w:rPr>
          <w:b w:val="0"/>
          <w:i/>
          <w:sz w:val="20"/>
        </w:rPr>
        <w:t xml:space="preserve">    </w:t>
      </w:r>
      <w:r>
        <w:rPr>
          <w:b w:val="0"/>
          <w:sz w:val="24"/>
        </w:rPr>
        <w:t xml:space="preserve"> </w:t>
      </w:r>
    </w:p>
    <w:p w14:paraId="418B381D" w14:textId="77777777" w:rsidR="005E5C11" w:rsidRDefault="005E5C11" w:rsidP="005E5C11">
      <w:pPr>
        <w:pStyle w:val="21"/>
        <w:ind w:left="2124" w:firstLine="708"/>
        <w:jc w:val="both"/>
        <w:rPr>
          <w:b w:val="0"/>
          <w:sz w:val="24"/>
        </w:rPr>
      </w:pPr>
      <w:r>
        <w:rPr>
          <w:b w:val="0"/>
          <w:sz w:val="24"/>
        </w:rPr>
        <w:t xml:space="preserve"> _______________   _________________________________________</w:t>
      </w:r>
    </w:p>
    <w:p w14:paraId="14F4837C" w14:textId="77777777" w:rsidR="005E5C11" w:rsidRPr="0055006C" w:rsidRDefault="005E5C11" w:rsidP="005E5C11">
      <w:pPr>
        <w:pStyle w:val="21"/>
        <w:jc w:val="both"/>
        <w:rPr>
          <w:b w:val="0"/>
          <w:i/>
          <w:sz w:val="16"/>
          <w:szCs w:val="16"/>
        </w:rPr>
      </w:pPr>
      <w:r>
        <w:rPr>
          <w:b w:val="0"/>
          <w:i/>
          <w:sz w:val="20"/>
        </w:rPr>
        <w:t xml:space="preserve">                   </w:t>
      </w:r>
      <w:r>
        <w:rPr>
          <w:b w:val="0"/>
          <w:i/>
          <w:sz w:val="20"/>
        </w:rPr>
        <w:tab/>
      </w:r>
      <w:r>
        <w:rPr>
          <w:b w:val="0"/>
          <w:i/>
          <w:sz w:val="20"/>
        </w:rPr>
        <w:tab/>
      </w:r>
      <w:r>
        <w:rPr>
          <w:b w:val="0"/>
          <w:i/>
          <w:sz w:val="20"/>
        </w:rPr>
        <w:tab/>
      </w:r>
      <w:r>
        <w:rPr>
          <w:b w:val="0"/>
          <w:i/>
          <w:sz w:val="20"/>
        </w:rPr>
        <w:tab/>
      </w:r>
      <w:r w:rsidRPr="0055006C">
        <w:rPr>
          <w:b w:val="0"/>
          <w:i/>
          <w:sz w:val="16"/>
          <w:szCs w:val="16"/>
        </w:rPr>
        <w:t xml:space="preserve">(подпись)  </w:t>
      </w:r>
      <w:r>
        <w:rPr>
          <w:b w:val="0"/>
          <w:i/>
          <w:sz w:val="16"/>
          <w:szCs w:val="16"/>
        </w:rPr>
        <w:tab/>
      </w:r>
      <w:r w:rsidRPr="0055006C">
        <w:rPr>
          <w:b w:val="0"/>
          <w:i/>
          <w:sz w:val="16"/>
          <w:szCs w:val="16"/>
        </w:rPr>
        <w:t xml:space="preserve"> (инициалы, фамилия кандидата, назначившего доверенных лиц)</w:t>
      </w:r>
    </w:p>
    <w:p w14:paraId="0364E273" w14:textId="77777777" w:rsidR="005E5C11" w:rsidRDefault="005E5C11" w:rsidP="005E5C11">
      <w:pPr>
        <w:suppressAutoHyphens/>
        <w:ind w:firstLine="284"/>
        <w:jc w:val="both"/>
        <w:rPr>
          <w:bCs/>
          <w:sz w:val="23"/>
          <w:szCs w:val="23"/>
        </w:rPr>
      </w:pPr>
      <w:r w:rsidRPr="0055006C">
        <w:rPr>
          <w:bCs/>
          <w:sz w:val="23"/>
          <w:szCs w:val="23"/>
        </w:rPr>
        <w:t>Дата</w:t>
      </w:r>
    </w:p>
    <w:p w14:paraId="5050044F" w14:textId="77777777" w:rsidR="005E5C11" w:rsidRPr="0055006C" w:rsidRDefault="005E5C11" w:rsidP="005E5C11">
      <w:pPr>
        <w:suppressAutoHyphens/>
        <w:ind w:firstLine="284"/>
        <w:jc w:val="both"/>
        <w:rPr>
          <w:bCs/>
          <w:sz w:val="23"/>
          <w:szCs w:val="23"/>
        </w:rPr>
      </w:pPr>
    </w:p>
    <w:p w14:paraId="28C21CD3" w14:textId="77777777" w:rsidR="005E5C11" w:rsidRPr="0055006C" w:rsidRDefault="005E5C11" w:rsidP="005E5C11">
      <w:pPr>
        <w:suppressAutoHyphens/>
        <w:ind w:firstLine="284"/>
        <w:jc w:val="both"/>
      </w:pPr>
      <w:r w:rsidRPr="0055006C">
        <w:rPr>
          <w:bCs/>
        </w:rPr>
        <w:t>Примечания. </w:t>
      </w:r>
      <w:r w:rsidRPr="0055006C">
        <w:t>1. В строке «вид документа» указывается паспорт гражданина или один из документов, заменяющих паспорт гражданина Российской Федерации в соответствии с подпунктом 16 статьи 2 Федерального закона «Об основных гарантиях избирательных прав и права на участие в референдуме граждан Российской Федерации».</w:t>
      </w:r>
    </w:p>
    <w:p w14:paraId="39D88120" w14:textId="77777777" w:rsidR="005E5C11" w:rsidRPr="0055006C" w:rsidRDefault="005E5C11" w:rsidP="005E5C11">
      <w:pPr>
        <w:suppressAutoHyphens/>
        <w:ind w:firstLine="284"/>
        <w:jc w:val="both"/>
      </w:pPr>
      <w:r w:rsidRPr="0055006C">
        <w:t>2. Адрес места жительства указывается в соответствии с подпунктом 5 статьи 2 Федерального закона «Об основных гарантиях избирательных прав и права на участие в референдуме граждан Российской Федерации», о чем имеется соответствующая запись в паспорте гражданина Российской Федерации или документе, заменяющем паспорт гражданина Российской Федерации.</w:t>
      </w:r>
    </w:p>
    <w:p w14:paraId="41DE847D" w14:textId="77777777" w:rsidR="005E5C11" w:rsidRPr="0055006C" w:rsidRDefault="005E5C11" w:rsidP="005E5C11">
      <w:pPr>
        <w:pStyle w:val="af4"/>
        <w:tabs>
          <w:tab w:val="clear" w:pos="4677"/>
          <w:tab w:val="clear" w:pos="9355"/>
          <w:tab w:val="left" w:pos="-3780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suppressAutoHyphens/>
        <w:ind w:firstLine="284"/>
        <w:jc w:val="both"/>
      </w:pPr>
      <w:r w:rsidRPr="0055006C">
        <w:lastRenderedPageBreak/>
        <w:t>3. Если лицо находится на государственной или муниципальной службе, то после указания должности, рода занятий указывается соответственно: «находится на государственной службе», «находится на муниципальной службе».</w:t>
      </w:r>
    </w:p>
    <w:p w14:paraId="108D7D6A" w14:textId="77777777" w:rsidR="005E5C11" w:rsidRPr="0055006C" w:rsidRDefault="005E5C11" w:rsidP="005E5C11">
      <w:pPr>
        <w:suppressAutoHyphens/>
        <w:ind w:firstLine="284"/>
        <w:jc w:val="both"/>
      </w:pPr>
      <w:r w:rsidRPr="0055006C">
        <w:t>4. Сведения о каждом доверенном лице рекомендуется размещать только на одной странице списка (без переноса на следующую страницу).</w:t>
      </w:r>
    </w:p>
    <w:p w14:paraId="1F11025C" w14:textId="77777777" w:rsidR="005E5C11" w:rsidRDefault="005E5C11" w:rsidP="005E5C11">
      <w:pPr>
        <w:suppressAutoHyphens/>
        <w:ind w:firstLine="284"/>
        <w:jc w:val="both"/>
        <w:sectPr w:rsidR="005E5C11" w:rsidSect="00F22FA8">
          <w:pgSz w:w="11906" w:h="16838"/>
          <w:pgMar w:top="709" w:right="992" w:bottom="992" w:left="992" w:header="720" w:footer="720" w:gutter="0"/>
          <w:cols w:space="720"/>
        </w:sectPr>
      </w:pPr>
      <w:r>
        <w:t>.</w:t>
      </w:r>
    </w:p>
    <w:p w14:paraId="6A943566" w14:textId="35A854BC" w:rsidR="005E5C11" w:rsidRPr="0055006C" w:rsidDel="00993B8E" w:rsidRDefault="005E5C11" w:rsidP="005E5C11">
      <w:pPr>
        <w:suppressAutoHyphens/>
        <w:ind w:firstLine="284"/>
        <w:jc w:val="both"/>
        <w:rPr>
          <w:del w:id="584" w:author="deevab" w:date="2020-06-23T18:47:00Z"/>
        </w:rPr>
      </w:pPr>
    </w:p>
    <w:p w14:paraId="52D169D0" w14:textId="77777777" w:rsidR="005E5C11" w:rsidRDefault="005E5C11" w:rsidP="005E5C11">
      <w:pPr>
        <w:pStyle w:val="21"/>
        <w:jc w:val="both"/>
        <w:rPr>
          <w:b w:val="0"/>
          <w:sz w:val="20"/>
        </w:rPr>
      </w:pPr>
      <w:r w:rsidRPr="0055006C">
        <w:rPr>
          <w:b w:val="0"/>
          <w:sz w:val="20"/>
        </w:rPr>
        <w:tab/>
      </w:r>
      <w:r w:rsidRPr="0055006C">
        <w:rPr>
          <w:b w:val="0"/>
          <w:sz w:val="20"/>
        </w:rPr>
        <w:tab/>
      </w:r>
      <w:r w:rsidRPr="0055006C">
        <w:rPr>
          <w:b w:val="0"/>
          <w:sz w:val="20"/>
        </w:rPr>
        <w:tab/>
      </w:r>
      <w:r w:rsidRPr="0055006C">
        <w:rPr>
          <w:b w:val="0"/>
          <w:sz w:val="20"/>
        </w:rPr>
        <w:tab/>
      </w:r>
      <w:r w:rsidRPr="0055006C">
        <w:rPr>
          <w:b w:val="0"/>
          <w:sz w:val="20"/>
        </w:rPr>
        <w:tab/>
      </w:r>
      <w:r w:rsidRPr="0055006C">
        <w:rPr>
          <w:b w:val="0"/>
          <w:sz w:val="20"/>
        </w:rPr>
        <w:tab/>
      </w:r>
      <w:r w:rsidRPr="0055006C">
        <w:rPr>
          <w:b w:val="0"/>
          <w:sz w:val="20"/>
        </w:rPr>
        <w:tab/>
      </w:r>
      <w:r w:rsidRPr="0055006C">
        <w:rPr>
          <w:b w:val="0"/>
          <w:sz w:val="20"/>
        </w:rPr>
        <w:tab/>
      </w:r>
      <w:r w:rsidRPr="0055006C">
        <w:rPr>
          <w:b w:val="0"/>
          <w:sz w:val="20"/>
        </w:rPr>
        <w:tab/>
      </w:r>
    </w:p>
    <w:tbl>
      <w:tblPr>
        <w:tblpPr w:leftFromText="180" w:rightFromText="180" w:vertAnchor="text" w:horzAnchor="margin" w:tblpY="-142"/>
        <w:tblW w:w="10008" w:type="dxa"/>
        <w:tblLayout w:type="fixed"/>
        <w:tblLook w:val="0000" w:firstRow="0" w:lastRow="0" w:firstColumn="0" w:lastColumn="0" w:noHBand="0" w:noVBand="0"/>
      </w:tblPr>
      <w:tblGrid>
        <w:gridCol w:w="5688"/>
        <w:gridCol w:w="4320"/>
      </w:tblGrid>
      <w:tr w:rsidR="005E5C11" w14:paraId="2F168FDA" w14:textId="77777777" w:rsidTr="00F22FA8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46D52FA5" w14:textId="77777777" w:rsidR="005E5C11" w:rsidRDefault="005E5C11" w:rsidP="00F22FA8">
            <w:pPr>
              <w:suppressAutoHyphens/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14:paraId="7B91BA09" w14:textId="51039406" w:rsidR="00922D62" w:rsidRDefault="005E5C11" w:rsidP="00F22FA8">
            <w:pPr>
              <w:suppressAutoHyphens/>
              <w:jc w:val="center"/>
            </w:pPr>
            <w:r w:rsidRPr="00E521DF">
              <w:t xml:space="preserve">Приложение № </w:t>
            </w:r>
            <w:r>
              <w:t>1</w:t>
            </w:r>
            <w:r w:rsidR="006F5ADC">
              <w:t>4</w:t>
            </w:r>
          </w:p>
          <w:p w14:paraId="209AD718" w14:textId="6E05E7AC" w:rsidR="00D54CB7" w:rsidRPr="008A4A83" w:rsidRDefault="005E5C11" w:rsidP="00D54CB7">
            <w:pPr>
              <w:suppressAutoHyphens/>
              <w:jc w:val="center"/>
            </w:pPr>
            <w:r w:rsidRPr="00E521DF">
              <w:t xml:space="preserve">постановлению </w:t>
            </w:r>
            <w:r w:rsidR="00D54CB7">
              <w:t xml:space="preserve"> территориальной </w:t>
            </w:r>
            <w:r w:rsidRPr="00E521DF">
              <w:t xml:space="preserve">избирательной </w:t>
            </w:r>
            <w:r w:rsidR="00D54CB7">
              <w:t xml:space="preserve"> </w:t>
            </w:r>
            <w:r w:rsidRPr="00E521DF">
              <w:t xml:space="preserve">комиссии </w:t>
            </w:r>
            <w:del w:id="585" w:author="deevab" w:date="2020-06-23T18:31:00Z">
              <w:r w:rsidR="00D54CB7" w:rsidDel="00664228">
                <w:delText>_______ района</w:delText>
              </w:r>
              <w:r w:rsidRPr="00E521DF" w:rsidDel="00664228">
                <w:delText xml:space="preserve"> </w:delText>
              </w:r>
            </w:del>
            <w:ins w:id="586" w:author="deevab" w:date="2020-06-23T18:31:00Z">
              <w:r w:rsidR="00664228">
                <w:t>Правобережного округа города Липецка</w:t>
              </w:r>
            </w:ins>
            <w:r w:rsidRPr="00E521DF">
              <w:br/>
            </w:r>
            <w:r w:rsidRPr="001565CB">
              <w:t xml:space="preserve"> </w:t>
            </w:r>
            <w:r w:rsidR="00D54CB7" w:rsidRPr="008A4A83">
              <w:t xml:space="preserve"> от «</w:t>
            </w:r>
            <w:del w:id="587" w:author="deevab" w:date="2020-06-23T18:31:00Z">
              <w:r w:rsidR="00D54CB7" w:rsidRPr="008A4A83" w:rsidDel="00664228">
                <w:delText>__</w:delText>
              </w:r>
            </w:del>
            <w:ins w:id="588" w:author="deevab" w:date="2020-06-23T18:31:00Z">
              <w:r w:rsidR="00664228">
                <w:t>25</w:t>
              </w:r>
            </w:ins>
            <w:r w:rsidR="00D54CB7" w:rsidRPr="008A4A83">
              <w:t xml:space="preserve">» </w:t>
            </w:r>
            <w:del w:id="589" w:author="deevab" w:date="2020-06-23T18:31:00Z">
              <w:r w:rsidR="00D54CB7" w:rsidRPr="008A4A83" w:rsidDel="00664228">
                <w:delText>_______</w:delText>
              </w:r>
            </w:del>
            <w:ins w:id="590" w:author="deevab" w:date="2020-06-23T18:31:00Z">
              <w:r w:rsidR="00664228">
                <w:t>июня</w:t>
              </w:r>
            </w:ins>
            <w:r w:rsidR="00D54CB7" w:rsidRPr="008A4A83">
              <w:t xml:space="preserve"> 2020 года №</w:t>
            </w:r>
            <w:del w:id="591" w:author="deevab" w:date="2020-06-23T18:31:00Z">
              <w:r w:rsidR="00D54CB7" w:rsidRPr="008A4A83" w:rsidDel="00664228">
                <w:delText xml:space="preserve"> _</w:delText>
              </w:r>
            </w:del>
            <w:ins w:id="592" w:author="deevab" w:date="2020-06-23T18:31:00Z">
              <w:r w:rsidR="00664228">
                <w:t>11</w:t>
              </w:r>
            </w:ins>
            <w:ins w:id="593" w:author="deevab" w:date="2020-06-25T16:57:00Z">
              <w:r w:rsidR="00FB4E67">
                <w:t>1</w:t>
              </w:r>
            </w:ins>
            <w:ins w:id="594" w:author="deevab" w:date="2020-06-23T18:31:00Z">
              <w:r w:rsidR="00664228">
                <w:t>/5</w:t>
              </w:r>
            </w:ins>
            <w:ins w:id="595" w:author="deevab" w:date="2020-06-25T16:57:00Z">
              <w:r w:rsidR="00FB4E67">
                <w:t>75</w:t>
              </w:r>
            </w:ins>
          </w:p>
          <w:p w14:paraId="6F3A75E1" w14:textId="15C777C8" w:rsidR="005E5C11" w:rsidRPr="00E521DF" w:rsidRDefault="005E5C11" w:rsidP="00F22FA8">
            <w:pPr>
              <w:suppressAutoHyphens/>
              <w:jc w:val="center"/>
            </w:pPr>
          </w:p>
          <w:p w14:paraId="30C9217D" w14:textId="77777777" w:rsidR="005E5C11" w:rsidRDefault="005E5C11" w:rsidP="00F22FA8">
            <w:pPr>
              <w:suppressAutoHyphens/>
              <w:jc w:val="center"/>
              <w:rPr>
                <w:sz w:val="24"/>
                <w:szCs w:val="24"/>
              </w:rPr>
            </w:pPr>
            <w:r w:rsidRPr="00E521DF">
              <w:t>(рекомендуемая форма)</w:t>
            </w:r>
          </w:p>
        </w:tc>
      </w:tr>
    </w:tbl>
    <w:p w14:paraId="0F997710" w14:textId="77777777" w:rsidR="005E5C11" w:rsidRPr="0055006C" w:rsidRDefault="005E5C11" w:rsidP="005E5C11">
      <w:pPr>
        <w:pStyle w:val="21"/>
        <w:jc w:val="both"/>
        <w:rPr>
          <w:b w:val="0"/>
          <w:sz w:val="20"/>
        </w:rPr>
      </w:pPr>
    </w:p>
    <w:p w14:paraId="0D7964A0" w14:textId="77777777" w:rsidR="005E5C11" w:rsidRDefault="005E5C11" w:rsidP="005E5C11">
      <w:pPr>
        <w:pStyle w:val="21"/>
        <w:jc w:val="right"/>
        <w:rPr>
          <w:b w:val="0"/>
          <w:sz w:val="20"/>
        </w:rPr>
      </w:pPr>
      <w:r>
        <w:rPr>
          <w:b w:val="0"/>
          <w:sz w:val="20"/>
        </w:rPr>
        <w:t xml:space="preserve"> </w:t>
      </w:r>
    </w:p>
    <w:p w14:paraId="743FB5B2" w14:textId="77777777" w:rsidR="00C87632" w:rsidRDefault="00C87632" w:rsidP="00C87632">
      <w:pPr>
        <w:pStyle w:val="1"/>
        <w:jc w:val="right"/>
        <w:rPr>
          <w:b w:val="0"/>
          <w:szCs w:val="28"/>
        </w:rPr>
      </w:pPr>
      <w:r w:rsidRPr="001711DB">
        <w:rPr>
          <w:b w:val="0"/>
          <w:szCs w:val="28"/>
        </w:rPr>
        <w:t xml:space="preserve">В </w:t>
      </w:r>
      <w:r>
        <w:rPr>
          <w:b w:val="0"/>
          <w:szCs w:val="28"/>
        </w:rPr>
        <w:t>территориальную избирательную</w:t>
      </w:r>
    </w:p>
    <w:p w14:paraId="4B2A68FF" w14:textId="01BFD8B2" w:rsidR="00C87632" w:rsidRDefault="00C87632">
      <w:pPr>
        <w:jc w:val="right"/>
        <w:rPr>
          <w:sz w:val="28"/>
          <w:szCs w:val="28"/>
        </w:rPr>
        <w:pPrChange w:id="596" w:author="deevab" w:date="2020-06-23T18:41:00Z">
          <w:pPr/>
        </w:pPrChange>
      </w:pPr>
      <w:r w:rsidRPr="00C87632">
        <w:rPr>
          <w:sz w:val="28"/>
          <w:szCs w:val="28"/>
        </w:rPr>
        <w:t xml:space="preserve">                                                                         комиссию </w:t>
      </w:r>
      <w:del w:id="597" w:author="deevab" w:date="2020-06-23T18:41:00Z">
        <w:r w:rsidRPr="00C87632" w:rsidDel="009A3876">
          <w:rPr>
            <w:sz w:val="28"/>
            <w:szCs w:val="28"/>
          </w:rPr>
          <w:delText>_______</w:delText>
        </w:r>
        <w:r w:rsidDel="009A3876">
          <w:rPr>
            <w:sz w:val="28"/>
            <w:szCs w:val="28"/>
          </w:rPr>
          <w:delText>____</w:delText>
        </w:r>
        <w:r w:rsidRPr="00C87632" w:rsidDel="009A3876">
          <w:rPr>
            <w:sz w:val="28"/>
            <w:szCs w:val="28"/>
          </w:rPr>
          <w:delText>___ района</w:delText>
        </w:r>
      </w:del>
      <w:ins w:id="598" w:author="deevab" w:date="2020-06-23T18:41:00Z">
        <w:r w:rsidR="009A3876">
          <w:rPr>
            <w:sz w:val="28"/>
            <w:szCs w:val="28"/>
          </w:rPr>
          <w:t>Правобережного округа города Липецка</w:t>
        </w:r>
      </w:ins>
    </w:p>
    <w:p w14:paraId="1B1004D5" w14:textId="77777777" w:rsidR="00C87632" w:rsidRPr="00C87632" w:rsidRDefault="00C87632" w:rsidP="00C87632">
      <w:pPr>
        <w:rPr>
          <w:sz w:val="28"/>
          <w:szCs w:val="28"/>
        </w:rPr>
      </w:pPr>
    </w:p>
    <w:p w14:paraId="34834B8E" w14:textId="77777777" w:rsidR="005E5C11" w:rsidRPr="004F5C64" w:rsidRDefault="005E5C11" w:rsidP="005E5C11">
      <w:pPr>
        <w:pStyle w:val="1"/>
        <w:rPr>
          <w:szCs w:val="28"/>
        </w:rPr>
      </w:pPr>
      <w:r w:rsidRPr="004F5C64">
        <w:rPr>
          <w:szCs w:val="28"/>
        </w:rPr>
        <w:t>Заявление</w:t>
      </w:r>
    </w:p>
    <w:p w14:paraId="2BF64F1E" w14:textId="77777777" w:rsidR="005E5C11" w:rsidRPr="00FE56C1" w:rsidRDefault="005E5C11" w:rsidP="005E5C11">
      <w:pPr>
        <w:pStyle w:val="BodyText21"/>
        <w:suppressAutoHyphens/>
        <w:autoSpaceDE/>
        <w:autoSpaceDN/>
        <w:jc w:val="center"/>
        <w:rPr>
          <w:sz w:val="24"/>
          <w:szCs w:val="24"/>
        </w:rPr>
      </w:pPr>
      <w:r w:rsidRPr="00E657DF">
        <w:rPr>
          <w:sz w:val="24"/>
          <w:szCs w:val="24"/>
        </w:rPr>
        <w:t>Я, __________</w:t>
      </w:r>
      <w:r>
        <w:rPr>
          <w:sz w:val="24"/>
          <w:szCs w:val="24"/>
        </w:rPr>
        <w:t>__________</w:t>
      </w:r>
      <w:r w:rsidRPr="00E657DF">
        <w:rPr>
          <w:sz w:val="24"/>
          <w:szCs w:val="24"/>
        </w:rPr>
        <w:t>________________________________________________,</w:t>
      </w:r>
      <w:r>
        <w:rPr>
          <w:sz w:val="24"/>
          <w:szCs w:val="24"/>
        </w:rPr>
        <w:br/>
      </w:r>
      <w:r w:rsidRPr="00ED0FC5">
        <w:rPr>
          <w:bCs/>
          <w:iCs/>
          <w:sz w:val="16"/>
          <w:szCs w:val="16"/>
        </w:rPr>
        <w:t>(фамилия, имя, отчество)</w:t>
      </w:r>
    </w:p>
    <w:p w14:paraId="23460525" w14:textId="2BF603D9" w:rsidR="005E5C11" w:rsidRPr="00C87632" w:rsidRDefault="005E5C11" w:rsidP="005E5C11">
      <w:pPr>
        <w:pStyle w:val="14"/>
        <w:keepLines w:val="0"/>
        <w:autoSpaceDE/>
        <w:autoSpaceDN/>
        <w:spacing w:after="0"/>
        <w:rPr>
          <w:i/>
          <w:sz w:val="24"/>
          <w:szCs w:val="24"/>
        </w:rPr>
      </w:pPr>
      <w:r w:rsidRPr="00E657DF">
        <w:rPr>
          <w:sz w:val="24"/>
          <w:szCs w:val="24"/>
        </w:rPr>
        <w:t>даю согласие быть доверенным лицом кандидата, выдвинутого в порядке самовыдвижения</w:t>
      </w:r>
      <w:r>
        <w:rPr>
          <w:sz w:val="24"/>
          <w:szCs w:val="24"/>
        </w:rPr>
        <w:t xml:space="preserve">/избирательным объединением </w:t>
      </w:r>
      <w:r w:rsidRPr="00C87632">
        <w:rPr>
          <w:i/>
          <w:sz w:val="24"/>
          <w:szCs w:val="24"/>
        </w:rPr>
        <w:t>_________________________________</w:t>
      </w:r>
      <w:r w:rsidR="00C87632">
        <w:rPr>
          <w:i/>
          <w:sz w:val="24"/>
          <w:szCs w:val="24"/>
        </w:rPr>
        <w:t>__</w:t>
      </w:r>
      <w:r w:rsidRPr="00C87632">
        <w:rPr>
          <w:i/>
          <w:sz w:val="24"/>
          <w:szCs w:val="24"/>
        </w:rPr>
        <w:t>_</w:t>
      </w:r>
    </w:p>
    <w:p w14:paraId="50402EB6" w14:textId="665D0691" w:rsidR="00142C21" w:rsidRDefault="005E5C11" w:rsidP="00142C21">
      <w:pPr>
        <w:jc w:val="both"/>
        <w:rPr>
          <w:sz w:val="28"/>
          <w:szCs w:val="28"/>
        </w:rPr>
      </w:pPr>
      <w:r>
        <w:rPr>
          <w:i/>
        </w:rPr>
        <w:t xml:space="preserve">                                                                                                        </w:t>
      </w:r>
      <w:r w:rsidRPr="00591F5A">
        <w:rPr>
          <w:i/>
          <w:sz w:val="16"/>
          <w:szCs w:val="16"/>
        </w:rPr>
        <w:t>(наименование избирательного объединения)</w:t>
      </w:r>
      <w:r>
        <w:rPr>
          <w:sz w:val="24"/>
          <w:szCs w:val="24"/>
        </w:rPr>
        <w:br/>
      </w:r>
      <w:r w:rsidR="008044A1">
        <w:rPr>
          <w:sz w:val="24"/>
          <w:szCs w:val="24"/>
        </w:rPr>
        <w:t>на</w:t>
      </w:r>
      <w:r w:rsidRPr="00E657DF">
        <w:rPr>
          <w:sz w:val="24"/>
          <w:szCs w:val="24"/>
        </w:rPr>
        <w:t xml:space="preserve"> выбор</w:t>
      </w:r>
      <w:r w:rsidR="008044A1">
        <w:rPr>
          <w:sz w:val="24"/>
          <w:szCs w:val="24"/>
        </w:rPr>
        <w:t>ах</w:t>
      </w:r>
      <w:r w:rsidRPr="00E657DF">
        <w:rPr>
          <w:sz w:val="24"/>
          <w:szCs w:val="24"/>
        </w:rPr>
        <w:t xml:space="preserve"> </w:t>
      </w:r>
      <w:r w:rsidR="00142C21" w:rsidRPr="00142C21">
        <w:rPr>
          <w:sz w:val="24"/>
          <w:szCs w:val="24"/>
        </w:rPr>
        <w:t>на  выборах депутатов</w:t>
      </w:r>
      <w:r w:rsidR="00142C21" w:rsidRPr="00D3020E">
        <w:rPr>
          <w:sz w:val="28"/>
          <w:szCs w:val="28"/>
        </w:rPr>
        <w:t xml:space="preserve"> </w:t>
      </w:r>
      <w:r w:rsidR="00142C21">
        <w:rPr>
          <w:sz w:val="28"/>
          <w:szCs w:val="28"/>
        </w:rPr>
        <w:t>______________________________________</w:t>
      </w:r>
      <w:r w:rsidR="00C87632">
        <w:rPr>
          <w:sz w:val="28"/>
          <w:szCs w:val="28"/>
        </w:rPr>
        <w:t>___</w:t>
      </w:r>
    </w:p>
    <w:p w14:paraId="494CE6E4" w14:textId="30263524" w:rsidR="00142C21" w:rsidRPr="007663B1" w:rsidRDefault="00142C21" w:rsidP="00142C21">
      <w:pPr>
        <w:jc w:val="both"/>
        <w:rPr>
          <w:i/>
        </w:rPr>
      </w:pPr>
      <w:r>
        <w:rPr>
          <w:i/>
        </w:rPr>
        <w:t xml:space="preserve">                                                     </w:t>
      </w:r>
      <w:r w:rsidR="00C87632">
        <w:rPr>
          <w:i/>
        </w:rPr>
        <w:t xml:space="preserve">                     </w:t>
      </w:r>
      <w:r>
        <w:rPr>
          <w:i/>
        </w:rPr>
        <w:t xml:space="preserve">         </w:t>
      </w:r>
      <w:r w:rsidRPr="00591F5A">
        <w:rPr>
          <w:i/>
          <w:sz w:val="16"/>
          <w:szCs w:val="16"/>
        </w:rPr>
        <w:t>(наименование представительного органа муниципального образования)</w:t>
      </w:r>
    </w:p>
    <w:p w14:paraId="26428C73" w14:textId="0DE5963A" w:rsidR="00142C21" w:rsidRPr="006F5ADC" w:rsidRDefault="00142C21" w:rsidP="00142C21">
      <w:pPr>
        <w:pStyle w:val="1"/>
        <w:jc w:val="both"/>
        <w:rPr>
          <w:b w:val="0"/>
          <w:bCs/>
          <w:sz w:val="24"/>
          <w:szCs w:val="24"/>
        </w:rPr>
      </w:pPr>
      <w:r w:rsidRPr="006F5ADC">
        <w:rPr>
          <w:b w:val="0"/>
          <w:bCs/>
        </w:rPr>
        <w:t>_______________</w:t>
      </w:r>
      <w:r>
        <w:t xml:space="preserve">  </w:t>
      </w:r>
      <w:r w:rsidRPr="00142C21">
        <w:rPr>
          <w:b w:val="0"/>
          <w:sz w:val="24"/>
          <w:szCs w:val="24"/>
        </w:rPr>
        <w:t>созыва по</w:t>
      </w:r>
      <w:r w:rsidRPr="00BA13B2">
        <w:rPr>
          <w:sz w:val="24"/>
          <w:szCs w:val="24"/>
        </w:rPr>
        <w:t xml:space="preserve"> </w:t>
      </w:r>
      <w:r w:rsidRPr="006F5ADC">
        <w:rPr>
          <w:b w:val="0"/>
          <w:bCs/>
          <w:sz w:val="24"/>
          <w:szCs w:val="24"/>
        </w:rPr>
        <w:t>_____________________________________</w:t>
      </w:r>
      <w:r w:rsidR="00C87632" w:rsidRPr="006F5ADC">
        <w:rPr>
          <w:b w:val="0"/>
          <w:bCs/>
          <w:sz w:val="24"/>
          <w:szCs w:val="24"/>
        </w:rPr>
        <w:t>__</w:t>
      </w:r>
      <w:r w:rsidRPr="006F5ADC">
        <w:rPr>
          <w:b w:val="0"/>
          <w:bCs/>
          <w:sz w:val="24"/>
          <w:szCs w:val="24"/>
        </w:rPr>
        <w:t>____</w:t>
      </w:r>
      <w:r w:rsidR="006F5ADC" w:rsidRPr="006F5ADC">
        <w:rPr>
          <w:b w:val="0"/>
          <w:bCs/>
          <w:sz w:val="24"/>
          <w:szCs w:val="24"/>
        </w:rPr>
        <w:t xml:space="preserve"> (№___)</w:t>
      </w:r>
      <w:r w:rsidRPr="006F5ADC">
        <w:rPr>
          <w:b w:val="0"/>
          <w:bCs/>
          <w:sz w:val="24"/>
          <w:szCs w:val="24"/>
        </w:rPr>
        <w:t>,</w:t>
      </w:r>
    </w:p>
    <w:p w14:paraId="6212E686" w14:textId="77777777" w:rsidR="00142C21" w:rsidRPr="00591F5A" w:rsidRDefault="00142C21" w:rsidP="00142C21">
      <w:pPr>
        <w:jc w:val="both"/>
        <w:rPr>
          <w:i/>
          <w:sz w:val="16"/>
          <w:szCs w:val="16"/>
        </w:rPr>
      </w:pPr>
      <w:r w:rsidRPr="00591F5A">
        <w:rPr>
          <w:i/>
          <w:sz w:val="16"/>
          <w:szCs w:val="16"/>
        </w:rPr>
        <w:t xml:space="preserve">                                                                                                       (вид избирательного округа)</w:t>
      </w:r>
    </w:p>
    <w:p w14:paraId="0A229F37" w14:textId="77777777" w:rsidR="005E5C11" w:rsidRPr="00ED0FC5" w:rsidRDefault="005E5C11" w:rsidP="005E5C11">
      <w:pPr>
        <w:pStyle w:val="14"/>
        <w:keepLines w:val="0"/>
        <w:autoSpaceDE/>
        <w:autoSpaceDN/>
        <w:spacing w:after="0"/>
        <w:rPr>
          <w:sz w:val="28"/>
          <w:szCs w:val="28"/>
        </w:rPr>
      </w:pPr>
      <w:r w:rsidRPr="00ED0FC5">
        <w:rPr>
          <w:sz w:val="28"/>
          <w:szCs w:val="28"/>
        </w:rPr>
        <w:tab/>
      </w:r>
      <w:r w:rsidRPr="00E657DF">
        <w:rPr>
          <w:sz w:val="24"/>
          <w:szCs w:val="24"/>
        </w:rPr>
        <w:t>Сведения о кандидате, доверенным лицом которого я даю согласие быть:</w:t>
      </w:r>
      <w:r w:rsidRPr="00ED0FC5">
        <w:rPr>
          <w:sz w:val="28"/>
          <w:szCs w:val="28"/>
        </w:rPr>
        <w:t xml:space="preserve"> _______________________________________________________</w:t>
      </w:r>
      <w:r>
        <w:rPr>
          <w:sz w:val="28"/>
          <w:szCs w:val="28"/>
        </w:rPr>
        <w:t>______</w:t>
      </w:r>
      <w:r w:rsidRPr="00ED0FC5">
        <w:rPr>
          <w:sz w:val="28"/>
          <w:szCs w:val="28"/>
        </w:rPr>
        <w:t>_____</w:t>
      </w:r>
    </w:p>
    <w:p w14:paraId="6D42B01C" w14:textId="77777777" w:rsidR="005E5C11" w:rsidRPr="00ED0FC5" w:rsidRDefault="005E5C11" w:rsidP="005E5C11">
      <w:pPr>
        <w:ind w:left="2832" w:right="-1"/>
        <w:jc w:val="center"/>
        <w:rPr>
          <w:i/>
          <w:sz w:val="16"/>
          <w:szCs w:val="16"/>
        </w:rPr>
      </w:pPr>
      <w:r w:rsidRPr="00ED0FC5">
        <w:rPr>
          <w:i/>
          <w:sz w:val="16"/>
          <w:szCs w:val="16"/>
        </w:rPr>
        <w:t>(фамилия, имя, отчество кандидата, дата рождения)</w:t>
      </w:r>
    </w:p>
    <w:p w14:paraId="326B05AE" w14:textId="77777777" w:rsidR="005E5C11" w:rsidRPr="00FE56C1" w:rsidRDefault="005E5C11" w:rsidP="005E5C11">
      <w:pPr>
        <w:ind w:firstLine="720"/>
        <w:jc w:val="both"/>
        <w:rPr>
          <w:sz w:val="24"/>
          <w:szCs w:val="24"/>
        </w:rPr>
      </w:pPr>
      <w:r w:rsidRPr="00FE56C1">
        <w:rPr>
          <w:sz w:val="24"/>
          <w:szCs w:val="24"/>
        </w:rPr>
        <w:t>Сведения о себе:</w:t>
      </w:r>
    </w:p>
    <w:tbl>
      <w:tblPr>
        <w:tblW w:w="7610" w:type="dxa"/>
        <w:tblInd w:w="-93" w:type="dxa"/>
        <w:tblLayout w:type="fixed"/>
        <w:tblLook w:val="0000" w:firstRow="0" w:lastRow="0" w:firstColumn="0" w:lastColumn="0" w:noHBand="0" w:noVBand="0"/>
      </w:tblPr>
      <w:tblGrid>
        <w:gridCol w:w="1902"/>
        <w:gridCol w:w="567"/>
        <w:gridCol w:w="484"/>
        <w:gridCol w:w="284"/>
        <w:gridCol w:w="342"/>
        <w:gridCol w:w="933"/>
        <w:gridCol w:w="265"/>
        <w:gridCol w:w="478"/>
        <w:gridCol w:w="265"/>
        <w:gridCol w:w="598"/>
        <w:gridCol w:w="743"/>
        <w:gridCol w:w="6"/>
        <w:gridCol w:w="743"/>
      </w:tblGrid>
      <w:tr w:rsidR="005E5C11" w:rsidRPr="00ED0FC5" w14:paraId="17170020" w14:textId="77777777" w:rsidTr="00F22FA8">
        <w:trPr>
          <w:gridAfter w:val="1"/>
          <w:wAfter w:w="743" w:type="dxa"/>
        </w:trPr>
        <w:tc>
          <w:tcPr>
            <w:tcW w:w="2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C5A014" w14:textId="77777777" w:rsidR="005E5C11" w:rsidRPr="00ED0FC5" w:rsidRDefault="005E5C11" w:rsidP="00F22FA8">
            <w:pPr>
              <w:rPr>
                <w:sz w:val="24"/>
                <w:szCs w:val="24"/>
              </w:rPr>
            </w:pPr>
            <w:r w:rsidRPr="00FE56C1">
              <w:rPr>
                <w:sz w:val="24"/>
                <w:szCs w:val="24"/>
              </w:rPr>
              <w:t>дата рождения</w:t>
            </w:r>
            <w:r w:rsidRPr="00ED0FC5">
              <w:rPr>
                <w:sz w:val="24"/>
                <w:szCs w:val="24"/>
              </w:rPr>
              <w:t xml:space="preserve"> –</w:t>
            </w:r>
          </w:p>
        </w:tc>
        <w:tc>
          <w:tcPr>
            <w:tcW w:w="4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9AFE21" w14:textId="77777777" w:rsidR="005E5C11" w:rsidRPr="00ED0FC5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B13E9D0" w14:textId="77777777" w:rsidR="005E5C11" w:rsidRPr="00ED0FC5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FDC8BF" w14:textId="77777777" w:rsidR="005E5C11" w:rsidRPr="00ED0FC5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14:paraId="240B2EB7" w14:textId="77777777" w:rsidR="005E5C11" w:rsidRPr="00ED0FC5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134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0BE889" w14:textId="77777777" w:rsidR="005E5C11" w:rsidRPr="00ED0FC5" w:rsidRDefault="005E5C11" w:rsidP="00F22FA8">
            <w:pPr>
              <w:rPr>
                <w:sz w:val="24"/>
                <w:szCs w:val="24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E4C99A" w14:textId="77777777" w:rsidR="005E5C11" w:rsidRPr="00ED0FC5" w:rsidRDefault="005E5C11" w:rsidP="00F22FA8">
            <w:pPr>
              <w:jc w:val="right"/>
              <w:rPr>
                <w:sz w:val="24"/>
                <w:szCs w:val="24"/>
              </w:rPr>
            </w:pPr>
            <w:r w:rsidRPr="00ED0FC5">
              <w:rPr>
                <w:sz w:val="24"/>
                <w:szCs w:val="24"/>
              </w:rPr>
              <w:t>года,</w:t>
            </w:r>
          </w:p>
        </w:tc>
      </w:tr>
      <w:tr w:rsidR="005E5C11" w:rsidRPr="00ED0FC5" w14:paraId="1A245B49" w14:textId="77777777" w:rsidTr="00F22FA8">
        <w:tc>
          <w:tcPr>
            <w:tcW w:w="1902" w:type="dxa"/>
          </w:tcPr>
          <w:p w14:paraId="686C83AB" w14:textId="77777777" w:rsidR="005E5C11" w:rsidRPr="00ED0FC5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677" w:type="dxa"/>
            <w:gridSpan w:val="4"/>
          </w:tcPr>
          <w:p w14:paraId="2604323B" w14:textId="77777777" w:rsidR="005E5C11" w:rsidRPr="00ED0FC5" w:rsidRDefault="005E5C11" w:rsidP="00F22FA8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  </w:t>
            </w:r>
            <w:r w:rsidRPr="00ED0FC5">
              <w:rPr>
                <w:i/>
                <w:sz w:val="16"/>
                <w:szCs w:val="16"/>
              </w:rPr>
              <w:t>(число)</w:t>
            </w:r>
          </w:p>
        </w:tc>
        <w:tc>
          <w:tcPr>
            <w:tcW w:w="1676" w:type="dxa"/>
            <w:gridSpan w:val="3"/>
          </w:tcPr>
          <w:p w14:paraId="0A07C59F" w14:textId="77777777" w:rsidR="005E5C11" w:rsidRPr="00ED0FC5" w:rsidRDefault="005E5C11" w:rsidP="00F22FA8">
            <w:pPr>
              <w:rPr>
                <w:i/>
                <w:sz w:val="16"/>
                <w:szCs w:val="16"/>
              </w:rPr>
            </w:pPr>
            <w:r w:rsidRPr="00ED0FC5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265" w:type="dxa"/>
          </w:tcPr>
          <w:p w14:paraId="6735237A" w14:textId="77777777" w:rsidR="005E5C11" w:rsidRPr="00ED0FC5" w:rsidRDefault="005E5C11" w:rsidP="00F22FA8">
            <w:pPr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1341" w:type="dxa"/>
            <w:gridSpan w:val="2"/>
          </w:tcPr>
          <w:p w14:paraId="7C9EDA6E" w14:textId="77777777" w:rsidR="005E5C11" w:rsidRPr="00ED0FC5" w:rsidRDefault="005E5C11" w:rsidP="00F22FA8">
            <w:pPr>
              <w:jc w:val="center"/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749" w:type="dxa"/>
            <w:gridSpan w:val="2"/>
          </w:tcPr>
          <w:p w14:paraId="752EA95D" w14:textId="77777777" w:rsidR="005E5C11" w:rsidRPr="00ED0FC5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</w:tr>
    </w:tbl>
    <w:p w14:paraId="7FCEB4CA" w14:textId="77777777" w:rsidR="005E5C11" w:rsidRPr="00ED0FC5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 w:rsidRPr="00FE56C1">
        <w:rPr>
          <w:sz w:val="24"/>
          <w:szCs w:val="24"/>
        </w:rPr>
        <w:t>вид документа</w:t>
      </w:r>
      <w:r w:rsidRPr="00ED0FC5">
        <w:rPr>
          <w:sz w:val="24"/>
          <w:szCs w:val="24"/>
        </w:rPr>
        <w:t xml:space="preserve"> –</w:t>
      </w:r>
      <w:r w:rsidRPr="00ED0FC5">
        <w:t xml:space="preserve"> </w:t>
      </w:r>
      <w:r w:rsidRPr="00ED0FC5">
        <w:rPr>
          <w:sz w:val="24"/>
          <w:szCs w:val="24"/>
        </w:rPr>
        <w:t>______________________________________________________</w:t>
      </w:r>
      <w:r>
        <w:rPr>
          <w:sz w:val="24"/>
          <w:szCs w:val="24"/>
        </w:rPr>
        <w:t>__</w:t>
      </w:r>
      <w:r w:rsidRPr="00ED0FC5">
        <w:rPr>
          <w:sz w:val="24"/>
          <w:szCs w:val="24"/>
        </w:rPr>
        <w:t>______</w:t>
      </w:r>
    </w:p>
    <w:p w14:paraId="37FAAF35" w14:textId="77777777" w:rsidR="005E5C11" w:rsidRPr="00ED0FC5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i/>
          <w:sz w:val="16"/>
          <w:szCs w:val="16"/>
        </w:rPr>
      </w:pPr>
      <w:r w:rsidRPr="00ED0FC5">
        <w:tab/>
      </w:r>
      <w:r w:rsidRPr="00ED0FC5">
        <w:tab/>
      </w:r>
      <w:r w:rsidRPr="00ED0FC5">
        <w:rPr>
          <w:i/>
          <w:sz w:val="16"/>
          <w:szCs w:val="16"/>
        </w:rPr>
        <w:t>(паспорт или документ, заменяющий паспорт гражданина Российской Федерации)</w:t>
      </w:r>
    </w:p>
    <w:p w14:paraId="2720479E" w14:textId="77777777" w:rsidR="005E5C11" w:rsidRPr="00ED0FC5" w:rsidRDefault="005E5C11" w:rsidP="005E5C11">
      <w:pPr>
        <w:tabs>
          <w:tab w:val="left" w:pos="425"/>
          <w:tab w:val="left" w:pos="3047"/>
          <w:tab w:val="left" w:pos="5669"/>
          <w:tab w:val="left" w:pos="9923"/>
          <w:tab w:val="left" w:pos="16229"/>
          <w:tab w:val="left" w:pos="23316"/>
          <w:tab w:val="left" w:pos="26590"/>
        </w:tabs>
      </w:pPr>
      <w:r w:rsidRPr="00FE56C1">
        <w:rPr>
          <w:sz w:val="24"/>
          <w:szCs w:val="24"/>
        </w:rPr>
        <w:t>данные документа, удостоверяющего личность</w:t>
      </w:r>
      <w:r w:rsidRPr="00ED0FC5">
        <w:t>,</w:t>
      </w:r>
      <w:r w:rsidRPr="00ED0FC5">
        <w:rPr>
          <w:sz w:val="24"/>
          <w:szCs w:val="24"/>
        </w:rPr>
        <w:t xml:space="preserve"> – </w:t>
      </w:r>
      <w:r w:rsidRPr="00ED0FC5">
        <w:t>____________________</w:t>
      </w:r>
      <w:r>
        <w:t>_________________</w:t>
      </w:r>
      <w:r w:rsidRPr="00ED0FC5">
        <w:t>____</w:t>
      </w:r>
    </w:p>
    <w:p w14:paraId="1C683731" w14:textId="77777777" w:rsidR="005E5C11" w:rsidRPr="00ED0FC5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956"/>
        <w:jc w:val="center"/>
        <w:rPr>
          <w:i/>
          <w:sz w:val="16"/>
          <w:szCs w:val="16"/>
        </w:rPr>
      </w:pPr>
      <w:r w:rsidRPr="00ED0FC5">
        <w:rPr>
          <w:i/>
          <w:sz w:val="16"/>
          <w:szCs w:val="16"/>
        </w:rPr>
        <w:t xml:space="preserve">(серия, номер паспорта или документа, </w:t>
      </w:r>
      <w:r w:rsidRPr="00ED0FC5">
        <w:rPr>
          <w:i/>
          <w:sz w:val="16"/>
          <w:szCs w:val="16"/>
        </w:rPr>
        <w:br/>
        <w:t>заменяющего паспорт гражданина Российской Федерации)</w:t>
      </w:r>
    </w:p>
    <w:p w14:paraId="651A0E84" w14:textId="77777777" w:rsidR="005E5C11" w:rsidRPr="00ED0FC5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 w:rsidRPr="00FE56C1">
        <w:rPr>
          <w:sz w:val="24"/>
          <w:szCs w:val="24"/>
        </w:rPr>
        <w:t>выдан –</w:t>
      </w:r>
      <w:r w:rsidRPr="00ED0FC5">
        <w:t xml:space="preserve"> _______________________________________________________</w:t>
      </w:r>
      <w:r>
        <w:t>__________________________</w:t>
      </w:r>
      <w:r w:rsidRPr="00ED0FC5">
        <w:t>___</w:t>
      </w:r>
    </w:p>
    <w:p w14:paraId="33ABD53D" w14:textId="77777777" w:rsidR="005E5C11" w:rsidRPr="00ED0FC5" w:rsidRDefault="005E5C11" w:rsidP="005E5C11">
      <w:pPr>
        <w:pStyle w:val="24"/>
        <w:spacing w:after="0"/>
        <w:jc w:val="center"/>
        <w:rPr>
          <w:bCs/>
          <w:i/>
          <w:sz w:val="16"/>
          <w:szCs w:val="16"/>
        </w:rPr>
      </w:pPr>
      <w:r w:rsidRPr="00ED0FC5">
        <w:rPr>
          <w:bCs/>
          <w:i/>
          <w:sz w:val="16"/>
          <w:szCs w:val="16"/>
        </w:rPr>
        <w:t>(дата выдачи паспорта или документа, заменяющего паспорт гражданина</w:t>
      </w:r>
      <w:r w:rsidRPr="00ED0FC5">
        <w:rPr>
          <w:i/>
          <w:sz w:val="16"/>
          <w:szCs w:val="16"/>
        </w:rPr>
        <w:t xml:space="preserve"> Российской Федерации</w:t>
      </w:r>
      <w:r w:rsidRPr="00ED0FC5">
        <w:rPr>
          <w:bCs/>
          <w:i/>
          <w:sz w:val="16"/>
          <w:szCs w:val="16"/>
        </w:rPr>
        <w:t>)</w:t>
      </w:r>
    </w:p>
    <w:tbl>
      <w:tblPr>
        <w:tblW w:w="9876" w:type="dxa"/>
        <w:tblInd w:w="-93" w:type="dxa"/>
        <w:tblLayout w:type="fixed"/>
        <w:tblLook w:val="0000" w:firstRow="0" w:lastRow="0" w:firstColumn="0" w:lastColumn="0" w:noHBand="0" w:noVBand="0"/>
      </w:tblPr>
      <w:tblGrid>
        <w:gridCol w:w="131"/>
        <w:gridCol w:w="2043"/>
        <w:gridCol w:w="314"/>
        <w:gridCol w:w="264"/>
        <w:gridCol w:w="142"/>
        <w:gridCol w:w="708"/>
        <w:gridCol w:w="2821"/>
        <w:gridCol w:w="2981"/>
        <w:gridCol w:w="8"/>
        <w:gridCol w:w="181"/>
        <w:gridCol w:w="47"/>
        <w:gridCol w:w="13"/>
        <w:gridCol w:w="223"/>
      </w:tblGrid>
      <w:tr w:rsidR="005E5C11" w:rsidRPr="00ED0FC5" w14:paraId="0FE6494B" w14:textId="77777777" w:rsidTr="00F22FA8">
        <w:trPr>
          <w:gridAfter w:val="1"/>
          <w:wAfter w:w="220" w:type="dxa"/>
          <w:cantSplit/>
        </w:trPr>
        <w:tc>
          <w:tcPr>
            <w:tcW w:w="965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2206597" w14:textId="77777777" w:rsidR="005E5C11" w:rsidRPr="00375E0F" w:rsidRDefault="005E5C11" w:rsidP="00F22FA8">
            <w:pPr>
              <w:pStyle w:val="af4"/>
              <w:rPr>
                <w:vertAlign w:val="superscript"/>
              </w:rPr>
            </w:pPr>
            <w:r w:rsidRPr="00FE56C1">
              <w:rPr>
                <w:sz w:val="24"/>
                <w:szCs w:val="24"/>
              </w:rPr>
              <w:t xml:space="preserve">основное место работы или службы, занимаемая должность / род занятий </w:t>
            </w:r>
            <w:r w:rsidRPr="00375E0F">
              <w:rPr>
                <w:sz w:val="24"/>
                <w:szCs w:val="24"/>
              </w:rPr>
              <w:t>–__</w:t>
            </w:r>
            <w:r>
              <w:rPr>
                <w:sz w:val="24"/>
                <w:szCs w:val="24"/>
              </w:rPr>
              <w:t>__________</w:t>
            </w:r>
            <w:r w:rsidRPr="00375E0F">
              <w:rPr>
                <w:sz w:val="24"/>
                <w:szCs w:val="24"/>
              </w:rPr>
              <w:t>__</w:t>
            </w:r>
          </w:p>
        </w:tc>
      </w:tr>
      <w:tr w:rsidR="005E5C11" w:rsidRPr="00ED0FC5" w14:paraId="703EE7D8" w14:textId="77777777" w:rsidTr="00F22FA8">
        <w:trPr>
          <w:gridAfter w:val="1"/>
          <w:wAfter w:w="220" w:type="dxa"/>
          <w:cantSplit/>
          <w:trHeight w:val="291"/>
        </w:trPr>
        <w:tc>
          <w:tcPr>
            <w:tcW w:w="24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968A41" w14:textId="77777777" w:rsidR="005E5C11" w:rsidRPr="00ED0FC5" w:rsidRDefault="005E5C11" w:rsidP="00F22FA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42A871" w14:textId="77777777" w:rsidR="005E5C11" w:rsidRPr="00ED0FC5" w:rsidRDefault="005E5C11" w:rsidP="00F22FA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23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A44E62B" w14:textId="77777777" w:rsidR="005E5C11" w:rsidRPr="00ED0FC5" w:rsidRDefault="005E5C11" w:rsidP="00F22FA8">
            <w:pPr>
              <w:ind w:left="1416"/>
              <w:jc w:val="center"/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ED0FC5">
              <w:rPr>
                <w:i/>
                <w:sz w:val="16"/>
                <w:szCs w:val="16"/>
              </w:rPr>
              <w:t>(наименование</w:t>
            </w:r>
          </w:p>
        </w:tc>
      </w:tr>
      <w:tr w:rsidR="005E5C11" w:rsidRPr="00ED0FC5" w14:paraId="5ECF9193" w14:textId="77777777" w:rsidTr="00F22FA8">
        <w:trPr>
          <w:gridBefore w:val="1"/>
          <w:gridAfter w:val="1"/>
          <w:wBefore w:w="131" w:type="dxa"/>
          <w:wAfter w:w="220" w:type="dxa"/>
          <w:cantSplit/>
          <w:trHeight w:val="291"/>
        </w:trPr>
        <w:tc>
          <w:tcPr>
            <w:tcW w:w="928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513CB6" w14:textId="77777777" w:rsidR="005E5C11" w:rsidRPr="00ED0FC5" w:rsidRDefault="005E5C11" w:rsidP="00F22FA8">
            <w:pPr>
              <w:jc w:val="right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2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92D3AF" w14:textId="77777777" w:rsidR="005E5C11" w:rsidRPr="00ED0FC5" w:rsidRDefault="005E5C11" w:rsidP="00F22FA8">
            <w:pPr>
              <w:jc w:val="right"/>
              <w:rPr>
                <w:sz w:val="24"/>
                <w:szCs w:val="24"/>
              </w:rPr>
            </w:pPr>
          </w:p>
        </w:tc>
      </w:tr>
      <w:tr w:rsidR="005E5C11" w:rsidRPr="00ED0FC5" w14:paraId="06BCBDB1" w14:textId="77777777" w:rsidTr="00F22FA8">
        <w:trPr>
          <w:gridAfter w:val="1"/>
          <w:wAfter w:w="220" w:type="dxa"/>
          <w:cantSplit/>
          <w:trHeight w:val="305"/>
        </w:trPr>
        <w:tc>
          <w:tcPr>
            <w:tcW w:w="965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C10ACA9" w14:textId="77777777" w:rsidR="005E5C11" w:rsidRPr="00ED0FC5" w:rsidRDefault="005E5C11" w:rsidP="00F22FA8">
            <w:pPr>
              <w:spacing w:after="120"/>
              <w:jc w:val="center"/>
              <w:rPr>
                <w:i/>
                <w:sz w:val="16"/>
                <w:szCs w:val="16"/>
              </w:rPr>
            </w:pPr>
            <w:r w:rsidRPr="00ED0FC5">
              <w:rPr>
                <w:i/>
                <w:sz w:val="16"/>
                <w:szCs w:val="16"/>
              </w:rPr>
              <w:t>основного места работы или службы, должность, при их отсутствии – род занятий)</w:t>
            </w:r>
          </w:p>
        </w:tc>
      </w:tr>
      <w:tr w:rsidR="005E5C11" w:rsidRPr="00ED0FC5" w14:paraId="2CE8F121" w14:textId="77777777" w:rsidTr="00F22FA8">
        <w:trPr>
          <w:gridAfter w:val="3"/>
          <w:wAfter w:w="280" w:type="dxa"/>
          <w:trHeight w:val="270"/>
        </w:trPr>
        <w:tc>
          <w:tcPr>
            <w:tcW w:w="360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1C5F12A" w14:textId="77777777" w:rsidR="005E5C11" w:rsidRPr="00FE56C1" w:rsidRDefault="005E5C11" w:rsidP="00F22FA8">
            <w:pPr>
              <w:pStyle w:val="af4"/>
              <w:rPr>
                <w:sz w:val="24"/>
                <w:szCs w:val="24"/>
              </w:rPr>
            </w:pPr>
            <w:r w:rsidRPr="00FE56C1">
              <w:rPr>
                <w:sz w:val="24"/>
                <w:szCs w:val="24"/>
              </w:rPr>
              <w:t>адрес места жительства –</w:t>
            </w:r>
          </w:p>
        </w:tc>
        <w:tc>
          <w:tcPr>
            <w:tcW w:w="599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C1A522" w14:textId="77777777" w:rsidR="005E5C11" w:rsidRPr="00E657DF" w:rsidRDefault="005E5C11" w:rsidP="00F22FA8">
            <w:pPr>
              <w:jc w:val="center"/>
              <w:rPr>
                <w:sz w:val="16"/>
                <w:szCs w:val="16"/>
              </w:rPr>
            </w:pPr>
          </w:p>
        </w:tc>
      </w:tr>
      <w:tr w:rsidR="005E5C11" w:rsidRPr="00ED0FC5" w14:paraId="0953A32B" w14:textId="77777777" w:rsidTr="00F22FA8">
        <w:trPr>
          <w:gridAfter w:val="3"/>
          <w:wAfter w:w="280" w:type="dxa"/>
          <w:trHeight w:val="270"/>
        </w:trPr>
        <w:tc>
          <w:tcPr>
            <w:tcW w:w="289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F77487D" w14:textId="77777777" w:rsidR="005E5C11" w:rsidRPr="00375E0F" w:rsidRDefault="005E5C11" w:rsidP="00F22FA8">
            <w:pPr>
              <w:pStyle w:val="af4"/>
            </w:pPr>
          </w:p>
        </w:tc>
        <w:tc>
          <w:tcPr>
            <w:tcW w:w="6701" w:type="dxa"/>
            <w:gridSpan w:val="5"/>
            <w:tcBorders>
              <w:left w:val="nil"/>
              <w:bottom w:val="nil"/>
              <w:right w:val="nil"/>
            </w:tcBorders>
          </w:tcPr>
          <w:p w14:paraId="1E24EAE2" w14:textId="77777777" w:rsidR="005E5C11" w:rsidRPr="00375E0F" w:rsidRDefault="005E5C11" w:rsidP="00F22FA8">
            <w:pPr>
              <w:pStyle w:val="af4"/>
              <w:ind w:left="459"/>
              <w:rPr>
                <w:i/>
              </w:rPr>
            </w:pPr>
            <w:r w:rsidRPr="00375E0F">
              <w:rPr>
                <w:i/>
                <w:sz w:val="16"/>
                <w:szCs w:val="16"/>
              </w:rPr>
              <w:t>(наименование субъекта Российской Федерации, района, города, иного населенного</w:t>
            </w:r>
          </w:p>
        </w:tc>
      </w:tr>
      <w:tr w:rsidR="005E5C11" w:rsidRPr="00ED0FC5" w14:paraId="1117E7AB" w14:textId="77777777" w:rsidTr="00F22FA8">
        <w:trPr>
          <w:gridBefore w:val="1"/>
          <w:wBefore w:w="131" w:type="dxa"/>
        </w:trPr>
        <w:tc>
          <w:tcPr>
            <w:tcW w:w="9509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A74B89" w14:textId="77777777" w:rsidR="005E5C11" w:rsidRPr="00E657DF" w:rsidRDefault="005E5C11" w:rsidP="00F22FA8">
            <w:pPr>
              <w:jc w:val="center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09B955" w14:textId="77777777" w:rsidR="005E5C11" w:rsidRPr="00ED0FC5" w:rsidRDefault="005E5C11" w:rsidP="00F22FA8">
            <w:pPr>
              <w:jc w:val="right"/>
              <w:rPr>
                <w:sz w:val="24"/>
                <w:szCs w:val="24"/>
              </w:rPr>
            </w:pPr>
            <w:r w:rsidRPr="00ED0FC5">
              <w:rPr>
                <w:sz w:val="24"/>
                <w:szCs w:val="24"/>
              </w:rPr>
              <w:t>,</w:t>
            </w:r>
          </w:p>
        </w:tc>
      </w:tr>
      <w:tr w:rsidR="005E5C11" w:rsidRPr="00ED0FC5" w14:paraId="19A4D1D4" w14:textId="77777777" w:rsidTr="00F22FA8">
        <w:trPr>
          <w:gridAfter w:val="2"/>
          <w:wAfter w:w="233" w:type="dxa"/>
        </w:trPr>
        <w:tc>
          <w:tcPr>
            <w:tcW w:w="940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1F5347" w14:textId="77777777" w:rsidR="005E5C11" w:rsidRPr="00375E0F" w:rsidRDefault="005E5C11" w:rsidP="00F22FA8">
            <w:pPr>
              <w:pStyle w:val="af4"/>
              <w:ind w:left="720"/>
              <w:jc w:val="center"/>
              <w:rPr>
                <w:sz w:val="16"/>
                <w:szCs w:val="16"/>
              </w:rPr>
            </w:pPr>
            <w:r w:rsidRPr="00375E0F">
              <w:rPr>
                <w:i/>
                <w:sz w:val="16"/>
                <w:szCs w:val="16"/>
              </w:rPr>
              <w:t>пункта, улицы, номер дома, корпуса, строения и т.п., квартиры)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CAA190" w14:textId="77777777" w:rsidR="005E5C11" w:rsidRPr="00ED0FC5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5E5C11" w:rsidRPr="00802B0A" w14:paraId="4A989FD1" w14:textId="77777777" w:rsidTr="00F22FA8">
        <w:trPr>
          <w:cantSplit/>
        </w:trPr>
        <w:tc>
          <w:tcPr>
            <w:tcW w:w="27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12748D" w14:textId="77777777" w:rsidR="005E5C11" w:rsidRPr="00802B0A" w:rsidRDefault="005E5C11" w:rsidP="00F22FA8">
            <w:pPr>
              <w:rPr>
                <w:strike/>
                <w:sz w:val="24"/>
                <w:szCs w:val="24"/>
              </w:rPr>
            </w:pPr>
          </w:p>
        </w:tc>
        <w:tc>
          <w:tcPr>
            <w:tcW w:w="6887" w:type="dxa"/>
            <w:gridSpan w:val="7"/>
            <w:tcBorders>
              <w:top w:val="nil"/>
              <w:left w:val="nil"/>
              <w:right w:val="nil"/>
            </w:tcBorders>
          </w:tcPr>
          <w:p w14:paraId="560E2A73" w14:textId="77777777" w:rsidR="005E5C11" w:rsidRPr="00802B0A" w:rsidRDefault="005E5C11" w:rsidP="00F22FA8">
            <w:pPr>
              <w:rPr>
                <w:strike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7F66D3" w14:textId="77777777" w:rsidR="005E5C11" w:rsidRPr="00802B0A" w:rsidRDefault="005E5C11" w:rsidP="00F22FA8">
            <w:pPr>
              <w:rPr>
                <w:strike/>
                <w:sz w:val="24"/>
                <w:szCs w:val="24"/>
              </w:rPr>
            </w:pPr>
          </w:p>
        </w:tc>
      </w:tr>
      <w:tr w:rsidR="005E5C11" w:rsidRPr="00802B0A" w14:paraId="7F1C9A7C" w14:textId="77777777" w:rsidTr="00F22FA8">
        <w:trPr>
          <w:gridAfter w:val="3"/>
          <w:wAfter w:w="280" w:type="dxa"/>
          <w:cantSplit/>
        </w:trPr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37F5CF" w14:textId="77777777" w:rsidR="005E5C11" w:rsidRPr="00375E0F" w:rsidRDefault="005E5C11" w:rsidP="00F22FA8">
            <w:pPr>
              <w:pStyle w:val="af4"/>
              <w:rPr>
                <w:strike/>
              </w:rPr>
            </w:pPr>
          </w:p>
        </w:tc>
        <w:tc>
          <w:tcPr>
            <w:tcW w:w="742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9DDDAB7" w14:textId="77777777" w:rsidR="005E5C11" w:rsidRPr="00375E0F" w:rsidRDefault="005E5C11" w:rsidP="00F22FA8">
            <w:pPr>
              <w:pStyle w:val="af4"/>
              <w:ind w:left="720"/>
              <w:jc w:val="center"/>
              <w:rPr>
                <w:strike/>
                <w:sz w:val="16"/>
                <w:szCs w:val="16"/>
              </w:rPr>
            </w:pPr>
          </w:p>
        </w:tc>
      </w:tr>
    </w:tbl>
    <w:p w14:paraId="075F787E" w14:textId="77777777" w:rsidR="005E5C11" w:rsidRPr="004F5C64" w:rsidRDefault="005E5C11" w:rsidP="005E5C11">
      <w:pPr>
        <w:pBdr>
          <w:top w:val="single" w:sz="4" w:space="1" w:color="auto"/>
        </w:pBdr>
        <w:ind w:left="6237"/>
        <w:jc w:val="center"/>
        <w:rPr>
          <w:i/>
          <w:sz w:val="16"/>
          <w:szCs w:val="16"/>
        </w:rPr>
      </w:pPr>
      <w:r w:rsidRPr="004F5C64">
        <w:rPr>
          <w:i/>
          <w:sz w:val="16"/>
          <w:szCs w:val="16"/>
        </w:rPr>
        <w:t>(подпись)</w:t>
      </w:r>
    </w:p>
    <w:p w14:paraId="749E2D8C" w14:textId="77777777" w:rsidR="005E5C11" w:rsidRPr="004F5C64" w:rsidRDefault="005E5C11" w:rsidP="005E5C11">
      <w:pPr>
        <w:ind w:left="6237"/>
        <w:jc w:val="center"/>
        <w:rPr>
          <w:i/>
          <w:sz w:val="16"/>
          <w:szCs w:val="16"/>
        </w:rPr>
      </w:pPr>
    </w:p>
    <w:p w14:paraId="73464167" w14:textId="77777777" w:rsidR="005E5C11" w:rsidRPr="004F5C64" w:rsidRDefault="005E5C11" w:rsidP="005E5C11">
      <w:pPr>
        <w:pBdr>
          <w:top w:val="single" w:sz="4" w:space="1" w:color="auto"/>
        </w:pBdr>
        <w:ind w:left="6237"/>
        <w:jc w:val="center"/>
        <w:rPr>
          <w:i/>
          <w:sz w:val="16"/>
          <w:szCs w:val="16"/>
        </w:rPr>
      </w:pPr>
      <w:r w:rsidRPr="004F5C64">
        <w:rPr>
          <w:i/>
          <w:sz w:val="16"/>
          <w:szCs w:val="16"/>
        </w:rPr>
        <w:t>(дата)</w:t>
      </w:r>
    </w:p>
    <w:p w14:paraId="6947FBD6" w14:textId="77777777" w:rsidR="005E5C11" w:rsidRDefault="005E5C11" w:rsidP="005E5C11">
      <w:pPr>
        <w:pStyle w:val="22"/>
        <w:suppressAutoHyphens/>
        <w:spacing w:line="240" w:lineRule="auto"/>
        <w:ind w:firstLine="284"/>
        <w:jc w:val="both"/>
        <w:rPr>
          <w:sz w:val="16"/>
          <w:szCs w:val="16"/>
        </w:rPr>
      </w:pPr>
      <w:r w:rsidRPr="00FE56C1">
        <w:rPr>
          <w:b/>
          <w:bCs/>
          <w:sz w:val="16"/>
          <w:szCs w:val="16"/>
        </w:rPr>
        <w:t>Примечания.</w:t>
      </w:r>
      <w:r w:rsidRPr="00FE56C1">
        <w:rPr>
          <w:sz w:val="16"/>
          <w:szCs w:val="16"/>
        </w:rPr>
        <w:t xml:space="preserve"> </w:t>
      </w:r>
    </w:p>
    <w:p w14:paraId="09951E7B" w14:textId="77777777" w:rsidR="005E5C11" w:rsidRPr="00FE56C1" w:rsidRDefault="005E5C11" w:rsidP="005E5C11">
      <w:pPr>
        <w:pStyle w:val="22"/>
        <w:suppressAutoHyphens/>
        <w:spacing w:line="240" w:lineRule="auto"/>
        <w:ind w:firstLine="284"/>
        <w:jc w:val="both"/>
        <w:rPr>
          <w:sz w:val="16"/>
          <w:szCs w:val="16"/>
        </w:rPr>
      </w:pPr>
      <w:r w:rsidRPr="00FE56C1">
        <w:rPr>
          <w:sz w:val="16"/>
          <w:szCs w:val="16"/>
        </w:rPr>
        <w:t xml:space="preserve">1. Данные о месте рождения и об адресе места жительства указываются в соответствии с записью в паспорте или документе, заменяющем паспорт гражданина Российской Федерации. </w:t>
      </w:r>
    </w:p>
    <w:p w14:paraId="14FEEF2E" w14:textId="15BE8EC6" w:rsidR="00591F5A" w:rsidRDefault="005E5C11" w:rsidP="005E5C11">
      <w:pPr>
        <w:pStyle w:val="22"/>
        <w:suppressAutoHyphens/>
        <w:spacing w:line="240" w:lineRule="auto"/>
        <w:ind w:firstLine="284"/>
        <w:jc w:val="both"/>
        <w:rPr>
          <w:sz w:val="16"/>
          <w:szCs w:val="16"/>
        </w:rPr>
      </w:pPr>
      <w:r>
        <w:rPr>
          <w:sz w:val="16"/>
          <w:szCs w:val="16"/>
        </w:rPr>
        <w:t>2</w:t>
      </w:r>
      <w:r w:rsidRPr="00FE56C1">
        <w:rPr>
          <w:sz w:val="16"/>
          <w:szCs w:val="16"/>
        </w:rPr>
        <w:t xml:space="preserve">. </w:t>
      </w:r>
      <w:r w:rsidR="00591F5A" w:rsidRPr="00591F5A">
        <w:rPr>
          <w:sz w:val="16"/>
          <w:szCs w:val="16"/>
        </w:rPr>
        <w:t>Доверенными лицами кандидатов</w:t>
      </w:r>
      <w:r w:rsidR="006F5ADC">
        <w:rPr>
          <w:sz w:val="16"/>
          <w:szCs w:val="16"/>
        </w:rPr>
        <w:t xml:space="preserve"> </w:t>
      </w:r>
      <w:r w:rsidR="00591F5A" w:rsidRPr="00591F5A">
        <w:rPr>
          <w:sz w:val="16"/>
          <w:szCs w:val="16"/>
        </w:rPr>
        <w:t xml:space="preserve">не могут быть кандидаты, лица, замещающие государственные или выборные муниципальные должности, главы местных администраций, работники аппаратов избирательных комиссий. Государственные и муниципальные служащие могут быть назначены доверенными лицами при условии их освобождения от исполнения служебных обязанностей на период исполнения полномочий доверенного лица. Регистрация доверенного лица, являющегося государственным </w:t>
      </w:r>
      <w:r w:rsidR="00591F5A" w:rsidRPr="00591F5A">
        <w:rPr>
          <w:sz w:val="16"/>
          <w:szCs w:val="16"/>
        </w:rPr>
        <w:lastRenderedPageBreak/>
        <w:t>или муниципальным служащим, осуществляется при условии представления в соответствующую избирательную комиссию приказа об освобождении его от исполнения служебных обязанностей (в том числе на период отпуска)</w:t>
      </w:r>
      <w:r w:rsidR="00591F5A">
        <w:rPr>
          <w:sz w:val="16"/>
          <w:szCs w:val="16"/>
        </w:rPr>
        <w:t>.</w:t>
      </w:r>
    </w:p>
    <w:p w14:paraId="132A730F" w14:textId="77777777" w:rsidR="005E5C11" w:rsidRPr="00FE56C1" w:rsidRDefault="005E5C11" w:rsidP="005E5C11">
      <w:pPr>
        <w:pStyle w:val="22"/>
        <w:suppressAutoHyphens/>
        <w:spacing w:line="240" w:lineRule="auto"/>
        <w:ind w:firstLine="284"/>
        <w:jc w:val="both"/>
        <w:rPr>
          <w:sz w:val="16"/>
          <w:szCs w:val="16"/>
        </w:rPr>
        <w:sectPr w:rsidR="005E5C11" w:rsidRPr="00FE56C1" w:rsidSect="00CE3B67">
          <w:footnotePr>
            <w:numRestart w:val="eachSect"/>
          </w:footnotePr>
          <w:pgSz w:w="11907" w:h="16840" w:code="9"/>
          <w:pgMar w:top="1134" w:right="850" w:bottom="1134" w:left="1701" w:header="709" w:footer="340" w:gutter="0"/>
          <w:cols w:space="708"/>
          <w:titlePg/>
          <w:docGrid w:linePitch="381"/>
        </w:sectPr>
      </w:pPr>
    </w:p>
    <w:tbl>
      <w:tblPr>
        <w:tblW w:w="10008" w:type="dxa"/>
        <w:tblLayout w:type="fixed"/>
        <w:tblLook w:val="0000" w:firstRow="0" w:lastRow="0" w:firstColumn="0" w:lastColumn="0" w:noHBand="0" w:noVBand="0"/>
      </w:tblPr>
      <w:tblGrid>
        <w:gridCol w:w="5688"/>
        <w:gridCol w:w="4320"/>
      </w:tblGrid>
      <w:tr w:rsidR="005E5C11" w14:paraId="7EE9E19D" w14:textId="77777777" w:rsidTr="00F22FA8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5E8CB487" w14:textId="77777777" w:rsidR="005E5C11" w:rsidRDefault="005E5C11" w:rsidP="00F22FA8">
            <w:pPr>
              <w:suppressAutoHyphens/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14:paraId="56F69414" w14:textId="2873E4E6" w:rsidR="005E5C11" w:rsidRPr="00E521DF" w:rsidRDefault="005E5C11" w:rsidP="00F22FA8">
            <w:pPr>
              <w:suppressAutoHyphens/>
              <w:jc w:val="center"/>
            </w:pPr>
            <w:r w:rsidRPr="00E521DF">
              <w:t>Приложение №</w:t>
            </w:r>
            <w:r w:rsidR="006F5ADC">
              <w:t xml:space="preserve"> 15</w:t>
            </w:r>
          </w:p>
          <w:p w14:paraId="0AB43E06" w14:textId="4C3B115F" w:rsidR="00664228" w:rsidRDefault="00664228" w:rsidP="00F22FA8">
            <w:pPr>
              <w:suppressAutoHyphens/>
              <w:jc w:val="center"/>
              <w:rPr>
                <w:ins w:id="599" w:author="deevab" w:date="2020-06-23T18:32:00Z"/>
              </w:rPr>
            </w:pPr>
            <w:ins w:id="600" w:author="deevab" w:date="2020-06-23T18:32:00Z">
              <w:r w:rsidRPr="00F138E6">
                <w:t xml:space="preserve">к постановлению </w:t>
              </w:r>
              <w:r>
                <w:t xml:space="preserve">территориальной </w:t>
              </w:r>
              <w:r w:rsidRPr="00F138E6">
                <w:t xml:space="preserve">избирательной комиссии </w:t>
              </w:r>
              <w:r w:rsidRPr="00827267">
                <w:t>Правобережного округа города Липецка от</w:t>
              </w:r>
              <w:r w:rsidRPr="00A84DDC">
                <w:rPr>
                  <w:sz w:val="24"/>
                  <w:szCs w:val="24"/>
                </w:rPr>
                <w:t xml:space="preserve"> «</w:t>
              </w:r>
              <w:r>
                <w:rPr>
                  <w:sz w:val="24"/>
                  <w:szCs w:val="24"/>
                </w:rPr>
                <w:t>25</w:t>
              </w:r>
              <w:r w:rsidRPr="00A84DDC">
                <w:rPr>
                  <w:sz w:val="24"/>
                  <w:szCs w:val="24"/>
                </w:rPr>
                <w:t>»</w:t>
              </w:r>
              <w:r>
                <w:rPr>
                  <w:sz w:val="24"/>
                  <w:szCs w:val="24"/>
                </w:rPr>
                <w:t xml:space="preserve"> </w:t>
              </w:r>
              <w:r w:rsidRPr="00827267">
                <w:t>июня</w:t>
              </w:r>
              <w:r w:rsidRPr="00A84DDC">
                <w:rPr>
                  <w:sz w:val="24"/>
                  <w:szCs w:val="24"/>
                </w:rPr>
                <w:t xml:space="preserve"> </w:t>
              </w:r>
              <w:r w:rsidRPr="00827267">
                <w:t xml:space="preserve">2020 года № </w:t>
              </w:r>
              <w:r>
                <w:t>11</w:t>
              </w:r>
            </w:ins>
            <w:ins w:id="601" w:author="deevab" w:date="2020-06-25T16:57:00Z">
              <w:r w:rsidR="00FB4E67">
                <w:t>1</w:t>
              </w:r>
            </w:ins>
            <w:ins w:id="602" w:author="deevab" w:date="2020-06-23T18:32:00Z">
              <w:r>
                <w:t>/5</w:t>
              </w:r>
            </w:ins>
            <w:ins w:id="603" w:author="deevab" w:date="2020-06-25T16:57:00Z">
              <w:r w:rsidR="00FB4E67">
                <w:t>75</w:t>
              </w:r>
            </w:ins>
            <w:ins w:id="604" w:author="deevab" w:date="2020-06-23T18:32:00Z">
              <w:r w:rsidRPr="00E521DF" w:rsidDel="00664228">
                <w:t xml:space="preserve"> </w:t>
              </w:r>
            </w:ins>
          </w:p>
          <w:p w14:paraId="4C9BB8D4" w14:textId="3FBC19D0" w:rsidR="00D54CB7" w:rsidRPr="008A4A83" w:rsidDel="00664228" w:rsidRDefault="005E5C11" w:rsidP="00D54CB7">
            <w:pPr>
              <w:suppressAutoHyphens/>
              <w:ind w:left="691"/>
              <w:jc w:val="center"/>
              <w:rPr>
                <w:del w:id="605" w:author="deevab" w:date="2020-06-23T18:32:00Z"/>
              </w:rPr>
            </w:pPr>
            <w:del w:id="606" w:author="deevab" w:date="2020-06-23T18:32:00Z">
              <w:r w:rsidRPr="00E521DF" w:rsidDel="00664228">
                <w:delText xml:space="preserve">к постановлению избирательной комиссии Липецкой области </w:delText>
              </w:r>
              <w:r w:rsidRPr="00E521DF" w:rsidDel="00664228">
                <w:br/>
              </w:r>
              <w:r w:rsidR="00D54CB7" w:rsidRPr="008A4A83" w:rsidDel="00664228">
                <w:delText>от «__» _______ 2020 года № _</w:delText>
              </w:r>
            </w:del>
          </w:p>
          <w:p w14:paraId="0D0E76A2" w14:textId="77777777" w:rsidR="005E5C11" w:rsidRDefault="005E5C11" w:rsidP="00F22FA8">
            <w:pPr>
              <w:suppressAutoHyphens/>
              <w:jc w:val="center"/>
              <w:rPr>
                <w:sz w:val="24"/>
                <w:szCs w:val="24"/>
              </w:rPr>
            </w:pPr>
            <w:r w:rsidRPr="00D54CB7">
              <w:t>(рекомендуемая форма)</w:t>
            </w:r>
          </w:p>
        </w:tc>
      </w:tr>
    </w:tbl>
    <w:p w14:paraId="6D815026" w14:textId="77777777" w:rsidR="005E5C11" w:rsidRDefault="005E5C11" w:rsidP="005E5C11">
      <w:pPr>
        <w:pStyle w:val="21"/>
        <w:jc w:val="right"/>
        <w:rPr>
          <w:b w:val="0"/>
          <w:sz w:val="20"/>
        </w:rPr>
      </w:pPr>
    </w:p>
    <w:p w14:paraId="240454DC" w14:textId="77777777" w:rsidR="006F5ADC" w:rsidRDefault="006F5ADC" w:rsidP="006F5ADC">
      <w:pPr>
        <w:pStyle w:val="1"/>
        <w:jc w:val="right"/>
        <w:rPr>
          <w:b w:val="0"/>
          <w:szCs w:val="28"/>
        </w:rPr>
      </w:pPr>
      <w:r w:rsidRPr="001711DB">
        <w:rPr>
          <w:b w:val="0"/>
          <w:szCs w:val="28"/>
        </w:rPr>
        <w:t xml:space="preserve">В </w:t>
      </w:r>
      <w:r>
        <w:rPr>
          <w:b w:val="0"/>
          <w:szCs w:val="28"/>
        </w:rPr>
        <w:t>территориальную избирательную</w:t>
      </w:r>
    </w:p>
    <w:p w14:paraId="553835B1" w14:textId="22579347" w:rsidR="006F5ADC" w:rsidRPr="00C87632" w:rsidRDefault="006F5ADC">
      <w:pPr>
        <w:jc w:val="right"/>
        <w:rPr>
          <w:sz w:val="28"/>
          <w:szCs w:val="28"/>
        </w:rPr>
        <w:pPrChange w:id="607" w:author="deevab" w:date="2020-06-23T18:41:00Z">
          <w:pPr/>
        </w:pPrChange>
      </w:pPr>
      <w:r w:rsidRPr="00C87632">
        <w:rPr>
          <w:sz w:val="28"/>
          <w:szCs w:val="28"/>
        </w:rPr>
        <w:t xml:space="preserve">                                                                                комиссию </w:t>
      </w:r>
      <w:del w:id="608" w:author="deevab" w:date="2020-06-23T18:41:00Z">
        <w:r w:rsidRPr="00C87632" w:rsidDel="009A3876">
          <w:rPr>
            <w:sz w:val="28"/>
            <w:szCs w:val="28"/>
          </w:rPr>
          <w:delText>_______</w:delText>
        </w:r>
        <w:r w:rsidDel="009A3876">
          <w:rPr>
            <w:sz w:val="28"/>
            <w:szCs w:val="28"/>
          </w:rPr>
          <w:delText>____</w:delText>
        </w:r>
        <w:r w:rsidRPr="00C87632" w:rsidDel="009A3876">
          <w:rPr>
            <w:sz w:val="28"/>
            <w:szCs w:val="28"/>
          </w:rPr>
          <w:delText>___ района</w:delText>
        </w:r>
      </w:del>
      <w:ins w:id="609" w:author="deevab" w:date="2020-06-23T18:41:00Z">
        <w:r w:rsidR="009A3876">
          <w:rPr>
            <w:sz w:val="28"/>
            <w:szCs w:val="28"/>
          </w:rPr>
          <w:t>Правобережного округа города Липецка</w:t>
        </w:r>
      </w:ins>
    </w:p>
    <w:p w14:paraId="7A365D76" w14:textId="77777777" w:rsidR="005E5C11" w:rsidRDefault="005E5C11" w:rsidP="005E5C11">
      <w:pPr>
        <w:pStyle w:val="21"/>
        <w:jc w:val="both"/>
        <w:rPr>
          <w:b w:val="0"/>
          <w:i/>
          <w:sz w:val="20"/>
        </w:rPr>
      </w:pPr>
    </w:p>
    <w:p w14:paraId="12AC7A9F" w14:textId="77777777" w:rsidR="005E5C11" w:rsidRDefault="005E5C11" w:rsidP="005E5C11">
      <w:pPr>
        <w:pStyle w:val="21"/>
        <w:jc w:val="both"/>
        <w:rPr>
          <w:b w:val="0"/>
          <w:i/>
          <w:sz w:val="20"/>
        </w:rPr>
      </w:pPr>
    </w:p>
    <w:p w14:paraId="7DE8D7E3" w14:textId="77777777" w:rsidR="005E5C11" w:rsidRDefault="005E5C11" w:rsidP="005E5C11">
      <w:pPr>
        <w:pStyle w:val="21"/>
        <w:rPr>
          <w:sz w:val="24"/>
        </w:rPr>
      </w:pPr>
      <w:r>
        <w:rPr>
          <w:sz w:val="24"/>
        </w:rPr>
        <w:t>ЗАЯВЛЕНИЕ</w:t>
      </w:r>
    </w:p>
    <w:p w14:paraId="68AF0D28" w14:textId="77777777" w:rsidR="005E5C11" w:rsidRDefault="005E5C11" w:rsidP="005E5C11">
      <w:pPr>
        <w:pStyle w:val="21"/>
        <w:rPr>
          <w:sz w:val="24"/>
        </w:rPr>
      </w:pPr>
    </w:p>
    <w:p w14:paraId="1E98B4BD" w14:textId="77777777" w:rsidR="005E5C11" w:rsidRPr="00516AC6" w:rsidRDefault="005E5C11" w:rsidP="005E5C11">
      <w:pPr>
        <w:pStyle w:val="1"/>
        <w:jc w:val="both"/>
      </w:pPr>
      <w:r>
        <w:rPr>
          <w:b w:val="0"/>
          <w:sz w:val="24"/>
        </w:rPr>
        <w:tab/>
        <w:t>Я, _______________________________________________________</w:t>
      </w:r>
      <w:r w:rsidR="006D7F15">
        <w:rPr>
          <w:b w:val="0"/>
          <w:sz w:val="24"/>
        </w:rPr>
        <w:t>____</w:t>
      </w:r>
      <w:r w:rsidR="00591F5A">
        <w:rPr>
          <w:b w:val="0"/>
          <w:sz w:val="24"/>
        </w:rPr>
        <w:t>______________</w:t>
      </w:r>
      <w:r>
        <w:rPr>
          <w:b w:val="0"/>
          <w:sz w:val="24"/>
        </w:rPr>
        <w:t>,</w:t>
      </w:r>
    </w:p>
    <w:p w14:paraId="635A7E24" w14:textId="77777777" w:rsidR="005E5C11" w:rsidRPr="008044A1" w:rsidRDefault="005E5C11" w:rsidP="005E5C11">
      <w:pPr>
        <w:pStyle w:val="21"/>
        <w:jc w:val="both"/>
        <w:rPr>
          <w:b w:val="0"/>
          <w:i/>
          <w:sz w:val="16"/>
          <w:szCs w:val="16"/>
        </w:rPr>
      </w:pPr>
      <w:r>
        <w:rPr>
          <w:b w:val="0"/>
          <w:i/>
          <w:sz w:val="20"/>
        </w:rPr>
        <w:tab/>
      </w:r>
      <w:r>
        <w:rPr>
          <w:b w:val="0"/>
          <w:i/>
          <w:sz w:val="20"/>
        </w:rPr>
        <w:tab/>
      </w:r>
      <w:r>
        <w:rPr>
          <w:b w:val="0"/>
          <w:i/>
          <w:sz w:val="20"/>
        </w:rPr>
        <w:tab/>
      </w:r>
      <w:r>
        <w:rPr>
          <w:b w:val="0"/>
          <w:i/>
          <w:sz w:val="20"/>
        </w:rPr>
        <w:tab/>
        <w:t xml:space="preserve">                </w:t>
      </w:r>
      <w:r w:rsidRPr="008044A1">
        <w:rPr>
          <w:b w:val="0"/>
          <w:i/>
          <w:sz w:val="16"/>
          <w:szCs w:val="16"/>
        </w:rPr>
        <w:t>(фамилия, имя, отчество кандидата)</w:t>
      </w:r>
    </w:p>
    <w:p w14:paraId="21A60FDC" w14:textId="77777777" w:rsidR="00591F5A" w:rsidRDefault="005E5C11" w:rsidP="005E5C11">
      <w:pPr>
        <w:pStyle w:val="21"/>
        <w:jc w:val="both"/>
        <w:rPr>
          <w:b w:val="0"/>
          <w:sz w:val="24"/>
        </w:rPr>
      </w:pPr>
      <w:r>
        <w:rPr>
          <w:b w:val="0"/>
          <w:sz w:val="24"/>
        </w:rPr>
        <w:t xml:space="preserve">кандидат (зарегистрированный кандидат)  </w:t>
      </w:r>
      <w:r w:rsidR="006D7F15">
        <w:rPr>
          <w:b w:val="0"/>
          <w:sz w:val="24"/>
        </w:rPr>
        <w:t xml:space="preserve">на выборах </w:t>
      </w:r>
      <w:r>
        <w:rPr>
          <w:b w:val="0"/>
          <w:sz w:val="24"/>
        </w:rPr>
        <w:t>депутат</w:t>
      </w:r>
      <w:r w:rsidR="00591F5A">
        <w:rPr>
          <w:b w:val="0"/>
          <w:sz w:val="24"/>
        </w:rPr>
        <w:t>ов___________________________</w:t>
      </w:r>
    </w:p>
    <w:p w14:paraId="7ABB2A28" w14:textId="54E21E68" w:rsidR="00591F5A" w:rsidRDefault="00591F5A" w:rsidP="00591F5A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  <w:r w:rsidR="006F5ADC">
        <w:rPr>
          <w:sz w:val="28"/>
          <w:szCs w:val="28"/>
        </w:rPr>
        <w:t>____</w:t>
      </w:r>
    </w:p>
    <w:p w14:paraId="794D4C6B" w14:textId="77777777" w:rsidR="00591F5A" w:rsidRPr="007663B1" w:rsidRDefault="00591F5A" w:rsidP="00591F5A">
      <w:pPr>
        <w:jc w:val="both"/>
        <w:rPr>
          <w:i/>
        </w:rPr>
      </w:pPr>
      <w:r>
        <w:rPr>
          <w:i/>
        </w:rPr>
        <w:t xml:space="preserve">                                                              </w:t>
      </w:r>
      <w:r w:rsidRPr="00591F5A">
        <w:rPr>
          <w:i/>
          <w:sz w:val="16"/>
          <w:szCs w:val="16"/>
        </w:rPr>
        <w:t>(наименование представительного органа муниципального образования)</w:t>
      </w:r>
    </w:p>
    <w:p w14:paraId="2579A9DF" w14:textId="420B34B7" w:rsidR="00591F5A" w:rsidRPr="006F5ADC" w:rsidRDefault="00591F5A" w:rsidP="00591F5A">
      <w:pPr>
        <w:pStyle w:val="1"/>
        <w:jc w:val="both"/>
        <w:rPr>
          <w:b w:val="0"/>
          <w:bCs/>
          <w:sz w:val="24"/>
          <w:szCs w:val="24"/>
        </w:rPr>
      </w:pPr>
      <w:r w:rsidRPr="006F5ADC">
        <w:rPr>
          <w:b w:val="0"/>
          <w:bCs/>
        </w:rPr>
        <w:t xml:space="preserve">_______________ </w:t>
      </w:r>
      <w:r>
        <w:t xml:space="preserve"> </w:t>
      </w:r>
      <w:r w:rsidRPr="00142C21">
        <w:rPr>
          <w:b w:val="0"/>
          <w:sz w:val="24"/>
          <w:szCs w:val="24"/>
        </w:rPr>
        <w:t>созыва по</w:t>
      </w:r>
      <w:r w:rsidRPr="00BA13B2">
        <w:rPr>
          <w:sz w:val="24"/>
          <w:szCs w:val="24"/>
        </w:rPr>
        <w:t xml:space="preserve"> </w:t>
      </w:r>
      <w:r w:rsidRPr="006F5ADC">
        <w:rPr>
          <w:b w:val="0"/>
          <w:bCs/>
          <w:sz w:val="24"/>
          <w:szCs w:val="24"/>
        </w:rPr>
        <w:t>_______________________________________________</w:t>
      </w:r>
      <w:r w:rsidR="006F5ADC" w:rsidRPr="006F5ADC">
        <w:rPr>
          <w:b w:val="0"/>
          <w:bCs/>
          <w:sz w:val="24"/>
          <w:szCs w:val="24"/>
        </w:rPr>
        <w:t xml:space="preserve"> (№___)</w:t>
      </w:r>
      <w:r w:rsidRPr="006F5ADC">
        <w:rPr>
          <w:b w:val="0"/>
          <w:bCs/>
          <w:sz w:val="24"/>
          <w:szCs w:val="24"/>
        </w:rPr>
        <w:t>,</w:t>
      </w:r>
    </w:p>
    <w:p w14:paraId="4776935F" w14:textId="77777777" w:rsidR="00591F5A" w:rsidRPr="00591F5A" w:rsidRDefault="00591F5A" w:rsidP="00591F5A">
      <w:pPr>
        <w:jc w:val="both"/>
        <w:rPr>
          <w:i/>
          <w:sz w:val="16"/>
          <w:szCs w:val="16"/>
        </w:rPr>
      </w:pPr>
      <w:r w:rsidRPr="00591F5A">
        <w:rPr>
          <w:i/>
          <w:sz w:val="16"/>
          <w:szCs w:val="16"/>
        </w:rPr>
        <w:t xml:space="preserve">                                                                                                       (вид избирательного округа)</w:t>
      </w:r>
    </w:p>
    <w:p w14:paraId="2B0088AB" w14:textId="77777777" w:rsidR="005E5C11" w:rsidRDefault="005E5C11" w:rsidP="005E5C11">
      <w:pPr>
        <w:pStyle w:val="21"/>
        <w:jc w:val="both"/>
        <w:rPr>
          <w:b w:val="0"/>
          <w:sz w:val="24"/>
        </w:rPr>
      </w:pPr>
      <w:r>
        <w:rPr>
          <w:b w:val="0"/>
          <w:sz w:val="24"/>
        </w:rPr>
        <w:t>назначаю членом ___________________________________________________________________</w:t>
      </w:r>
    </w:p>
    <w:p w14:paraId="4E87C3D7" w14:textId="77777777" w:rsidR="005E5C11" w:rsidRPr="008044A1" w:rsidRDefault="005E5C11" w:rsidP="005E5C11">
      <w:pPr>
        <w:pStyle w:val="21"/>
        <w:jc w:val="both"/>
        <w:rPr>
          <w:b w:val="0"/>
          <w:i/>
          <w:sz w:val="16"/>
          <w:szCs w:val="16"/>
        </w:rPr>
      </w:pPr>
      <w:r>
        <w:rPr>
          <w:b w:val="0"/>
          <w:i/>
          <w:sz w:val="20"/>
        </w:rPr>
        <w:tab/>
      </w:r>
      <w:r>
        <w:rPr>
          <w:b w:val="0"/>
          <w:i/>
          <w:sz w:val="20"/>
        </w:rPr>
        <w:tab/>
      </w:r>
      <w:r>
        <w:rPr>
          <w:b w:val="0"/>
          <w:i/>
          <w:sz w:val="20"/>
        </w:rPr>
        <w:tab/>
      </w:r>
      <w:r w:rsidRPr="008044A1">
        <w:rPr>
          <w:b w:val="0"/>
          <w:i/>
          <w:sz w:val="16"/>
          <w:szCs w:val="16"/>
        </w:rPr>
        <w:t xml:space="preserve">            (наименование избирательной комиссии (номер избирательного участка)</w:t>
      </w:r>
    </w:p>
    <w:p w14:paraId="4970E007" w14:textId="77777777" w:rsidR="005E5C11" w:rsidRDefault="005E5C11" w:rsidP="005E5C11">
      <w:pPr>
        <w:pStyle w:val="21"/>
        <w:jc w:val="both"/>
        <w:rPr>
          <w:b w:val="0"/>
          <w:sz w:val="20"/>
        </w:rPr>
      </w:pPr>
      <w:r>
        <w:rPr>
          <w:b w:val="0"/>
          <w:sz w:val="20"/>
        </w:rPr>
        <w:t>________________________________________________________________________________</w:t>
      </w:r>
      <w:r w:rsidR="006D7F15">
        <w:rPr>
          <w:b w:val="0"/>
          <w:sz w:val="20"/>
        </w:rPr>
        <w:t>__</w:t>
      </w:r>
      <w:r>
        <w:rPr>
          <w:b w:val="0"/>
          <w:sz w:val="20"/>
        </w:rPr>
        <w:t>_________________</w:t>
      </w:r>
    </w:p>
    <w:p w14:paraId="0A4F4CFB" w14:textId="77777777" w:rsidR="005E5C11" w:rsidRDefault="005E5C11" w:rsidP="005E5C11">
      <w:pPr>
        <w:pStyle w:val="21"/>
        <w:jc w:val="both"/>
        <w:rPr>
          <w:b w:val="0"/>
          <w:sz w:val="24"/>
        </w:rPr>
      </w:pPr>
      <w:r>
        <w:rPr>
          <w:b w:val="0"/>
          <w:sz w:val="24"/>
        </w:rPr>
        <w:t xml:space="preserve">с правом совещательного голоса </w:t>
      </w:r>
    </w:p>
    <w:tbl>
      <w:tblPr>
        <w:tblW w:w="99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80"/>
        <w:gridCol w:w="757"/>
        <w:gridCol w:w="1058"/>
        <w:gridCol w:w="708"/>
        <w:gridCol w:w="2790"/>
        <w:gridCol w:w="268"/>
        <w:gridCol w:w="670"/>
        <w:gridCol w:w="268"/>
        <w:gridCol w:w="1808"/>
        <w:gridCol w:w="102"/>
        <w:gridCol w:w="13"/>
        <w:gridCol w:w="360"/>
        <w:gridCol w:w="38"/>
        <w:gridCol w:w="60"/>
      </w:tblGrid>
      <w:tr w:rsidR="005E5C11" w14:paraId="35B7BD5C" w14:textId="77777777" w:rsidTr="00F22FA8">
        <w:trPr>
          <w:gridAfter w:val="2"/>
          <w:wAfter w:w="98" w:type="dxa"/>
          <w:cantSplit/>
        </w:trPr>
        <w:tc>
          <w:tcPr>
            <w:tcW w:w="952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48E3E5" w14:textId="77777777" w:rsidR="005E5C11" w:rsidRDefault="005E5C11" w:rsidP="00F22FA8">
            <w:pPr>
              <w:pStyle w:val="afc"/>
              <w:widowControl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A5B9032" w14:textId="77777777" w:rsidR="005E5C11" w:rsidRDefault="005E5C11" w:rsidP="00F22FA8">
            <w:pPr>
              <w:pStyle w:val="afc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,</w:t>
            </w:r>
          </w:p>
        </w:tc>
      </w:tr>
      <w:tr w:rsidR="005E5C11" w14:paraId="3C331580" w14:textId="77777777" w:rsidTr="00F22FA8">
        <w:trPr>
          <w:gridAfter w:val="2"/>
          <w:wAfter w:w="98" w:type="dxa"/>
        </w:trPr>
        <w:tc>
          <w:tcPr>
            <w:tcW w:w="988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4E83B2D" w14:textId="77777777" w:rsidR="005E5C11" w:rsidRDefault="005E5C11" w:rsidP="00F22FA8">
            <w:pPr>
              <w:pStyle w:val="afc"/>
              <w:widowControl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 xml:space="preserve">(фамилия, имя, отчество, дата и место рождения, гражданство) </w:t>
            </w:r>
          </w:p>
        </w:tc>
      </w:tr>
      <w:tr w:rsidR="005E5C11" w14:paraId="13A3396F" w14:textId="77777777" w:rsidTr="00F22FA8">
        <w:trPr>
          <w:gridAfter w:val="2"/>
          <w:wAfter w:w="98" w:type="dxa"/>
          <w:cantSplit/>
        </w:trPr>
        <w:tc>
          <w:tcPr>
            <w:tcW w:w="18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C9569" w14:textId="77777777" w:rsidR="005E5C11" w:rsidRPr="00F4034E" w:rsidRDefault="005E5C11" w:rsidP="00F22FA8">
            <w:pPr>
              <w:pStyle w:val="af4"/>
              <w:tabs>
                <w:tab w:val="clear" w:pos="4677"/>
                <w:tab w:val="clear" w:pos="9355"/>
              </w:tabs>
              <w:rPr>
                <w:sz w:val="24"/>
                <w:szCs w:val="24"/>
              </w:rPr>
            </w:pPr>
            <w:r w:rsidRPr="00F4034E">
              <w:rPr>
                <w:sz w:val="24"/>
                <w:szCs w:val="24"/>
              </w:rPr>
              <w:t>вид документа</w:t>
            </w:r>
          </w:p>
        </w:tc>
        <w:tc>
          <w:tcPr>
            <w:tcW w:w="45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8CA2AD" w14:textId="77777777" w:rsidR="005E5C11" w:rsidRDefault="005E5C11" w:rsidP="00F22FA8">
            <w:pPr>
              <w:pStyle w:val="afe"/>
              <w:widowControl/>
              <w:autoSpaceDE/>
              <w:autoSpaceDN/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0349B645" w14:textId="77777777" w:rsidR="005E5C11" w:rsidRDefault="005E5C11" w:rsidP="00F22FA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,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E22C5D" w14:textId="77777777" w:rsidR="005E5C11" w:rsidRDefault="005E5C11" w:rsidP="00F22FA8"/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28CCC794" w14:textId="77777777" w:rsidR="005E5C11" w:rsidRDefault="005E5C11" w:rsidP="00F22FA8">
            <w:pPr>
              <w:rPr>
                <w:sz w:val="26"/>
                <w:szCs w:val="26"/>
              </w:rPr>
            </w:pPr>
          </w:p>
        </w:tc>
        <w:tc>
          <w:tcPr>
            <w:tcW w:w="19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113070" w14:textId="77777777" w:rsidR="005E5C11" w:rsidRDefault="005E5C11" w:rsidP="00F22FA8"/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57C10F4" w14:textId="77777777" w:rsidR="005E5C11" w:rsidRDefault="005E5C11" w:rsidP="00F22FA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,</w:t>
            </w:r>
          </w:p>
        </w:tc>
      </w:tr>
      <w:tr w:rsidR="005E5C11" w14:paraId="2E1F0585" w14:textId="77777777" w:rsidTr="00F22FA8">
        <w:trPr>
          <w:gridAfter w:val="2"/>
          <w:wAfter w:w="98" w:type="dxa"/>
          <w:cantSplit/>
        </w:trPr>
        <w:tc>
          <w:tcPr>
            <w:tcW w:w="18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DF142A" w14:textId="77777777" w:rsidR="005E5C11" w:rsidRPr="00F4034E" w:rsidRDefault="005E5C11" w:rsidP="00F22FA8">
            <w:pPr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45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157BFB" w14:textId="77777777" w:rsidR="005E5C11" w:rsidRDefault="005E5C11" w:rsidP="00F22FA8">
            <w:pPr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>(паспорт или документ, заменяющий паспорт гражданина)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0742153E" w14:textId="77777777" w:rsidR="005E5C11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35A2D3" w14:textId="77777777" w:rsidR="005E5C11" w:rsidRDefault="005E5C11" w:rsidP="00F22FA8">
            <w:pPr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>(серия)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5DB42E13" w14:textId="77777777" w:rsidR="005E5C11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9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587C4C" w14:textId="77777777" w:rsidR="005E5C11" w:rsidRDefault="005E5C11" w:rsidP="00F22FA8">
            <w:pPr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>(номер)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1A550F1" w14:textId="77777777" w:rsidR="005E5C11" w:rsidRDefault="005E5C11" w:rsidP="00F22FA8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</w:tr>
      <w:tr w:rsidR="005E5C11" w14:paraId="1C6D8B1E" w14:textId="77777777" w:rsidTr="00F22FA8">
        <w:trPr>
          <w:gridAfter w:val="2"/>
          <w:wAfter w:w="98" w:type="dxa"/>
          <w:cantSplit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7237C3B" w14:textId="77777777" w:rsidR="005E5C11" w:rsidRPr="00F4034E" w:rsidRDefault="005E5C11" w:rsidP="00F22FA8">
            <w:pPr>
              <w:rPr>
                <w:sz w:val="24"/>
                <w:szCs w:val="24"/>
              </w:rPr>
            </w:pPr>
            <w:r w:rsidRPr="00F4034E">
              <w:rPr>
                <w:sz w:val="24"/>
                <w:szCs w:val="24"/>
              </w:rPr>
              <w:t>выдан</w:t>
            </w:r>
          </w:p>
        </w:tc>
        <w:tc>
          <w:tcPr>
            <w:tcW w:w="844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61D720" w14:textId="77777777" w:rsidR="005E5C11" w:rsidRDefault="005E5C11" w:rsidP="00F22FA8"/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86AB7B" w14:textId="77777777" w:rsidR="005E5C11" w:rsidRDefault="005E5C11" w:rsidP="00F22FA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,</w:t>
            </w:r>
          </w:p>
        </w:tc>
      </w:tr>
      <w:tr w:rsidR="005E5C11" w14:paraId="7114F9C6" w14:textId="77777777" w:rsidTr="00F22FA8">
        <w:trPr>
          <w:gridAfter w:val="2"/>
          <w:wAfter w:w="98" w:type="dxa"/>
          <w:cantSplit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17EB413" w14:textId="77777777" w:rsidR="005E5C11" w:rsidRDefault="005E5C11" w:rsidP="00F22FA8">
            <w:pPr>
              <w:pStyle w:val="af4"/>
              <w:tabs>
                <w:tab w:val="clear" w:pos="4677"/>
                <w:tab w:val="clear" w:pos="9355"/>
              </w:tabs>
              <w:rPr>
                <w:vertAlign w:val="superscript"/>
              </w:rPr>
            </w:pPr>
          </w:p>
        </w:tc>
        <w:tc>
          <w:tcPr>
            <w:tcW w:w="8442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CEFCE4" w14:textId="77777777" w:rsidR="005E5C11" w:rsidRDefault="005E5C11" w:rsidP="00F22FA8">
            <w:pPr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>(дата выдачи, наименование или код органа, выдавшего паспорт или документ, заменяющий паспорт)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3C8954F" w14:textId="77777777" w:rsidR="005E5C11" w:rsidRDefault="005E5C11" w:rsidP="00F22FA8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</w:tr>
      <w:tr w:rsidR="005E5C11" w:rsidRPr="008F0FDA" w14:paraId="578A1396" w14:textId="77777777" w:rsidTr="00F22FA8">
        <w:trPr>
          <w:cantSplit/>
        </w:trPr>
        <w:tc>
          <w:tcPr>
            <w:tcW w:w="99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CBF075B" w14:textId="77777777" w:rsidR="005E5C11" w:rsidRPr="00557D65" w:rsidRDefault="005E5C11" w:rsidP="00F22FA8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  <w:vertAlign w:val="superscript"/>
              </w:rPr>
            </w:pPr>
            <w:r w:rsidRPr="00557D65">
              <w:rPr>
                <w:sz w:val="24"/>
                <w:szCs w:val="24"/>
              </w:rPr>
              <w:t>основное место работы или службы, занимаемая должность / род занятий –__</w:t>
            </w:r>
            <w:r>
              <w:rPr>
                <w:sz w:val="24"/>
                <w:szCs w:val="24"/>
              </w:rPr>
              <w:t>____________</w:t>
            </w:r>
            <w:r w:rsidRPr="00557D65">
              <w:rPr>
                <w:sz w:val="24"/>
                <w:szCs w:val="24"/>
              </w:rPr>
              <w:t>__</w:t>
            </w:r>
          </w:p>
        </w:tc>
      </w:tr>
      <w:tr w:rsidR="005E5C11" w:rsidRPr="008F0FDA" w14:paraId="2F1DF2BA" w14:textId="77777777" w:rsidTr="00F22FA8">
        <w:trPr>
          <w:gridAfter w:val="1"/>
          <w:wAfter w:w="60" w:type="dxa"/>
          <w:trHeight w:val="270"/>
        </w:trPr>
        <w:tc>
          <w:tcPr>
            <w:tcW w:w="360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1E400D" w14:textId="77777777" w:rsidR="005E5C11" w:rsidRPr="00557D65" w:rsidRDefault="005E5C11" w:rsidP="00F22FA8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557D65">
              <w:rPr>
                <w:sz w:val="24"/>
                <w:szCs w:val="24"/>
              </w:rPr>
              <w:t>адрес места жительства –</w:t>
            </w:r>
          </w:p>
        </w:tc>
        <w:tc>
          <w:tcPr>
            <w:tcW w:w="631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8C1568" w14:textId="77777777" w:rsidR="005E5C11" w:rsidRPr="008F0FDA" w:rsidRDefault="005E5C11" w:rsidP="00F22FA8">
            <w:pPr>
              <w:jc w:val="center"/>
              <w:rPr>
                <w:sz w:val="24"/>
                <w:szCs w:val="24"/>
              </w:rPr>
            </w:pPr>
          </w:p>
        </w:tc>
      </w:tr>
      <w:tr w:rsidR="005E5C11" w:rsidRPr="008F0FDA" w14:paraId="41DBC5CD" w14:textId="77777777" w:rsidTr="00F22FA8">
        <w:trPr>
          <w:gridAfter w:val="1"/>
          <w:wAfter w:w="60" w:type="dxa"/>
          <w:trHeight w:val="270"/>
        </w:trPr>
        <w:tc>
          <w:tcPr>
            <w:tcW w:w="28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F58909" w14:textId="77777777" w:rsidR="005E5C11" w:rsidRPr="008F0FDA" w:rsidRDefault="005E5C11" w:rsidP="00F22FA8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7025" w:type="dxa"/>
            <w:gridSpan w:val="10"/>
            <w:tcBorders>
              <w:left w:val="nil"/>
              <w:bottom w:val="nil"/>
              <w:right w:val="nil"/>
            </w:tcBorders>
          </w:tcPr>
          <w:p w14:paraId="2896F257" w14:textId="77777777" w:rsidR="005E5C11" w:rsidRPr="008F0FDA" w:rsidRDefault="005E5C11" w:rsidP="00F22FA8">
            <w:pPr>
              <w:tabs>
                <w:tab w:val="center" w:pos="4677"/>
                <w:tab w:val="right" w:pos="9355"/>
              </w:tabs>
              <w:ind w:left="720"/>
              <w:rPr>
                <w:i/>
                <w:sz w:val="22"/>
                <w:szCs w:val="22"/>
              </w:rPr>
            </w:pPr>
            <w:r w:rsidRPr="008F0FDA">
              <w:rPr>
                <w:i/>
                <w:sz w:val="16"/>
                <w:szCs w:val="16"/>
              </w:rPr>
              <w:t>(наименование субъекта Российской Федерации, района, города, иного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8F0FDA">
              <w:rPr>
                <w:i/>
                <w:sz w:val="16"/>
                <w:szCs w:val="16"/>
              </w:rPr>
              <w:t>населенного</w:t>
            </w:r>
          </w:p>
        </w:tc>
      </w:tr>
      <w:tr w:rsidR="005E5C11" w:rsidRPr="008F0FDA" w14:paraId="6415D488" w14:textId="77777777" w:rsidTr="00F22FA8">
        <w:trPr>
          <w:gridAfter w:val="4"/>
          <w:wAfter w:w="471" w:type="dxa"/>
        </w:trPr>
        <w:tc>
          <w:tcPr>
            <w:tcW w:w="9509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402D47" w14:textId="77777777" w:rsidR="005E5C11" w:rsidRPr="008F0FDA" w:rsidRDefault="005E5C11" w:rsidP="00F22FA8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</w:tr>
      <w:tr w:rsidR="005E5C11" w:rsidRPr="008F0FDA" w14:paraId="7D763715" w14:textId="77777777" w:rsidTr="00F22FA8">
        <w:trPr>
          <w:gridAfter w:val="1"/>
          <w:wAfter w:w="60" w:type="dxa"/>
        </w:trPr>
        <w:tc>
          <w:tcPr>
            <w:tcW w:w="9407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875A25" w14:textId="77777777" w:rsidR="005E5C11" w:rsidRPr="008F0FDA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8F0FDA">
              <w:rPr>
                <w:i/>
                <w:sz w:val="16"/>
                <w:szCs w:val="16"/>
              </w:rPr>
              <w:t>пункта, улицы, номер дома, корпуса, строения и т.п., квартиры)</w:t>
            </w:r>
          </w:p>
        </w:tc>
        <w:tc>
          <w:tcPr>
            <w:tcW w:w="5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9A1721" w14:textId="77777777" w:rsidR="005E5C11" w:rsidRPr="008F0FDA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</w:tr>
    </w:tbl>
    <w:p w14:paraId="3B2C28A0" w14:textId="77777777" w:rsidR="005E5C11" w:rsidRPr="008F0FDA" w:rsidRDefault="005E5C11" w:rsidP="005E5C11">
      <w:pPr>
        <w:ind w:firstLine="567"/>
        <w:rPr>
          <w:sz w:val="16"/>
          <w:szCs w:val="16"/>
        </w:rPr>
      </w:pPr>
    </w:p>
    <w:p w14:paraId="281F4FAD" w14:textId="77777777" w:rsidR="005E5C11" w:rsidRPr="008F0FDA" w:rsidRDefault="005E5C11" w:rsidP="005E5C11">
      <w:pPr>
        <w:ind w:left="907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793"/>
        <w:gridCol w:w="3118"/>
        <w:gridCol w:w="3118"/>
      </w:tblGrid>
      <w:tr w:rsidR="005E5C11" w:rsidRPr="008F0FDA" w14:paraId="53A39A09" w14:textId="77777777" w:rsidTr="00F22FA8">
        <w:tc>
          <w:tcPr>
            <w:tcW w:w="3793" w:type="dxa"/>
          </w:tcPr>
          <w:p w14:paraId="5440799C" w14:textId="77777777" w:rsidR="005E5C11" w:rsidRPr="008F0FDA" w:rsidRDefault="005E5C11" w:rsidP="00F22FA8">
            <w:pPr>
              <w:ind w:right="-284"/>
              <w:jc w:val="center"/>
              <w:rPr>
                <w:bCs/>
                <w:strike/>
              </w:rPr>
            </w:pPr>
          </w:p>
        </w:tc>
        <w:tc>
          <w:tcPr>
            <w:tcW w:w="3118" w:type="dxa"/>
          </w:tcPr>
          <w:p w14:paraId="488646BD" w14:textId="77777777" w:rsidR="005E5C11" w:rsidRPr="008F0FDA" w:rsidRDefault="005E5C11" w:rsidP="00F22FA8">
            <w:r w:rsidRPr="008F0FDA">
              <w:t>__________________</w:t>
            </w:r>
          </w:p>
          <w:p w14:paraId="62549E2B" w14:textId="77777777" w:rsidR="005E5C11" w:rsidRPr="008F0FDA" w:rsidRDefault="005E5C11" w:rsidP="00F22FA8">
            <w:pPr>
              <w:jc w:val="center"/>
              <w:rPr>
                <w:i/>
              </w:rPr>
            </w:pPr>
            <w:r w:rsidRPr="008F0FDA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3118" w:type="dxa"/>
          </w:tcPr>
          <w:p w14:paraId="6344CBD5" w14:textId="77777777" w:rsidR="005E5C11" w:rsidRPr="008F0FDA" w:rsidRDefault="005E5C11" w:rsidP="00F22FA8">
            <w:r w:rsidRPr="008F0FDA">
              <w:t>____________________</w:t>
            </w:r>
          </w:p>
          <w:p w14:paraId="614CA004" w14:textId="77777777" w:rsidR="005E5C11" w:rsidRPr="008F0FDA" w:rsidRDefault="005E5C11" w:rsidP="00F22FA8">
            <w:pPr>
              <w:jc w:val="center"/>
              <w:rPr>
                <w:i/>
              </w:rPr>
            </w:pPr>
            <w:r w:rsidRPr="008F0FDA">
              <w:rPr>
                <w:i/>
                <w:sz w:val="16"/>
                <w:szCs w:val="16"/>
              </w:rPr>
              <w:t>(инициалы, фамилия)</w:t>
            </w:r>
          </w:p>
        </w:tc>
      </w:tr>
    </w:tbl>
    <w:p w14:paraId="46592A47" w14:textId="77777777" w:rsidR="005E5C11" w:rsidRDefault="005E5C11" w:rsidP="005E5C11">
      <w:pPr>
        <w:suppressAutoHyphens/>
        <w:ind w:firstLine="284"/>
        <w:jc w:val="both"/>
        <w:rPr>
          <w:sz w:val="23"/>
          <w:szCs w:val="23"/>
        </w:rPr>
      </w:pPr>
      <w:r w:rsidRPr="004F5C64">
        <w:rPr>
          <w:sz w:val="23"/>
          <w:szCs w:val="23"/>
        </w:rPr>
        <w:t xml:space="preserve"> </w:t>
      </w:r>
    </w:p>
    <w:p w14:paraId="65B7CBEB" w14:textId="77777777" w:rsidR="005E5C11" w:rsidRDefault="005E5C11" w:rsidP="005E5C11">
      <w:pPr>
        <w:suppressAutoHyphens/>
        <w:ind w:firstLine="284"/>
        <w:jc w:val="both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_________________________</w:t>
      </w:r>
    </w:p>
    <w:p w14:paraId="5716E650" w14:textId="77777777" w:rsidR="005E5C11" w:rsidRDefault="005E5C11" w:rsidP="005E5C11">
      <w:pPr>
        <w:suppressAutoHyphens/>
        <w:ind w:left="7080" w:firstLine="284"/>
        <w:jc w:val="both"/>
        <w:rPr>
          <w:sz w:val="23"/>
          <w:szCs w:val="23"/>
        </w:rPr>
      </w:pPr>
      <w:r>
        <w:rPr>
          <w:i/>
          <w:sz w:val="16"/>
          <w:szCs w:val="16"/>
        </w:rPr>
        <w:t xml:space="preserve">       </w:t>
      </w:r>
      <w:r w:rsidRPr="004F5C64">
        <w:rPr>
          <w:i/>
          <w:sz w:val="16"/>
          <w:szCs w:val="16"/>
        </w:rPr>
        <w:t>(дата)</w:t>
      </w:r>
    </w:p>
    <w:p w14:paraId="248E7324" w14:textId="77777777" w:rsidR="005E5C11" w:rsidRPr="004F5C64" w:rsidRDefault="005E5C11" w:rsidP="005E5C11">
      <w:pPr>
        <w:suppressAutoHyphens/>
        <w:ind w:firstLine="284"/>
        <w:jc w:val="both"/>
        <w:rPr>
          <w:sz w:val="22"/>
          <w:szCs w:val="22"/>
        </w:rPr>
      </w:pPr>
    </w:p>
    <w:p w14:paraId="07E3EB06" w14:textId="77777777" w:rsidR="005E5C11" w:rsidRDefault="005E5C11" w:rsidP="005E5C11">
      <w:r>
        <w:br w:type="page"/>
      </w:r>
    </w:p>
    <w:tbl>
      <w:tblPr>
        <w:tblW w:w="1000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88"/>
        <w:gridCol w:w="4320"/>
      </w:tblGrid>
      <w:tr w:rsidR="005E5C11" w14:paraId="2718E19F" w14:textId="77777777" w:rsidTr="00F22FA8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4DBBE878" w14:textId="77777777" w:rsidR="005E5C11" w:rsidRDefault="005E5C11" w:rsidP="00F22FA8"/>
          <w:tbl>
            <w:tblPr>
              <w:tblpPr w:leftFromText="180" w:rightFromText="180" w:vertAnchor="text" w:horzAnchor="margin" w:tblpY="734"/>
              <w:tblW w:w="4077" w:type="dxa"/>
              <w:tblLayout w:type="fixed"/>
              <w:tblLook w:val="0000" w:firstRow="0" w:lastRow="0" w:firstColumn="0" w:lastColumn="0" w:noHBand="0" w:noVBand="0"/>
            </w:tblPr>
            <w:tblGrid>
              <w:gridCol w:w="4077"/>
            </w:tblGrid>
            <w:tr w:rsidR="005E5C11" w:rsidRPr="004F5C64" w14:paraId="66ED7865" w14:textId="77777777" w:rsidTr="00F22FA8">
              <w:tc>
                <w:tcPr>
                  <w:tcW w:w="40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D232A3" w14:textId="77777777" w:rsidR="005E5C11" w:rsidRPr="004F5C64" w:rsidRDefault="005E5C11" w:rsidP="00F22FA8">
                  <w:pPr>
                    <w:suppressAutoHyphens/>
                    <w:spacing w:before="120" w:after="120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F30AB16" w14:textId="77777777" w:rsidR="005E5C11" w:rsidRDefault="005E5C11" w:rsidP="00F22FA8">
            <w:pPr>
              <w:suppressAutoHyphens/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14:paraId="49203027" w14:textId="6F2BAACB" w:rsidR="005E5C11" w:rsidRPr="00E521DF" w:rsidRDefault="005E5C11" w:rsidP="00F22FA8">
            <w:pPr>
              <w:suppressAutoHyphens/>
              <w:jc w:val="center"/>
            </w:pPr>
            <w:r w:rsidRPr="00E521DF">
              <w:t>Приложение №</w:t>
            </w:r>
            <w:r w:rsidR="006F5ADC">
              <w:t xml:space="preserve"> </w:t>
            </w:r>
            <w:r w:rsidR="00591F5A">
              <w:t>1</w:t>
            </w:r>
            <w:r w:rsidR="006F5ADC">
              <w:t>6</w:t>
            </w:r>
          </w:p>
          <w:p w14:paraId="72E414BE" w14:textId="5C916801" w:rsidR="0009488E" w:rsidDel="00664228" w:rsidRDefault="00664228" w:rsidP="00F22FA8">
            <w:pPr>
              <w:suppressAutoHyphens/>
              <w:jc w:val="center"/>
              <w:rPr>
                <w:del w:id="610" w:author="deevab" w:date="2020-06-23T18:32:00Z"/>
              </w:rPr>
            </w:pPr>
            <w:ins w:id="611" w:author="deevab" w:date="2020-06-23T18:32:00Z">
              <w:r w:rsidRPr="00F138E6">
                <w:t xml:space="preserve">к постановлению </w:t>
              </w:r>
              <w:r>
                <w:t xml:space="preserve">территориальной </w:t>
              </w:r>
              <w:r w:rsidRPr="00F138E6">
                <w:t xml:space="preserve">избирательной комиссии </w:t>
              </w:r>
              <w:r w:rsidRPr="00827267">
                <w:t>Правобережного округа города Липецка от</w:t>
              </w:r>
              <w:r w:rsidRPr="00A84DDC">
                <w:rPr>
                  <w:sz w:val="24"/>
                  <w:szCs w:val="24"/>
                </w:rPr>
                <w:t xml:space="preserve"> «</w:t>
              </w:r>
              <w:r>
                <w:rPr>
                  <w:sz w:val="24"/>
                  <w:szCs w:val="24"/>
                </w:rPr>
                <w:t>25</w:t>
              </w:r>
              <w:r w:rsidRPr="00A84DDC">
                <w:rPr>
                  <w:sz w:val="24"/>
                  <w:szCs w:val="24"/>
                </w:rPr>
                <w:t>»</w:t>
              </w:r>
              <w:r>
                <w:rPr>
                  <w:sz w:val="24"/>
                  <w:szCs w:val="24"/>
                </w:rPr>
                <w:t xml:space="preserve"> </w:t>
              </w:r>
              <w:r w:rsidRPr="00827267">
                <w:t>июня</w:t>
              </w:r>
              <w:r w:rsidRPr="00A84DDC">
                <w:rPr>
                  <w:sz w:val="24"/>
                  <w:szCs w:val="24"/>
                </w:rPr>
                <w:t xml:space="preserve"> </w:t>
              </w:r>
              <w:r w:rsidRPr="00827267">
                <w:t xml:space="preserve">2020 года № </w:t>
              </w:r>
              <w:r>
                <w:t>11</w:t>
              </w:r>
            </w:ins>
            <w:ins w:id="612" w:author="deevab" w:date="2020-06-25T16:57:00Z">
              <w:r w:rsidR="00FB4E67">
                <w:t>1</w:t>
              </w:r>
            </w:ins>
            <w:ins w:id="613" w:author="deevab" w:date="2020-06-23T18:32:00Z">
              <w:r w:rsidR="00FB4E67">
                <w:t>/575</w:t>
              </w:r>
            </w:ins>
            <w:del w:id="614" w:author="deevab" w:date="2020-06-23T18:32:00Z">
              <w:r w:rsidR="005E5C11" w:rsidRPr="00E521DF" w:rsidDel="00664228">
                <w:delText>к постановлению</w:delText>
              </w:r>
              <w:r w:rsidR="0009488E" w:rsidDel="00664228">
                <w:delText xml:space="preserve"> территориальной </w:delText>
              </w:r>
              <w:r w:rsidR="005E5C11" w:rsidRPr="00E521DF" w:rsidDel="00664228">
                <w:delText xml:space="preserve"> избирательной комиссии </w:delText>
              </w:r>
              <w:r w:rsidR="0009488E" w:rsidDel="00664228">
                <w:delText xml:space="preserve">_________ района </w:delText>
              </w:r>
            </w:del>
          </w:p>
          <w:p w14:paraId="32FCAF4A" w14:textId="10E0139B" w:rsidR="0009488E" w:rsidRPr="008A4A83" w:rsidDel="00664228" w:rsidRDefault="0009488E" w:rsidP="0009488E">
            <w:pPr>
              <w:suppressAutoHyphens/>
              <w:ind w:left="691"/>
              <w:jc w:val="center"/>
              <w:rPr>
                <w:del w:id="615" w:author="deevab" w:date="2020-06-23T18:32:00Z"/>
              </w:rPr>
            </w:pPr>
            <w:del w:id="616" w:author="deevab" w:date="2020-06-23T18:32:00Z">
              <w:r w:rsidRPr="008A4A83" w:rsidDel="00664228">
                <w:delText>от «__» _______ 2020 года № _</w:delText>
              </w:r>
            </w:del>
          </w:p>
          <w:p w14:paraId="2B2A68DA" w14:textId="77777777" w:rsidR="00664228" w:rsidRDefault="0009488E" w:rsidP="0009488E">
            <w:pPr>
              <w:suppressAutoHyphens/>
              <w:jc w:val="center"/>
              <w:rPr>
                <w:ins w:id="617" w:author="deevab" w:date="2020-06-23T18:32:00Z"/>
              </w:rPr>
            </w:pPr>
            <w:del w:id="618" w:author="deevab" w:date="2020-06-23T18:32:00Z">
              <w:r w:rsidRPr="00E521DF" w:rsidDel="00664228">
                <w:delText xml:space="preserve"> </w:delText>
              </w:r>
            </w:del>
          </w:p>
          <w:p w14:paraId="22DD83E0" w14:textId="15053CB4" w:rsidR="005E5C11" w:rsidRDefault="005E5C11" w:rsidP="0009488E">
            <w:pPr>
              <w:suppressAutoHyphens/>
              <w:jc w:val="center"/>
              <w:rPr>
                <w:sz w:val="24"/>
                <w:szCs w:val="24"/>
              </w:rPr>
            </w:pPr>
            <w:r w:rsidRPr="00E521DF">
              <w:t>(рекомендуемая форма)</w:t>
            </w:r>
          </w:p>
        </w:tc>
      </w:tr>
    </w:tbl>
    <w:p w14:paraId="35F987A1" w14:textId="77777777" w:rsidR="006F5ADC" w:rsidRDefault="006F5ADC" w:rsidP="006F5ADC">
      <w:pPr>
        <w:pStyle w:val="1"/>
        <w:jc w:val="right"/>
        <w:rPr>
          <w:b w:val="0"/>
          <w:szCs w:val="28"/>
        </w:rPr>
      </w:pPr>
      <w:r w:rsidRPr="001711DB">
        <w:rPr>
          <w:b w:val="0"/>
          <w:szCs w:val="28"/>
        </w:rPr>
        <w:t xml:space="preserve">В </w:t>
      </w:r>
      <w:r>
        <w:rPr>
          <w:b w:val="0"/>
          <w:szCs w:val="28"/>
        </w:rPr>
        <w:t>территориальную избирательную</w:t>
      </w:r>
    </w:p>
    <w:p w14:paraId="40D4F97D" w14:textId="398F96F8" w:rsidR="006F5ADC" w:rsidRPr="00C87632" w:rsidRDefault="006F5ADC">
      <w:pPr>
        <w:jc w:val="right"/>
        <w:rPr>
          <w:sz w:val="28"/>
          <w:szCs w:val="28"/>
        </w:rPr>
        <w:pPrChange w:id="619" w:author="deevab" w:date="2020-06-23T18:41:00Z">
          <w:pPr/>
        </w:pPrChange>
      </w:pPr>
      <w:r w:rsidRPr="00C87632">
        <w:rPr>
          <w:sz w:val="28"/>
          <w:szCs w:val="28"/>
        </w:rPr>
        <w:t xml:space="preserve">                                                                               комиссию </w:t>
      </w:r>
      <w:del w:id="620" w:author="deevab" w:date="2020-06-23T18:41:00Z">
        <w:r w:rsidRPr="00C87632" w:rsidDel="009A3876">
          <w:rPr>
            <w:sz w:val="28"/>
            <w:szCs w:val="28"/>
          </w:rPr>
          <w:delText>_______</w:delText>
        </w:r>
        <w:r w:rsidDel="009A3876">
          <w:rPr>
            <w:sz w:val="28"/>
            <w:szCs w:val="28"/>
          </w:rPr>
          <w:delText>____</w:delText>
        </w:r>
        <w:r w:rsidRPr="00C87632" w:rsidDel="009A3876">
          <w:rPr>
            <w:sz w:val="28"/>
            <w:szCs w:val="28"/>
          </w:rPr>
          <w:delText>___ района</w:delText>
        </w:r>
      </w:del>
      <w:ins w:id="621" w:author="deevab" w:date="2020-06-23T18:41:00Z">
        <w:r w:rsidR="009A3876">
          <w:rPr>
            <w:sz w:val="28"/>
            <w:szCs w:val="28"/>
          </w:rPr>
          <w:t>Правобережного округа города Липецка</w:t>
        </w:r>
      </w:ins>
    </w:p>
    <w:p w14:paraId="20551E9F" w14:textId="0467C0F8" w:rsidR="005E5C11" w:rsidRDefault="005E5C11" w:rsidP="005E5C11">
      <w:pPr>
        <w:jc w:val="center"/>
        <w:rPr>
          <w:i/>
          <w:sz w:val="16"/>
          <w:szCs w:val="16"/>
        </w:rPr>
      </w:pPr>
    </w:p>
    <w:p w14:paraId="1B62A5AA" w14:textId="77777777" w:rsidR="006F5ADC" w:rsidRPr="004F5C64" w:rsidRDefault="006F5ADC" w:rsidP="005E5C11">
      <w:pPr>
        <w:jc w:val="center"/>
        <w:rPr>
          <w:i/>
          <w:sz w:val="16"/>
          <w:szCs w:val="16"/>
        </w:rPr>
      </w:pPr>
    </w:p>
    <w:p w14:paraId="7C8472C7" w14:textId="77777777" w:rsidR="005E5C11" w:rsidRPr="004F5C64" w:rsidRDefault="005E5C11" w:rsidP="005E5C11">
      <w:pPr>
        <w:pStyle w:val="1"/>
        <w:rPr>
          <w:szCs w:val="28"/>
        </w:rPr>
      </w:pPr>
      <w:r w:rsidRPr="004F5C64">
        <w:rPr>
          <w:szCs w:val="28"/>
        </w:rPr>
        <w:t>Заявление</w:t>
      </w:r>
    </w:p>
    <w:p w14:paraId="00344544" w14:textId="77777777" w:rsidR="005E5C11" w:rsidRPr="00591F5A" w:rsidRDefault="005E5C11" w:rsidP="005E5C11">
      <w:pPr>
        <w:pStyle w:val="14"/>
        <w:keepLines w:val="0"/>
        <w:suppressAutoHyphens/>
        <w:autoSpaceDE/>
        <w:autoSpaceDN/>
        <w:spacing w:after="0"/>
        <w:ind w:firstLine="709"/>
        <w:rPr>
          <w:sz w:val="24"/>
          <w:szCs w:val="24"/>
        </w:rPr>
      </w:pPr>
      <w:r w:rsidRPr="00591F5A">
        <w:rPr>
          <w:sz w:val="24"/>
          <w:szCs w:val="24"/>
        </w:rPr>
        <w:t>Я, ______________________________________________________________,</w:t>
      </w:r>
      <w:r w:rsidR="007E0F9E" w:rsidRPr="007E0F9E">
        <w:rPr>
          <w:sz w:val="24"/>
          <w:szCs w:val="24"/>
        </w:rPr>
        <w:t xml:space="preserve"> </w:t>
      </w:r>
      <w:r w:rsidR="007E0F9E" w:rsidRPr="00591F5A">
        <w:rPr>
          <w:sz w:val="24"/>
          <w:szCs w:val="24"/>
        </w:rPr>
        <w:t>даю согласие</w:t>
      </w:r>
    </w:p>
    <w:p w14:paraId="7051F6AD" w14:textId="77777777" w:rsidR="005E5C11" w:rsidRPr="00591F5A" w:rsidRDefault="005E5C11" w:rsidP="005E5C11">
      <w:pPr>
        <w:pStyle w:val="14"/>
        <w:keepLines w:val="0"/>
        <w:suppressAutoHyphens/>
        <w:autoSpaceDE/>
        <w:autoSpaceDN/>
        <w:spacing w:after="0"/>
        <w:ind w:firstLine="709"/>
        <w:jc w:val="center"/>
        <w:rPr>
          <w:rFonts w:eastAsiaTheme="minorHAnsi"/>
          <w:bCs/>
          <w:i/>
          <w:sz w:val="16"/>
          <w:szCs w:val="16"/>
        </w:rPr>
      </w:pPr>
      <w:r w:rsidRPr="00591F5A">
        <w:rPr>
          <w:rFonts w:eastAsiaTheme="minorHAnsi"/>
          <w:bCs/>
          <w:i/>
          <w:sz w:val="16"/>
          <w:szCs w:val="16"/>
        </w:rPr>
        <w:t>(фамилия, имя, отчество)</w:t>
      </w:r>
    </w:p>
    <w:p w14:paraId="137134CD" w14:textId="77777777" w:rsidR="005E5C11" w:rsidRPr="00591F5A" w:rsidRDefault="005E5C11" w:rsidP="005E5C11">
      <w:pPr>
        <w:pStyle w:val="14"/>
        <w:keepLines w:val="0"/>
        <w:suppressAutoHyphens/>
        <w:autoSpaceDE/>
        <w:autoSpaceDN/>
        <w:spacing w:after="0"/>
        <w:rPr>
          <w:sz w:val="24"/>
          <w:szCs w:val="24"/>
        </w:rPr>
      </w:pPr>
      <w:r w:rsidRPr="00591F5A">
        <w:rPr>
          <w:sz w:val="24"/>
          <w:szCs w:val="24"/>
        </w:rPr>
        <w:t>на назначение меня членом ______________________________</w:t>
      </w:r>
      <w:r w:rsidR="007E0F9E" w:rsidRPr="007E0F9E">
        <w:rPr>
          <w:sz w:val="24"/>
          <w:szCs w:val="24"/>
        </w:rPr>
        <w:t xml:space="preserve"> </w:t>
      </w:r>
      <w:r w:rsidR="007E0F9E" w:rsidRPr="00591F5A">
        <w:rPr>
          <w:sz w:val="24"/>
          <w:szCs w:val="24"/>
        </w:rPr>
        <w:t>с правом совещательного голоса</w:t>
      </w:r>
    </w:p>
    <w:p w14:paraId="79035830" w14:textId="77777777" w:rsidR="005E5C11" w:rsidRPr="00591F5A" w:rsidRDefault="007E0F9E" w:rsidP="007E0F9E">
      <w:pPr>
        <w:ind w:left="2268"/>
        <w:rPr>
          <w:rFonts w:eastAsiaTheme="minorHAnsi"/>
          <w:bCs/>
          <w:i/>
          <w:sz w:val="16"/>
          <w:szCs w:val="16"/>
        </w:rPr>
      </w:pPr>
      <w:r>
        <w:rPr>
          <w:sz w:val="24"/>
          <w:szCs w:val="24"/>
        </w:rPr>
        <w:t xml:space="preserve">                </w:t>
      </w:r>
      <w:r w:rsidR="005E5C11" w:rsidRPr="00591F5A">
        <w:rPr>
          <w:sz w:val="24"/>
          <w:szCs w:val="24"/>
        </w:rPr>
        <w:t xml:space="preserve"> </w:t>
      </w:r>
      <w:r w:rsidR="005E5C11" w:rsidRPr="00591F5A">
        <w:rPr>
          <w:rFonts w:eastAsiaTheme="minorHAnsi"/>
          <w:bCs/>
          <w:i/>
          <w:sz w:val="16"/>
          <w:szCs w:val="16"/>
        </w:rPr>
        <w:t>(наименование избирательной комиссии)</w:t>
      </w:r>
    </w:p>
    <w:p w14:paraId="105B20BA" w14:textId="77777777" w:rsidR="007E0F9E" w:rsidRDefault="005E5C11" w:rsidP="007E0F9E">
      <w:pPr>
        <w:pStyle w:val="14"/>
        <w:keepLines w:val="0"/>
        <w:suppressAutoHyphens/>
        <w:autoSpaceDE/>
        <w:autoSpaceDN/>
        <w:spacing w:after="0"/>
        <w:rPr>
          <w:sz w:val="24"/>
          <w:szCs w:val="24"/>
        </w:rPr>
      </w:pPr>
      <w:r w:rsidRPr="00591F5A">
        <w:rPr>
          <w:sz w:val="24"/>
          <w:szCs w:val="24"/>
        </w:rPr>
        <w:t>__________________________________________ кандидат</w:t>
      </w:r>
      <w:r w:rsidR="00B035AC">
        <w:rPr>
          <w:sz w:val="24"/>
          <w:szCs w:val="24"/>
        </w:rPr>
        <w:t>а</w:t>
      </w:r>
      <w:r w:rsidR="00046969">
        <w:rPr>
          <w:sz w:val="24"/>
          <w:szCs w:val="24"/>
        </w:rPr>
        <w:t xml:space="preserve"> на </w:t>
      </w:r>
      <w:r w:rsidRPr="00591F5A">
        <w:rPr>
          <w:sz w:val="24"/>
          <w:szCs w:val="24"/>
        </w:rPr>
        <w:t xml:space="preserve"> </w:t>
      </w:r>
      <w:r w:rsidR="00CF45B1" w:rsidRPr="00591F5A">
        <w:rPr>
          <w:sz w:val="24"/>
          <w:szCs w:val="24"/>
        </w:rPr>
        <w:t xml:space="preserve">выборах </w:t>
      </w:r>
      <w:r w:rsidRPr="00591F5A">
        <w:rPr>
          <w:sz w:val="24"/>
          <w:szCs w:val="24"/>
        </w:rPr>
        <w:t>депутат</w:t>
      </w:r>
      <w:r w:rsidR="00591F5A" w:rsidRPr="00591F5A">
        <w:rPr>
          <w:sz w:val="24"/>
          <w:szCs w:val="24"/>
        </w:rPr>
        <w:t xml:space="preserve">ов </w:t>
      </w:r>
    </w:p>
    <w:p w14:paraId="130339A5" w14:textId="77777777" w:rsidR="007E0F9E" w:rsidRPr="007E0F9E" w:rsidRDefault="007E0F9E" w:rsidP="007E0F9E">
      <w:pPr>
        <w:pStyle w:val="14"/>
        <w:keepLines w:val="0"/>
        <w:suppressAutoHyphens/>
        <w:autoSpaceDE/>
        <w:autoSpaceDN/>
        <w:spacing w:after="0"/>
        <w:rPr>
          <w:rFonts w:eastAsiaTheme="minorHAnsi"/>
          <w:bCs/>
          <w:i/>
          <w:sz w:val="16"/>
          <w:szCs w:val="16"/>
        </w:rPr>
      </w:pPr>
      <w:r>
        <w:rPr>
          <w:rFonts w:eastAsiaTheme="minorHAnsi"/>
          <w:bCs/>
          <w:i/>
          <w:sz w:val="16"/>
          <w:szCs w:val="16"/>
        </w:rPr>
        <w:t xml:space="preserve"> </w:t>
      </w:r>
      <w:r w:rsidRPr="007E0F9E">
        <w:rPr>
          <w:rFonts w:eastAsiaTheme="minorHAnsi"/>
          <w:bCs/>
          <w:i/>
          <w:sz w:val="16"/>
          <w:szCs w:val="16"/>
        </w:rPr>
        <w:t>(</w:t>
      </w:r>
      <w:r w:rsidRPr="00591F5A">
        <w:rPr>
          <w:rFonts w:eastAsiaTheme="minorHAnsi"/>
          <w:bCs/>
          <w:i/>
          <w:sz w:val="16"/>
          <w:szCs w:val="16"/>
        </w:rPr>
        <w:t>фамилия, имя, отчество</w:t>
      </w:r>
      <w:r w:rsidRPr="007E0F9E">
        <w:rPr>
          <w:rFonts w:eastAsiaTheme="minorHAnsi"/>
          <w:bCs/>
          <w:i/>
          <w:sz w:val="16"/>
          <w:szCs w:val="16"/>
        </w:rPr>
        <w:t xml:space="preserve"> кандидата)</w:t>
      </w:r>
    </w:p>
    <w:p w14:paraId="7DC719A6" w14:textId="77777777" w:rsidR="00591F5A" w:rsidRPr="00591F5A" w:rsidRDefault="00591F5A" w:rsidP="007E0F9E">
      <w:pPr>
        <w:pStyle w:val="14"/>
        <w:keepLines w:val="0"/>
        <w:suppressAutoHyphens/>
        <w:autoSpaceDE/>
        <w:autoSpaceDN/>
        <w:spacing w:after="0"/>
        <w:rPr>
          <w:sz w:val="24"/>
          <w:szCs w:val="24"/>
        </w:rPr>
      </w:pPr>
      <w:r w:rsidRPr="00591F5A">
        <w:rPr>
          <w:sz w:val="24"/>
          <w:szCs w:val="24"/>
        </w:rPr>
        <w:t>___________________________________________</w:t>
      </w:r>
      <w:r w:rsidR="007E0F9E" w:rsidRPr="00591F5A">
        <w:rPr>
          <w:b/>
          <w:sz w:val="24"/>
          <w:szCs w:val="24"/>
        </w:rPr>
        <w:t>_____</w:t>
      </w:r>
      <w:r w:rsidR="007E0F9E">
        <w:rPr>
          <w:b/>
          <w:sz w:val="24"/>
          <w:szCs w:val="24"/>
        </w:rPr>
        <w:t xml:space="preserve">_____________  </w:t>
      </w:r>
      <w:r w:rsidR="007E0F9E" w:rsidRPr="00591F5A">
        <w:rPr>
          <w:b/>
          <w:sz w:val="24"/>
          <w:szCs w:val="24"/>
        </w:rPr>
        <w:t xml:space="preserve">__________  </w:t>
      </w:r>
      <w:r w:rsidR="007E0F9E" w:rsidRPr="007E0F9E">
        <w:rPr>
          <w:sz w:val="24"/>
          <w:szCs w:val="24"/>
        </w:rPr>
        <w:t>созыва</w:t>
      </w:r>
    </w:p>
    <w:p w14:paraId="5A2FE3AC" w14:textId="77777777" w:rsidR="00591F5A" w:rsidRPr="00591F5A" w:rsidRDefault="007E0F9E" w:rsidP="00591F5A">
      <w:pPr>
        <w:jc w:val="both"/>
        <w:rPr>
          <w:rFonts w:eastAsiaTheme="minorHAnsi"/>
          <w:bCs/>
          <w:i/>
          <w:sz w:val="16"/>
          <w:szCs w:val="16"/>
        </w:rPr>
      </w:pPr>
      <w:r>
        <w:rPr>
          <w:rFonts w:eastAsiaTheme="minorHAnsi"/>
          <w:bCs/>
          <w:i/>
          <w:sz w:val="16"/>
          <w:szCs w:val="16"/>
        </w:rPr>
        <w:t xml:space="preserve">     </w:t>
      </w:r>
      <w:r w:rsidR="00591F5A" w:rsidRPr="00591F5A">
        <w:rPr>
          <w:rFonts w:eastAsiaTheme="minorHAnsi"/>
          <w:bCs/>
          <w:i/>
          <w:sz w:val="16"/>
          <w:szCs w:val="16"/>
        </w:rPr>
        <w:t xml:space="preserve">  (наименование представительного органа муниципального образования)</w:t>
      </w:r>
    </w:p>
    <w:p w14:paraId="7A3E2CC0" w14:textId="698A978A" w:rsidR="00591F5A" w:rsidRPr="006F5ADC" w:rsidRDefault="00591F5A" w:rsidP="00591F5A">
      <w:pPr>
        <w:pStyle w:val="1"/>
        <w:jc w:val="both"/>
        <w:rPr>
          <w:b w:val="0"/>
          <w:bCs/>
          <w:sz w:val="24"/>
          <w:szCs w:val="24"/>
        </w:rPr>
      </w:pPr>
      <w:r w:rsidRPr="00591F5A">
        <w:rPr>
          <w:b w:val="0"/>
          <w:sz w:val="24"/>
          <w:szCs w:val="24"/>
        </w:rPr>
        <w:t>по</w:t>
      </w:r>
      <w:r w:rsidRPr="00BA13B2">
        <w:rPr>
          <w:sz w:val="24"/>
          <w:szCs w:val="24"/>
        </w:rPr>
        <w:t xml:space="preserve"> </w:t>
      </w:r>
      <w:r w:rsidRPr="006F5ADC">
        <w:rPr>
          <w:b w:val="0"/>
          <w:bCs/>
          <w:sz w:val="24"/>
          <w:szCs w:val="24"/>
        </w:rPr>
        <w:t>____________________________________________________</w:t>
      </w:r>
      <w:r w:rsidR="007E0F9E" w:rsidRPr="006F5ADC">
        <w:rPr>
          <w:b w:val="0"/>
          <w:bCs/>
          <w:sz w:val="24"/>
          <w:szCs w:val="24"/>
        </w:rPr>
        <w:t>____________________</w:t>
      </w:r>
      <w:r w:rsidR="006F5ADC" w:rsidRPr="006F5ADC">
        <w:rPr>
          <w:b w:val="0"/>
          <w:bCs/>
          <w:sz w:val="24"/>
          <w:szCs w:val="24"/>
        </w:rPr>
        <w:t xml:space="preserve"> (№__)</w:t>
      </w:r>
      <w:r w:rsidR="007E0F9E" w:rsidRPr="006F5ADC">
        <w:rPr>
          <w:b w:val="0"/>
          <w:bCs/>
          <w:sz w:val="24"/>
          <w:szCs w:val="24"/>
        </w:rPr>
        <w:t>.</w:t>
      </w:r>
    </w:p>
    <w:p w14:paraId="3E47B7D6" w14:textId="77777777" w:rsidR="00591F5A" w:rsidRPr="00591F5A" w:rsidRDefault="00591F5A" w:rsidP="00591F5A">
      <w:pPr>
        <w:jc w:val="both"/>
        <w:rPr>
          <w:i/>
          <w:sz w:val="16"/>
          <w:szCs w:val="16"/>
        </w:rPr>
      </w:pPr>
      <w:r w:rsidRPr="00591F5A">
        <w:rPr>
          <w:i/>
          <w:sz w:val="16"/>
          <w:szCs w:val="16"/>
        </w:rPr>
        <w:t xml:space="preserve">                                                                                                       (вид избирательного округа)</w:t>
      </w:r>
    </w:p>
    <w:p w14:paraId="606470C5" w14:textId="77777777" w:rsidR="005E5C11" w:rsidRPr="007E0F9E" w:rsidRDefault="005E5C11" w:rsidP="005E5C11">
      <w:pPr>
        <w:suppressAutoHyphens/>
        <w:ind w:firstLine="720"/>
        <w:jc w:val="both"/>
        <w:rPr>
          <w:sz w:val="24"/>
          <w:szCs w:val="24"/>
        </w:rPr>
      </w:pPr>
      <w:r w:rsidRPr="007E0F9E">
        <w:rPr>
          <w:sz w:val="24"/>
          <w:szCs w:val="24"/>
        </w:rPr>
        <w:t>Подтверждаю, что я не подпадаю под ограничения, установленные пунктом 21.1 статьи 29 Федерального закона «Об основных гарантиях избирательных прав и права на участие в референдуме граждан Российской Федерации».</w:t>
      </w:r>
    </w:p>
    <w:p w14:paraId="08472237" w14:textId="77777777" w:rsidR="005E5C11" w:rsidRPr="005E0744" w:rsidRDefault="005E5C11" w:rsidP="005E5C11">
      <w:pPr>
        <w:ind w:firstLine="720"/>
        <w:jc w:val="both"/>
        <w:rPr>
          <w:sz w:val="24"/>
          <w:szCs w:val="24"/>
        </w:rPr>
      </w:pPr>
      <w:r w:rsidRPr="005E0744">
        <w:rPr>
          <w:sz w:val="24"/>
          <w:szCs w:val="24"/>
        </w:rPr>
        <w:t>О себе сообщаю следующие сведения:</w:t>
      </w:r>
    </w:p>
    <w:tbl>
      <w:tblPr>
        <w:tblW w:w="13524" w:type="dxa"/>
        <w:tblInd w:w="-93" w:type="dxa"/>
        <w:tblLayout w:type="fixed"/>
        <w:tblLook w:val="0000" w:firstRow="0" w:lastRow="0" w:firstColumn="0" w:lastColumn="0" w:noHBand="0" w:noVBand="0"/>
      </w:tblPr>
      <w:tblGrid>
        <w:gridCol w:w="1902"/>
        <w:gridCol w:w="284"/>
        <w:gridCol w:w="815"/>
        <w:gridCol w:w="461"/>
        <w:gridCol w:w="342"/>
        <w:gridCol w:w="933"/>
        <w:gridCol w:w="265"/>
        <w:gridCol w:w="478"/>
        <w:gridCol w:w="265"/>
        <w:gridCol w:w="268"/>
        <w:gridCol w:w="851"/>
        <w:gridCol w:w="971"/>
        <w:gridCol w:w="2005"/>
        <w:gridCol w:w="3684"/>
      </w:tblGrid>
      <w:tr w:rsidR="005E5C11" w:rsidRPr="008F0FDA" w14:paraId="1D983923" w14:textId="77777777" w:rsidTr="00F22FA8">
        <w:tc>
          <w:tcPr>
            <w:tcW w:w="2186" w:type="dxa"/>
            <w:gridSpan w:val="2"/>
          </w:tcPr>
          <w:p w14:paraId="2BF859FE" w14:textId="77777777" w:rsidR="005E5C11" w:rsidRPr="008F0FDA" w:rsidRDefault="005E5C11" w:rsidP="00F22FA8">
            <w:r w:rsidRPr="005E0744">
              <w:rPr>
                <w:sz w:val="24"/>
                <w:szCs w:val="24"/>
              </w:rPr>
              <w:t>дата рождения</w:t>
            </w:r>
            <w:r w:rsidRPr="008F0FDA">
              <w:t xml:space="preserve"> –</w:t>
            </w:r>
          </w:p>
        </w:tc>
        <w:tc>
          <w:tcPr>
            <w:tcW w:w="815" w:type="dxa"/>
          </w:tcPr>
          <w:p w14:paraId="71A14015" w14:textId="77777777" w:rsidR="005E5C11" w:rsidRPr="008F0FDA" w:rsidRDefault="005E5C11" w:rsidP="00F22FA8">
            <w:r w:rsidRPr="008F0FDA">
              <w:t>__</w:t>
            </w:r>
            <w:r>
              <w:t>__</w:t>
            </w:r>
            <w:r w:rsidRPr="008F0FDA">
              <w:t>_</w:t>
            </w:r>
          </w:p>
        </w:tc>
        <w:tc>
          <w:tcPr>
            <w:tcW w:w="461" w:type="dxa"/>
          </w:tcPr>
          <w:p w14:paraId="52246B86" w14:textId="77777777" w:rsidR="005E5C11" w:rsidRPr="008F0FDA" w:rsidRDefault="005E5C11" w:rsidP="00F22FA8"/>
        </w:tc>
        <w:tc>
          <w:tcPr>
            <w:tcW w:w="1275" w:type="dxa"/>
            <w:gridSpan w:val="2"/>
          </w:tcPr>
          <w:p w14:paraId="5A3DE44C" w14:textId="77777777" w:rsidR="005E5C11" w:rsidRPr="008F0FDA" w:rsidRDefault="005E5C11" w:rsidP="00F22FA8">
            <w:r w:rsidRPr="008F0FDA">
              <w:t>____</w:t>
            </w:r>
            <w:r>
              <w:t>___</w:t>
            </w:r>
            <w:r w:rsidRPr="008F0FDA">
              <w:t>___</w:t>
            </w:r>
          </w:p>
        </w:tc>
        <w:tc>
          <w:tcPr>
            <w:tcW w:w="265" w:type="dxa"/>
          </w:tcPr>
          <w:p w14:paraId="136C11AD" w14:textId="77777777" w:rsidR="005E5C11" w:rsidRPr="008F0FDA" w:rsidRDefault="005E5C11" w:rsidP="00F22FA8"/>
        </w:tc>
        <w:tc>
          <w:tcPr>
            <w:tcW w:w="1011" w:type="dxa"/>
            <w:gridSpan w:val="3"/>
          </w:tcPr>
          <w:p w14:paraId="33EEDA10" w14:textId="77777777" w:rsidR="005E5C11" w:rsidRPr="008F0FDA" w:rsidRDefault="005E5C11" w:rsidP="00F22FA8">
            <w:r w:rsidRPr="008F0FDA">
              <w:t>_</w:t>
            </w:r>
            <w:r>
              <w:t>___</w:t>
            </w:r>
            <w:r w:rsidRPr="008F0FDA">
              <w:t>___</w:t>
            </w:r>
          </w:p>
        </w:tc>
        <w:tc>
          <w:tcPr>
            <w:tcW w:w="851" w:type="dxa"/>
          </w:tcPr>
          <w:p w14:paraId="6D3064D6" w14:textId="77777777" w:rsidR="005E5C11" w:rsidRPr="008F0FDA" w:rsidRDefault="005E5C11" w:rsidP="00F22FA8">
            <w:pPr>
              <w:jc w:val="right"/>
            </w:pPr>
            <w:r w:rsidRPr="00557D65">
              <w:rPr>
                <w:sz w:val="24"/>
                <w:szCs w:val="24"/>
              </w:rPr>
              <w:t>года</w:t>
            </w:r>
            <w:r w:rsidRPr="008F0FDA">
              <w:t>,</w:t>
            </w:r>
          </w:p>
        </w:tc>
        <w:tc>
          <w:tcPr>
            <w:tcW w:w="2976" w:type="dxa"/>
            <w:gridSpan w:val="2"/>
          </w:tcPr>
          <w:p w14:paraId="74995B74" w14:textId="77777777" w:rsidR="005E5C11" w:rsidRPr="00375E0F" w:rsidRDefault="005E5C11" w:rsidP="00F22FA8">
            <w:pPr>
              <w:pStyle w:val="af4"/>
              <w:tabs>
                <w:tab w:val="clear" w:pos="4677"/>
                <w:tab w:val="clear" w:pos="9355"/>
              </w:tabs>
              <w:suppressAutoHyphens/>
            </w:pPr>
            <w:r w:rsidRPr="00557D65">
              <w:rPr>
                <w:sz w:val="24"/>
                <w:szCs w:val="24"/>
              </w:rPr>
              <w:t>гражданство</w:t>
            </w:r>
            <w:r>
              <w:t xml:space="preserve"> ____________</w:t>
            </w:r>
            <w:r w:rsidRPr="00375E0F">
              <w:t>__</w:t>
            </w:r>
          </w:p>
        </w:tc>
        <w:tc>
          <w:tcPr>
            <w:tcW w:w="3684" w:type="dxa"/>
            <w:tcBorders>
              <w:left w:val="nil"/>
            </w:tcBorders>
          </w:tcPr>
          <w:p w14:paraId="3A5658C4" w14:textId="77777777" w:rsidR="005E5C11" w:rsidRPr="008F0FDA" w:rsidRDefault="005E5C11" w:rsidP="00F22FA8">
            <w:pPr>
              <w:suppressAutoHyphens/>
            </w:pPr>
          </w:p>
        </w:tc>
      </w:tr>
      <w:tr w:rsidR="005E5C11" w:rsidRPr="008F0FDA" w14:paraId="384C7103" w14:textId="77777777" w:rsidTr="00F22FA8">
        <w:trPr>
          <w:gridAfter w:val="2"/>
          <w:wAfter w:w="5689" w:type="dxa"/>
        </w:trPr>
        <w:tc>
          <w:tcPr>
            <w:tcW w:w="1902" w:type="dxa"/>
          </w:tcPr>
          <w:p w14:paraId="73D4B6B3" w14:textId="77777777" w:rsidR="005E5C11" w:rsidRPr="008F0FDA" w:rsidRDefault="005E5C11" w:rsidP="00F22FA8">
            <w:pPr>
              <w:rPr>
                <w:vertAlign w:val="superscript"/>
              </w:rPr>
            </w:pPr>
          </w:p>
        </w:tc>
        <w:tc>
          <w:tcPr>
            <w:tcW w:w="1902" w:type="dxa"/>
            <w:gridSpan w:val="4"/>
          </w:tcPr>
          <w:p w14:paraId="4271D9B4" w14:textId="77777777" w:rsidR="005E5C11" w:rsidRPr="008F0FDA" w:rsidRDefault="005E5C11" w:rsidP="00F22FA8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     </w:t>
            </w:r>
            <w:r w:rsidRPr="008F0FDA">
              <w:rPr>
                <w:i/>
                <w:sz w:val="16"/>
                <w:szCs w:val="16"/>
              </w:rPr>
              <w:t>(число)</w:t>
            </w:r>
          </w:p>
        </w:tc>
        <w:tc>
          <w:tcPr>
            <w:tcW w:w="1676" w:type="dxa"/>
            <w:gridSpan w:val="3"/>
          </w:tcPr>
          <w:p w14:paraId="24B99ECA" w14:textId="77777777" w:rsidR="005E5C11" w:rsidRPr="008F0FDA" w:rsidRDefault="005E5C11" w:rsidP="00F22FA8">
            <w:pPr>
              <w:rPr>
                <w:i/>
                <w:sz w:val="16"/>
                <w:szCs w:val="16"/>
              </w:rPr>
            </w:pPr>
            <w:r w:rsidRPr="008F0FDA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265" w:type="dxa"/>
          </w:tcPr>
          <w:p w14:paraId="000D8168" w14:textId="77777777" w:rsidR="005E5C11" w:rsidRPr="008F0FDA" w:rsidRDefault="005E5C11" w:rsidP="00F22FA8">
            <w:pPr>
              <w:rPr>
                <w:vertAlign w:val="superscript"/>
              </w:rPr>
            </w:pPr>
          </w:p>
        </w:tc>
        <w:tc>
          <w:tcPr>
            <w:tcW w:w="1119" w:type="dxa"/>
            <w:gridSpan w:val="2"/>
          </w:tcPr>
          <w:p w14:paraId="212A13FA" w14:textId="77777777" w:rsidR="005E5C11" w:rsidRPr="008F0FDA" w:rsidRDefault="005E5C11" w:rsidP="00F22FA8">
            <w:pPr>
              <w:jc w:val="center"/>
              <w:rPr>
                <w:vertAlign w:val="superscript"/>
              </w:rPr>
            </w:pPr>
          </w:p>
        </w:tc>
        <w:tc>
          <w:tcPr>
            <w:tcW w:w="971" w:type="dxa"/>
          </w:tcPr>
          <w:p w14:paraId="664D2334" w14:textId="77777777" w:rsidR="005E5C11" w:rsidRPr="008F0FDA" w:rsidRDefault="005E5C11" w:rsidP="00F22FA8">
            <w:pPr>
              <w:rPr>
                <w:vertAlign w:val="superscript"/>
              </w:rPr>
            </w:pPr>
          </w:p>
        </w:tc>
      </w:tr>
    </w:tbl>
    <w:p w14:paraId="679841E0" w14:textId="77777777" w:rsidR="005E5C11" w:rsidRPr="008F0FDA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 w:rsidRPr="005E0744">
        <w:rPr>
          <w:sz w:val="24"/>
          <w:szCs w:val="24"/>
        </w:rPr>
        <w:t>вид документа</w:t>
      </w:r>
      <w:r w:rsidRPr="008F0FDA">
        <w:t xml:space="preserve"> – ___________________________</w:t>
      </w:r>
      <w:r>
        <w:t>___________________________</w:t>
      </w:r>
      <w:r w:rsidRPr="008F0FDA">
        <w:t>______________</w:t>
      </w:r>
      <w:r>
        <w:t>__</w:t>
      </w:r>
      <w:r w:rsidRPr="008F0FDA">
        <w:t>___________</w:t>
      </w:r>
    </w:p>
    <w:p w14:paraId="57241AA5" w14:textId="77777777" w:rsidR="005E5C11" w:rsidRPr="008F0FDA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25"/>
        <w:rPr>
          <w:i/>
          <w:sz w:val="16"/>
          <w:szCs w:val="16"/>
        </w:rPr>
      </w:pPr>
      <w:r>
        <w:t xml:space="preserve">                                    </w:t>
      </w:r>
      <w:r w:rsidRPr="008F0FDA">
        <w:rPr>
          <w:i/>
          <w:sz w:val="16"/>
          <w:szCs w:val="16"/>
        </w:rPr>
        <w:t>(паспорт или документ, заменяющий паспорт гражданина Российской Федерации)</w:t>
      </w:r>
    </w:p>
    <w:p w14:paraId="1F1F17D7" w14:textId="77777777" w:rsidR="005E5C11" w:rsidRPr="008F0FDA" w:rsidRDefault="005E5C11" w:rsidP="005E5C11">
      <w:pPr>
        <w:tabs>
          <w:tab w:val="left" w:pos="425"/>
          <w:tab w:val="left" w:pos="3047"/>
          <w:tab w:val="left" w:pos="5669"/>
          <w:tab w:val="left" w:pos="9923"/>
          <w:tab w:val="left" w:pos="16229"/>
          <w:tab w:val="left" w:pos="23316"/>
          <w:tab w:val="left" w:pos="26590"/>
        </w:tabs>
      </w:pPr>
      <w:r w:rsidRPr="005E0744">
        <w:rPr>
          <w:sz w:val="24"/>
          <w:szCs w:val="24"/>
        </w:rPr>
        <w:t>данные документа, удостоверяющего личность</w:t>
      </w:r>
      <w:r w:rsidRPr="008F0FDA">
        <w:t>, – ______________________</w:t>
      </w:r>
      <w:r>
        <w:t>_____________________________</w:t>
      </w:r>
      <w:r w:rsidRPr="008F0FDA">
        <w:t>__</w:t>
      </w:r>
      <w:r>
        <w:t>_____________________________________________</w:t>
      </w:r>
    </w:p>
    <w:p w14:paraId="06E25C2A" w14:textId="77777777" w:rsidR="005E5C11" w:rsidRPr="008F0FDA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</w:t>
      </w:r>
      <w:r w:rsidRPr="008F0FDA">
        <w:rPr>
          <w:i/>
          <w:sz w:val="16"/>
          <w:szCs w:val="16"/>
        </w:rPr>
        <w:t>(серия,</w:t>
      </w:r>
      <w:r>
        <w:rPr>
          <w:i/>
          <w:sz w:val="16"/>
          <w:szCs w:val="16"/>
        </w:rPr>
        <w:t xml:space="preserve"> номер паспорта или документа, </w:t>
      </w:r>
      <w:r w:rsidRPr="008F0FDA">
        <w:rPr>
          <w:i/>
          <w:sz w:val="16"/>
          <w:szCs w:val="16"/>
        </w:rPr>
        <w:t>заменяющего паспорт гражданина Российской Федерации)</w:t>
      </w:r>
    </w:p>
    <w:p w14:paraId="34F66E8E" w14:textId="77777777" w:rsidR="005E5C11" w:rsidRPr="008F0FDA" w:rsidRDefault="005E5C11" w:rsidP="005E5C1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 w:rsidRPr="005E0744">
        <w:rPr>
          <w:sz w:val="24"/>
          <w:szCs w:val="24"/>
        </w:rPr>
        <w:t>выдан</w:t>
      </w:r>
      <w:r w:rsidRPr="008F0FDA">
        <w:t xml:space="preserve"> – _______________________________________________</w:t>
      </w:r>
      <w:r>
        <w:t>_______________________________</w:t>
      </w:r>
      <w:r w:rsidRPr="008F0FDA">
        <w:t>____________</w:t>
      </w:r>
    </w:p>
    <w:p w14:paraId="6CFC195F" w14:textId="77777777" w:rsidR="005E5C11" w:rsidRPr="008F0FDA" w:rsidRDefault="005E5C11" w:rsidP="005E5C11">
      <w:pPr>
        <w:autoSpaceDE w:val="0"/>
        <w:autoSpaceDN w:val="0"/>
        <w:jc w:val="center"/>
        <w:rPr>
          <w:bCs/>
          <w:i/>
          <w:sz w:val="16"/>
          <w:szCs w:val="16"/>
        </w:rPr>
      </w:pPr>
      <w:r w:rsidRPr="008F0FDA">
        <w:rPr>
          <w:bCs/>
          <w:i/>
          <w:sz w:val="16"/>
          <w:szCs w:val="16"/>
        </w:rPr>
        <w:t>(дата выдачи паспорта или документа, заменяющего паспорт гражданина</w:t>
      </w:r>
      <w:r w:rsidRPr="008F0FDA">
        <w:rPr>
          <w:i/>
          <w:sz w:val="16"/>
          <w:szCs w:val="16"/>
        </w:rPr>
        <w:t xml:space="preserve"> </w:t>
      </w:r>
      <w:r w:rsidRPr="008F0FDA">
        <w:rPr>
          <w:i/>
          <w:sz w:val="16"/>
          <w:szCs w:val="16"/>
        </w:rPr>
        <w:br/>
        <w:t>Российской Федерации</w:t>
      </w:r>
      <w:r w:rsidRPr="008F0FDA">
        <w:rPr>
          <w:bCs/>
          <w:i/>
          <w:sz w:val="16"/>
          <w:szCs w:val="16"/>
        </w:rPr>
        <w:t>)</w:t>
      </w:r>
    </w:p>
    <w:tbl>
      <w:tblPr>
        <w:tblW w:w="9982" w:type="dxa"/>
        <w:tblInd w:w="-93" w:type="dxa"/>
        <w:tblLayout w:type="fixed"/>
        <w:tblLook w:val="0000" w:firstRow="0" w:lastRow="0" w:firstColumn="0" w:lastColumn="0" w:noHBand="0" w:noVBand="0"/>
      </w:tblPr>
      <w:tblGrid>
        <w:gridCol w:w="20"/>
        <w:gridCol w:w="111"/>
        <w:gridCol w:w="2044"/>
        <w:gridCol w:w="11"/>
        <w:gridCol w:w="303"/>
        <w:gridCol w:w="264"/>
        <w:gridCol w:w="142"/>
        <w:gridCol w:w="425"/>
        <w:gridCol w:w="3105"/>
        <w:gridCol w:w="7"/>
        <w:gridCol w:w="2975"/>
        <w:gridCol w:w="233"/>
        <w:gridCol w:w="99"/>
        <w:gridCol w:w="181"/>
        <w:gridCol w:w="62"/>
      </w:tblGrid>
      <w:tr w:rsidR="005E5C11" w:rsidRPr="008F0FDA" w14:paraId="53882B9D" w14:textId="77777777" w:rsidTr="00F22FA8">
        <w:trPr>
          <w:cantSplit/>
        </w:trPr>
        <w:tc>
          <w:tcPr>
            <w:tcW w:w="998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1E663EE9" w14:textId="77777777" w:rsidR="005E5C11" w:rsidRPr="008F0FDA" w:rsidRDefault="005E5C11" w:rsidP="00F22FA8">
            <w:pPr>
              <w:tabs>
                <w:tab w:val="center" w:pos="4677"/>
                <w:tab w:val="right" w:pos="9355"/>
              </w:tabs>
              <w:rPr>
                <w:vertAlign w:val="superscript"/>
              </w:rPr>
            </w:pPr>
            <w:r w:rsidRPr="005E0744">
              <w:rPr>
                <w:sz w:val="24"/>
                <w:szCs w:val="24"/>
              </w:rPr>
              <w:t>основное место работы или службы, занимаемая должность / род занятий</w:t>
            </w:r>
            <w:r w:rsidRPr="008F0FDA">
              <w:t xml:space="preserve"> –____</w:t>
            </w:r>
            <w:r>
              <w:t>________________</w:t>
            </w:r>
          </w:p>
        </w:tc>
      </w:tr>
      <w:tr w:rsidR="005E5C11" w:rsidRPr="008F0FDA" w14:paraId="2B3665E8" w14:textId="77777777" w:rsidTr="00F22FA8">
        <w:trPr>
          <w:cantSplit/>
          <w:trHeight w:val="291"/>
        </w:trPr>
        <w:tc>
          <w:tcPr>
            <w:tcW w:w="248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9FDFE01" w14:textId="77777777" w:rsidR="005E5C11" w:rsidRPr="008F0FDA" w:rsidRDefault="005E5C11" w:rsidP="00F22FA8">
            <w:pPr>
              <w:jc w:val="right"/>
            </w:pPr>
          </w:p>
        </w:tc>
        <w:tc>
          <w:tcPr>
            <w:tcW w:w="39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062949" w14:textId="77777777" w:rsidR="005E5C11" w:rsidRPr="008F0FDA" w:rsidRDefault="005E5C11" w:rsidP="00F22FA8">
            <w:pPr>
              <w:jc w:val="right"/>
            </w:pPr>
          </w:p>
        </w:tc>
        <w:tc>
          <w:tcPr>
            <w:tcW w:w="355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76A7C7B" w14:textId="77777777" w:rsidR="005E5C11" w:rsidRPr="008F0FDA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>
              <w:t xml:space="preserve">      </w:t>
            </w:r>
          </w:p>
        </w:tc>
      </w:tr>
      <w:tr w:rsidR="005E5C11" w:rsidRPr="008F0FDA" w14:paraId="0FE04143" w14:textId="77777777" w:rsidTr="00F22FA8">
        <w:trPr>
          <w:gridBefore w:val="2"/>
          <w:wBefore w:w="131" w:type="dxa"/>
          <w:cantSplit/>
          <w:trHeight w:val="291"/>
        </w:trPr>
        <w:tc>
          <w:tcPr>
            <w:tcW w:w="960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F04C59" w14:textId="77777777" w:rsidR="005E5C11" w:rsidRPr="008F0FDA" w:rsidRDefault="005E5C11" w:rsidP="00F22FA8">
            <w:pPr>
              <w:jc w:val="right"/>
              <w:rPr>
                <w:vertAlign w:val="superscript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ADCEB7" w14:textId="77777777" w:rsidR="005E5C11" w:rsidRPr="008F0FDA" w:rsidRDefault="005E5C11" w:rsidP="00F22FA8">
            <w:pPr>
              <w:jc w:val="right"/>
            </w:pPr>
          </w:p>
        </w:tc>
      </w:tr>
      <w:tr w:rsidR="005E5C11" w:rsidRPr="008F0FDA" w14:paraId="5A7B3F5A" w14:textId="77777777" w:rsidTr="00F22FA8">
        <w:trPr>
          <w:cantSplit/>
          <w:trHeight w:val="305"/>
        </w:trPr>
        <w:tc>
          <w:tcPr>
            <w:tcW w:w="998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293467B4" w14:textId="77777777" w:rsidR="005E5C11" w:rsidRPr="008F0FDA" w:rsidRDefault="005E5C11" w:rsidP="00F22FA8">
            <w:pPr>
              <w:spacing w:after="120"/>
              <w:jc w:val="center"/>
              <w:rPr>
                <w:i/>
                <w:sz w:val="16"/>
                <w:szCs w:val="16"/>
              </w:rPr>
            </w:pPr>
            <w:r w:rsidRPr="008F0FDA">
              <w:rPr>
                <w:i/>
                <w:sz w:val="16"/>
                <w:szCs w:val="16"/>
              </w:rPr>
              <w:t>(наименование основного места работы или службы, должность, при их отсутствии – род занятий)</w:t>
            </w:r>
          </w:p>
        </w:tc>
      </w:tr>
      <w:tr w:rsidR="005E5C11" w:rsidRPr="008F0FDA" w14:paraId="234D3DCC" w14:textId="77777777" w:rsidTr="00F22FA8">
        <w:trPr>
          <w:gridAfter w:val="1"/>
          <w:wAfter w:w="62" w:type="dxa"/>
          <w:trHeight w:val="270"/>
        </w:trPr>
        <w:tc>
          <w:tcPr>
            <w:tcW w:w="3320" w:type="dxa"/>
            <w:gridSpan w:val="8"/>
          </w:tcPr>
          <w:p w14:paraId="453A4D2A" w14:textId="77777777" w:rsidR="005E5C11" w:rsidRPr="008F0FDA" w:rsidRDefault="005E5C11" w:rsidP="00F22FA8">
            <w:pPr>
              <w:tabs>
                <w:tab w:val="center" w:pos="4677"/>
                <w:tab w:val="right" w:pos="9355"/>
              </w:tabs>
              <w:jc w:val="both"/>
            </w:pPr>
            <w:r w:rsidRPr="005E0744">
              <w:rPr>
                <w:sz w:val="24"/>
                <w:szCs w:val="24"/>
              </w:rPr>
              <w:t>адрес места жительства</w:t>
            </w:r>
            <w:r w:rsidRPr="008F0FDA">
              <w:t xml:space="preserve"> – </w:t>
            </w:r>
          </w:p>
        </w:tc>
        <w:tc>
          <w:tcPr>
            <w:tcW w:w="6600" w:type="dxa"/>
            <w:gridSpan w:val="6"/>
            <w:tcBorders>
              <w:left w:val="nil"/>
              <w:bottom w:val="single" w:sz="4" w:space="0" w:color="auto"/>
            </w:tcBorders>
          </w:tcPr>
          <w:p w14:paraId="68AF2C8E" w14:textId="77777777" w:rsidR="005E5C11" w:rsidRPr="008F0FDA" w:rsidRDefault="005E5C11" w:rsidP="00F22FA8">
            <w:pPr>
              <w:jc w:val="center"/>
            </w:pPr>
          </w:p>
        </w:tc>
      </w:tr>
      <w:tr w:rsidR="005E5C11" w:rsidRPr="008F0FDA" w14:paraId="334A4E53" w14:textId="77777777" w:rsidTr="00F22FA8">
        <w:trPr>
          <w:gridAfter w:val="1"/>
          <w:wAfter w:w="62" w:type="dxa"/>
          <w:trHeight w:val="270"/>
        </w:trPr>
        <w:tc>
          <w:tcPr>
            <w:tcW w:w="2895" w:type="dxa"/>
            <w:gridSpan w:val="7"/>
            <w:tcBorders>
              <w:left w:val="nil"/>
              <w:bottom w:val="nil"/>
              <w:right w:val="nil"/>
            </w:tcBorders>
          </w:tcPr>
          <w:p w14:paraId="65487866" w14:textId="77777777" w:rsidR="005E5C11" w:rsidRPr="008F0FDA" w:rsidRDefault="005E5C11" w:rsidP="00F22FA8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7025" w:type="dxa"/>
            <w:gridSpan w:val="7"/>
            <w:tcBorders>
              <w:left w:val="nil"/>
              <w:bottom w:val="nil"/>
              <w:right w:val="nil"/>
            </w:tcBorders>
          </w:tcPr>
          <w:p w14:paraId="283FD139" w14:textId="77777777" w:rsidR="005E5C11" w:rsidRPr="008F0FDA" w:rsidRDefault="005E5C11" w:rsidP="00F22FA8">
            <w:pPr>
              <w:tabs>
                <w:tab w:val="center" w:pos="4677"/>
                <w:tab w:val="right" w:pos="9355"/>
              </w:tabs>
              <w:rPr>
                <w:i/>
                <w:sz w:val="16"/>
                <w:szCs w:val="16"/>
              </w:rPr>
            </w:pPr>
            <w:r w:rsidRPr="008F0FDA">
              <w:rPr>
                <w:i/>
                <w:sz w:val="16"/>
                <w:szCs w:val="16"/>
              </w:rPr>
              <w:t>(наименование субъекта Российской Федерации, район</w:t>
            </w:r>
            <w:r>
              <w:rPr>
                <w:i/>
                <w:sz w:val="16"/>
                <w:szCs w:val="16"/>
              </w:rPr>
              <w:t>а</w:t>
            </w:r>
            <w:r w:rsidRPr="008F0FDA">
              <w:rPr>
                <w:i/>
                <w:sz w:val="16"/>
                <w:szCs w:val="16"/>
              </w:rPr>
              <w:t>, города, иного населенн</w:t>
            </w:r>
            <w:r>
              <w:rPr>
                <w:i/>
                <w:sz w:val="16"/>
                <w:szCs w:val="16"/>
              </w:rPr>
              <w:t xml:space="preserve">ого </w:t>
            </w:r>
            <w:r w:rsidRPr="008F0FDA">
              <w:rPr>
                <w:i/>
                <w:sz w:val="16"/>
                <w:szCs w:val="16"/>
              </w:rPr>
              <w:t>пункта,</w:t>
            </w:r>
          </w:p>
        </w:tc>
      </w:tr>
      <w:tr w:rsidR="005E5C11" w:rsidRPr="008F0FDA" w14:paraId="1EE8BA9E" w14:textId="77777777" w:rsidTr="00F22FA8">
        <w:trPr>
          <w:gridBefore w:val="2"/>
          <w:gridAfter w:val="1"/>
          <w:wBefore w:w="131" w:type="dxa"/>
          <w:wAfter w:w="62" w:type="dxa"/>
        </w:trPr>
        <w:tc>
          <w:tcPr>
            <w:tcW w:w="9509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AB9F18" w14:textId="77777777" w:rsidR="005E5C11" w:rsidRPr="008F0FDA" w:rsidRDefault="005E5C11" w:rsidP="00F22FA8">
            <w:pPr>
              <w:jc w:val="center"/>
              <w:rPr>
                <w:vertAlign w:val="superscript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032680" w14:textId="77777777" w:rsidR="005E5C11" w:rsidRPr="008F0FDA" w:rsidRDefault="005E5C11" w:rsidP="00F22FA8">
            <w:pPr>
              <w:jc w:val="right"/>
            </w:pPr>
            <w:r w:rsidRPr="008F0FDA">
              <w:t>,</w:t>
            </w:r>
          </w:p>
        </w:tc>
      </w:tr>
      <w:tr w:rsidR="005E5C11" w:rsidRPr="008F0FDA" w14:paraId="51967846" w14:textId="77777777" w:rsidTr="00F22FA8">
        <w:trPr>
          <w:gridAfter w:val="1"/>
          <w:wAfter w:w="62" w:type="dxa"/>
        </w:trPr>
        <w:tc>
          <w:tcPr>
            <w:tcW w:w="9407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4C0920" w14:textId="77777777" w:rsidR="005E5C11" w:rsidRPr="008F0FDA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8F0FDA">
              <w:rPr>
                <w:i/>
                <w:sz w:val="16"/>
                <w:szCs w:val="16"/>
              </w:rPr>
              <w:t>улицы, номер дома, корпуса, строения и т.п., квартиры)</w:t>
            </w:r>
          </w:p>
        </w:tc>
        <w:tc>
          <w:tcPr>
            <w:tcW w:w="5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0706A3" w14:textId="77777777" w:rsidR="005E5C11" w:rsidRPr="008F0FDA" w:rsidRDefault="005E5C11" w:rsidP="00F22FA8">
            <w:pPr>
              <w:rPr>
                <w:vertAlign w:val="superscript"/>
              </w:rPr>
            </w:pPr>
          </w:p>
        </w:tc>
      </w:tr>
      <w:tr w:rsidR="005E5C11" w:rsidRPr="008F0FDA" w14:paraId="5B06ADFE" w14:textId="77777777" w:rsidTr="00F22FA8">
        <w:trPr>
          <w:gridAfter w:val="1"/>
          <w:wAfter w:w="62" w:type="dxa"/>
          <w:cantSplit/>
        </w:trPr>
        <w:tc>
          <w:tcPr>
            <w:tcW w:w="2753" w:type="dxa"/>
            <w:gridSpan w:val="6"/>
          </w:tcPr>
          <w:p w14:paraId="14910633" w14:textId="77777777" w:rsidR="005E5C11" w:rsidRPr="008F0FDA" w:rsidRDefault="005E5C11" w:rsidP="00F22FA8">
            <w:r w:rsidRPr="005E0744">
              <w:rPr>
                <w:sz w:val="24"/>
                <w:szCs w:val="24"/>
              </w:rPr>
              <w:t>номер телефона</w:t>
            </w:r>
            <w:r w:rsidRPr="008F0FDA">
              <w:t xml:space="preserve"> –</w:t>
            </w:r>
          </w:p>
        </w:tc>
        <w:tc>
          <w:tcPr>
            <w:tcW w:w="6887" w:type="dxa"/>
            <w:gridSpan w:val="6"/>
            <w:tcBorders>
              <w:bottom w:val="single" w:sz="4" w:space="0" w:color="auto"/>
            </w:tcBorders>
          </w:tcPr>
          <w:p w14:paraId="1AA7942B" w14:textId="77777777" w:rsidR="005E5C11" w:rsidRPr="008F0FDA" w:rsidRDefault="005E5C11" w:rsidP="00F22FA8"/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EBED98" w14:textId="77777777" w:rsidR="005E5C11" w:rsidRPr="008F0FDA" w:rsidRDefault="005E5C11" w:rsidP="00F22FA8">
            <w:r w:rsidRPr="008F0FDA">
              <w:t>.</w:t>
            </w:r>
          </w:p>
        </w:tc>
      </w:tr>
      <w:tr w:rsidR="005E5C11" w:rsidRPr="008F0FDA" w14:paraId="5A09253F" w14:textId="77777777" w:rsidTr="00F22FA8">
        <w:trPr>
          <w:gridAfter w:val="1"/>
          <w:wAfter w:w="62" w:type="dxa"/>
          <w:cantSplit/>
        </w:trPr>
        <w:tc>
          <w:tcPr>
            <w:tcW w:w="21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4DD7F2" w14:textId="77777777" w:rsidR="005E5C11" w:rsidRPr="008F0FDA" w:rsidRDefault="005E5C11" w:rsidP="00F22FA8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774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7621D42" w14:textId="77777777" w:rsidR="005E5C11" w:rsidRPr="008F0FDA" w:rsidRDefault="005E5C11" w:rsidP="00F22FA8">
            <w:pPr>
              <w:jc w:val="center"/>
              <w:rPr>
                <w:vertAlign w:val="superscript"/>
              </w:rPr>
            </w:pPr>
            <w:r w:rsidRPr="00683C8B">
              <w:rPr>
                <w:i/>
                <w:sz w:val="16"/>
                <w:szCs w:val="16"/>
              </w:rPr>
              <w:t>(</w:t>
            </w:r>
            <w:r w:rsidRPr="008F0FDA">
              <w:rPr>
                <w:i/>
                <w:sz w:val="16"/>
                <w:szCs w:val="16"/>
              </w:rPr>
              <w:t>указывается с телефонным кодом населенного пункта или региона)</w:t>
            </w:r>
          </w:p>
        </w:tc>
      </w:tr>
      <w:tr w:rsidR="005E5C11" w:rsidRPr="008F0FDA" w14:paraId="1E8C5105" w14:textId="77777777" w:rsidTr="00F22FA8">
        <w:trPr>
          <w:gridAfter w:val="1"/>
          <w:wAfter w:w="62" w:type="dxa"/>
          <w:cantSplit/>
        </w:trPr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E6CB8A" w14:textId="77777777" w:rsidR="005E5C11" w:rsidRPr="008F0FDA" w:rsidRDefault="005E5C11" w:rsidP="00F22FA8"/>
        </w:tc>
        <w:tc>
          <w:tcPr>
            <w:tcW w:w="745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1B24F4" w14:textId="77777777" w:rsidR="005E5C11" w:rsidRPr="008F0FDA" w:rsidRDefault="005E5C11" w:rsidP="00F22FA8"/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658AD8" w14:textId="77777777" w:rsidR="005E5C11" w:rsidRPr="008F0FDA" w:rsidRDefault="005E5C11" w:rsidP="00F22FA8">
            <w:r w:rsidRPr="008F0FDA">
              <w:t>.</w:t>
            </w:r>
          </w:p>
        </w:tc>
      </w:tr>
      <w:tr w:rsidR="005E5C11" w:rsidRPr="008F0FDA" w14:paraId="1F9EDE01" w14:textId="77777777" w:rsidTr="00F22FA8">
        <w:trPr>
          <w:gridAfter w:val="1"/>
          <w:wAfter w:w="62" w:type="dxa"/>
          <w:cantSplit/>
        </w:trPr>
        <w:tc>
          <w:tcPr>
            <w:tcW w:w="21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0CEA69" w14:textId="77777777" w:rsidR="005E5C11" w:rsidRPr="008F0FDA" w:rsidRDefault="005E5C11" w:rsidP="00F22FA8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774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2897D75" w14:textId="77777777" w:rsidR="005E5C11" w:rsidRPr="008F0FDA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8F0FDA">
              <w:rPr>
                <w:i/>
                <w:sz w:val="16"/>
                <w:szCs w:val="16"/>
              </w:rPr>
              <w:t>(адрес электронной почты в сети Интернет)</w:t>
            </w:r>
          </w:p>
        </w:tc>
      </w:tr>
      <w:tr w:rsidR="005E5C11" w:rsidRPr="004F5C64" w14:paraId="71E5F6CE" w14:textId="77777777" w:rsidTr="00F22FA8">
        <w:trPr>
          <w:gridBefore w:val="1"/>
          <w:wBefore w:w="20" w:type="dxa"/>
          <w:trHeight w:val="156"/>
        </w:trPr>
        <w:tc>
          <w:tcPr>
            <w:tcW w:w="641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CB78071" w14:textId="77777777" w:rsidR="005E5C11" w:rsidRPr="004F5C64" w:rsidRDefault="005E5C11" w:rsidP="00F22FA8">
            <w:pPr>
              <w:pStyle w:val="afd"/>
              <w:suppressAutoHyphens/>
              <w:jc w:val="both"/>
              <w:rPr>
                <w:sz w:val="12"/>
                <w:szCs w:val="12"/>
              </w:rPr>
            </w:pPr>
          </w:p>
        </w:tc>
        <w:tc>
          <w:tcPr>
            <w:tcW w:w="35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C72BBF" w14:textId="77777777" w:rsidR="005E5C11" w:rsidRPr="004F5C64" w:rsidRDefault="005E5C11" w:rsidP="00F22FA8">
            <w:pPr>
              <w:pStyle w:val="afd"/>
              <w:suppressAutoHyphens/>
              <w:jc w:val="both"/>
              <w:rPr>
                <w:sz w:val="12"/>
                <w:szCs w:val="12"/>
              </w:rPr>
            </w:pPr>
          </w:p>
        </w:tc>
      </w:tr>
      <w:tr w:rsidR="005E5C11" w:rsidRPr="004F5C64" w14:paraId="38F6357A" w14:textId="77777777" w:rsidTr="00F22FA8">
        <w:trPr>
          <w:gridBefore w:val="1"/>
          <w:wBefore w:w="20" w:type="dxa"/>
          <w:trHeight w:val="370"/>
        </w:trPr>
        <w:tc>
          <w:tcPr>
            <w:tcW w:w="641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E3A346D" w14:textId="77777777" w:rsidR="005E5C11" w:rsidRPr="004F5C64" w:rsidRDefault="005E5C11" w:rsidP="00F22FA8">
            <w:pPr>
              <w:pStyle w:val="afd"/>
              <w:suppressAutoHyphens/>
              <w:jc w:val="both"/>
              <w:rPr>
                <w:sz w:val="12"/>
                <w:szCs w:val="12"/>
              </w:rPr>
            </w:pPr>
          </w:p>
        </w:tc>
        <w:tc>
          <w:tcPr>
            <w:tcW w:w="355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F9E92E" w14:textId="77777777" w:rsidR="005E5C11" w:rsidRPr="004F5C64" w:rsidRDefault="005E5C11" w:rsidP="00F22FA8">
            <w:pPr>
              <w:pStyle w:val="afd"/>
              <w:suppressAutoHyphens/>
              <w:jc w:val="center"/>
              <w:rPr>
                <w:i/>
                <w:sz w:val="16"/>
                <w:szCs w:val="16"/>
              </w:rPr>
            </w:pPr>
            <w:r w:rsidRPr="004F5C64">
              <w:rPr>
                <w:i/>
                <w:sz w:val="16"/>
                <w:szCs w:val="16"/>
              </w:rPr>
              <w:t>(подпись)</w:t>
            </w:r>
          </w:p>
          <w:p w14:paraId="43734A4D" w14:textId="77777777" w:rsidR="005E5C11" w:rsidRPr="004F5C64" w:rsidRDefault="005E5C11" w:rsidP="00F22FA8">
            <w:pPr>
              <w:pStyle w:val="afd"/>
              <w:suppressAutoHyphens/>
              <w:jc w:val="center"/>
            </w:pPr>
          </w:p>
        </w:tc>
      </w:tr>
      <w:tr w:rsidR="005E5C11" w:rsidRPr="004F5C64" w14:paraId="54FACC75" w14:textId="77777777" w:rsidTr="00F22FA8">
        <w:trPr>
          <w:gridBefore w:val="1"/>
          <w:wBefore w:w="20" w:type="dxa"/>
          <w:trHeight w:val="254"/>
        </w:trPr>
        <w:tc>
          <w:tcPr>
            <w:tcW w:w="641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86E6A6D" w14:textId="77777777" w:rsidR="005E5C11" w:rsidRPr="004F5C64" w:rsidRDefault="005E5C11" w:rsidP="00F22FA8">
            <w:pPr>
              <w:pStyle w:val="afd"/>
              <w:suppressAutoHyphens/>
              <w:jc w:val="both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355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F5C106" w14:textId="77777777" w:rsidR="005E5C11" w:rsidRPr="004F5C64" w:rsidRDefault="005E5C11" w:rsidP="00F22FA8">
            <w:pPr>
              <w:pStyle w:val="afd"/>
              <w:suppressAutoHyphens/>
              <w:jc w:val="center"/>
              <w:rPr>
                <w:i/>
                <w:sz w:val="16"/>
                <w:szCs w:val="16"/>
              </w:rPr>
            </w:pPr>
            <w:r w:rsidRPr="004F5C64">
              <w:rPr>
                <w:i/>
                <w:sz w:val="16"/>
                <w:szCs w:val="16"/>
              </w:rPr>
              <w:t>(дата)</w:t>
            </w:r>
          </w:p>
        </w:tc>
      </w:tr>
    </w:tbl>
    <w:p w14:paraId="34829712" w14:textId="77777777" w:rsidR="005E5C11" w:rsidRPr="004F5C64" w:rsidRDefault="005E5C11" w:rsidP="005E5C11">
      <w:pPr>
        <w:suppressAutoHyphens/>
        <w:ind w:left="1531" w:hanging="1531"/>
        <w:jc w:val="both"/>
        <w:rPr>
          <w:sz w:val="12"/>
          <w:szCs w:val="12"/>
        </w:rPr>
      </w:pPr>
    </w:p>
    <w:p w14:paraId="10EA5CF7" w14:textId="77777777" w:rsidR="005E5C11" w:rsidRPr="005E0744" w:rsidRDefault="005E5C11" w:rsidP="005E5C11">
      <w:pPr>
        <w:suppressAutoHyphens/>
        <w:ind w:firstLine="284"/>
        <w:jc w:val="both"/>
        <w:rPr>
          <w:sz w:val="16"/>
          <w:szCs w:val="16"/>
        </w:rPr>
      </w:pPr>
      <w:r w:rsidRPr="005E0744">
        <w:rPr>
          <w:b/>
          <w:bCs/>
          <w:sz w:val="16"/>
          <w:szCs w:val="16"/>
        </w:rPr>
        <w:t>Примечания.</w:t>
      </w:r>
      <w:r w:rsidRPr="005E0744">
        <w:rPr>
          <w:sz w:val="16"/>
          <w:szCs w:val="16"/>
        </w:rPr>
        <w:t xml:space="preserve"> 1. Адрес места жительства указывается согласно паспорту или документу, заменяющему паспорт гражданина.</w:t>
      </w:r>
    </w:p>
    <w:p w14:paraId="5255D63B" w14:textId="04E469A5" w:rsidR="00591F5A" w:rsidRDefault="005E5C11" w:rsidP="006F5ADC">
      <w:pPr>
        <w:pStyle w:val="ConsPlusNormal"/>
        <w:suppressAutoHyphens/>
        <w:ind w:firstLine="284"/>
        <w:jc w:val="both"/>
      </w:pPr>
      <w:r w:rsidRPr="005E0744">
        <w:rPr>
          <w:b w:val="0"/>
          <w:sz w:val="16"/>
          <w:szCs w:val="16"/>
        </w:rPr>
        <w:t>2. Согласно пункта 21.1 статьи 29 Федерального закона «Об основных гарантиях избирательных прав и права на участие в референдуме граждан Российской Федерации» ч</w:t>
      </w:r>
      <w:r w:rsidRPr="005E0744">
        <w:rPr>
          <w:rFonts w:eastAsia="Calibri"/>
          <w:b w:val="0"/>
          <w:sz w:val="16"/>
          <w:szCs w:val="16"/>
          <w:lang w:eastAsia="en-US"/>
        </w:rPr>
        <w:t xml:space="preserve">ленами комиссий с правом совещательного голоса не могут быть назначены лица, не имеющие гражданства Российской Федерации, а также граждане Российской Федерации, имеющие гражданство иностранного государства либо вид на жительство или иной документ, подтверждающий право на постоянное проживание гражданина Российской Федерации на территории иностранного государства, </w:t>
      </w:r>
      <w:bookmarkStart w:id="622" w:name="Par898"/>
      <w:bookmarkStart w:id="623" w:name="Par899"/>
      <w:bookmarkEnd w:id="622"/>
      <w:bookmarkEnd w:id="623"/>
      <w:r w:rsidRPr="005E0744">
        <w:rPr>
          <w:rFonts w:eastAsia="Calibri"/>
          <w:b w:val="0"/>
          <w:sz w:val="16"/>
          <w:szCs w:val="16"/>
          <w:lang w:eastAsia="en-US"/>
        </w:rPr>
        <w:t xml:space="preserve">граждане Российской Федерации, не достигшие возраста 18 лет, депутаты законодательных (представительных) органов государственной власти, органов местного самоуправления, выборные должностные лица, а также главы местных администраций, судьи, прокуроры, граждане Российской Федерации, признанные решением суда, вступившим в законную силу, недееспособными, члены Совета </w:t>
      </w:r>
      <w:r w:rsidRPr="005E0744">
        <w:rPr>
          <w:rFonts w:eastAsia="Calibri"/>
          <w:b w:val="0"/>
          <w:sz w:val="16"/>
          <w:szCs w:val="16"/>
          <w:lang w:eastAsia="en-US"/>
        </w:rPr>
        <w:lastRenderedPageBreak/>
        <w:t>Федерации Федерального Собрания Российской Федерации, работники аппаратов комиссий, доверенные лица кандидатов, избирательных объединений, а также лица, замещающие командные должности в воинских частях, военных организациях и учреждениях</w:t>
      </w:r>
      <w:r w:rsidRPr="005E0744">
        <w:rPr>
          <w:b w:val="0"/>
          <w:sz w:val="16"/>
          <w:szCs w:val="16"/>
        </w:rPr>
        <w:t>.</w:t>
      </w:r>
      <w:r w:rsidR="00591F5A">
        <w:br w:type="page"/>
      </w:r>
    </w:p>
    <w:p w14:paraId="42087C4F" w14:textId="7F9E81C6" w:rsidR="005E5C11" w:rsidRPr="005E0744" w:rsidDel="00664228" w:rsidRDefault="005E5C11" w:rsidP="005E5C11">
      <w:pPr>
        <w:pStyle w:val="ConsPlusNormal"/>
        <w:suppressAutoHyphens/>
        <w:ind w:firstLine="284"/>
        <w:jc w:val="both"/>
        <w:rPr>
          <w:del w:id="624" w:author="deevab" w:date="2020-06-23T18:32:00Z"/>
          <w:b w:val="0"/>
          <w:sz w:val="16"/>
          <w:szCs w:val="16"/>
        </w:rPr>
      </w:pPr>
    </w:p>
    <w:p w14:paraId="5A95CB99" w14:textId="7EE57892" w:rsidR="005E5C11" w:rsidRPr="003D1195" w:rsidDel="00664228" w:rsidRDefault="005E5C11" w:rsidP="005E5C11">
      <w:pPr>
        <w:pStyle w:val="a6"/>
        <w:rPr>
          <w:del w:id="625" w:author="deevab" w:date="2020-06-23T18:32:00Z"/>
          <w:i/>
          <w:sz w:val="20"/>
        </w:rPr>
      </w:pPr>
    </w:p>
    <w:tbl>
      <w:tblPr>
        <w:tblW w:w="10008" w:type="dxa"/>
        <w:tblLayout w:type="fixed"/>
        <w:tblLook w:val="0000" w:firstRow="0" w:lastRow="0" w:firstColumn="0" w:lastColumn="0" w:noHBand="0" w:noVBand="0"/>
      </w:tblPr>
      <w:tblGrid>
        <w:gridCol w:w="5688"/>
        <w:gridCol w:w="4320"/>
      </w:tblGrid>
      <w:tr w:rsidR="005E5C11" w14:paraId="2AE5DAA9" w14:textId="77777777" w:rsidTr="00F22FA8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3FB091CF" w14:textId="77777777" w:rsidR="005E5C11" w:rsidRDefault="005E5C11" w:rsidP="00F22FA8">
            <w:pPr>
              <w:suppressAutoHyphens/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14:paraId="73D69B3F" w14:textId="44C3C1AC" w:rsidR="005E5C11" w:rsidRPr="00A94FFF" w:rsidRDefault="005E5C11" w:rsidP="00F22FA8">
            <w:pPr>
              <w:suppressAutoHyphens/>
              <w:jc w:val="center"/>
            </w:pPr>
            <w:r w:rsidRPr="00A94FFF">
              <w:t>Приложение №</w:t>
            </w:r>
            <w:r w:rsidR="006F5ADC">
              <w:t xml:space="preserve"> 17</w:t>
            </w:r>
          </w:p>
          <w:p w14:paraId="0CE4782D" w14:textId="08C52A74" w:rsidR="00664228" w:rsidRDefault="00664228" w:rsidP="00F22FA8">
            <w:pPr>
              <w:suppressAutoHyphens/>
              <w:jc w:val="center"/>
              <w:rPr>
                <w:ins w:id="626" w:author="deevab" w:date="2020-06-23T18:32:00Z"/>
              </w:rPr>
            </w:pPr>
            <w:ins w:id="627" w:author="deevab" w:date="2020-06-23T18:32:00Z">
              <w:r w:rsidRPr="00A94FFF" w:rsidDel="00664228">
                <w:t xml:space="preserve"> </w:t>
              </w:r>
              <w:r w:rsidRPr="00F138E6">
                <w:t xml:space="preserve">к постановлению </w:t>
              </w:r>
              <w:r>
                <w:t xml:space="preserve">территориальной </w:t>
              </w:r>
              <w:r w:rsidRPr="00F138E6">
                <w:t xml:space="preserve">избирательной комиссии </w:t>
              </w:r>
              <w:r w:rsidRPr="00827267">
                <w:t>Правобережного округа города Липецка от</w:t>
              </w:r>
              <w:r w:rsidRPr="00A84DDC">
                <w:rPr>
                  <w:sz w:val="24"/>
                  <w:szCs w:val="24"/>
                </w:rPr>
                <w:t xml:space="preserve"> «</w:t>
              </w:r>
              <w:r>
                <w:rPr>
                  <w:sz w:val="24"/>
                  <w:szCs w:val="24"/>
                </w:rPr>
                <w:t>25</w:t>
              </w:r>
              <w:r w:rsidRPr="00A84DDC">
                <w:rPr>
                  <w:sz w:val="24"/>
                  <w:szCs w:val="24"/>
                </w:rPr>
                <w:t>»</w:t>
              </w:r>
              <w:r>
                <w:rPr>
                  <w:sz w:val="24"/>
                  <w:szCs w:val="24"/>
                </w:rPr>
                <w:t xml:space="preserve"> </w:t>
              </w:r>
              <w:r w:rsidRPr="00827267">
                <w:t>июня</w:t>
              </w:r>
              <w:r w:rsidRPr="00A84DDC">
                <w:rPr>
                  <w:sz w:val="24"/>
                  <w:szCs w:val="24"/>
                </w:rPr>
                <w:t xml:space="preserve"> </w:t>
              </w:r>
              <w:r w:rsidRPr="00827267">
                <w:t xml:space="preserve">2020 года № </w:t>
              </w:r>
              <w:r>
                <w:t>11</w:t>
              </w:r>
            </w:ins>
            <w:ins w:id="628" w:author="deevab" w:date="2020-06-25T16:58:00Z">
              <w:r w:rsidR="00FB4E67">
                <w:t>1</w:t>
              </w:r>
            </w:ins>
            <w:ins w:id="629" w:author="deevab" w:date="2020-06-23T18:32:00Z">
              <w:r>
                <w:t>/5</w:t>
              </w:r>
            </w:ins>
            <w:ins w:id="630" w:author="deevab" w:date="2020-06-25T16:58:00Z">
              <w:r w:rsidR="00FB4E67">
                <w:t>75</w:t>
              </w:r>
            </w:ins>
          </w:p>
          <w:p w14:paraId="0B0EB30E" w14:textId="33E316A3" w:rsidR="00AD5E71" w:rsidDel="00664228" w:rsidRDefault="005E5C11" w:rsidP="00F22FA8">
            <w:pPr>
              <w:suppressAutoHyphens/>
              <w:jc w:val="center"/>
              <w:rPr>
                <w:del w:id="631" w:author="deevab" w:date="2020-06-23T18:32:00Z"/>
              </w:rPr>
            </w:pPr>
            <w:del w:id="632" w:author="deevab" w:date="2020-06-23T18:32:00Z">
              <w:r w:rsidRPr="00A94FFF" w:rsidDel="00664228">
                <w:delText xml:space="preserve">к постановлению </w:delText>
              </w:r>
              <w:r w:rsidR="0009488E" w:rsidDel="00664228">
                <w:delText xml:space="preserve"> территориальной </w:delText>
              </w:r>
              <w:r w:rsidRPr="00A94FFF" w:rsidDel="00664228">
                <w:delText xml:space="preserve">избирательной </w:delText>
              </w:r>
              <w:r w:rsidR="0009488E" w:rsidDel="00664228">
                <w:delText xml:space="preserve"> </w:delText>
              </w:r>
              <w:r w:rsidR="0009488E" w:rsidRPr="00A94FFF" w:rsidDel="00664228">
                <w:delText xml:space="preserve">комиссии </w:delText>
              </w:r>
              <w:r w:rsidR="0009488E" w:rsidDel="00664228">
                <w:delText xml:space="preserve">_______ района </w:delText>
              </w:r>
            </w:del>
          </w:p>
          <w:p w14:paraId="4DF7DA9B" w14:textId="3BEE6B7D" w:rsidR="0009488E" w:rsidRPr="008A4A83" w:rsidDel="00664228" w:rsidRDefault="0009488E" w:rsidP="0009488E">
            <w:pPr>
              <w:suppressAutoHyphens/>
              <w:ind w:left="691"/>
              <w:jc w:val="center"/>
              <w:rPr>
                <w:del w:id="633" w:author="deevab" w:date="2020-06-23T18:32:00Z"/>
              </w:rPr>
            </w:pPr>
            <w:del w:id="634" w:author="deevab" w:date="2020-06-23T18:32:00Z">
              <w:r w:rsidRPr="008A4A83" w:rsidDel="00664228">
                <w:delText>от «__» _______ 2020 года № _</w:delText>
              </w:r>
            </w:del>
          </w:p>
          <w:p w14:paraId="388A40D4" w14:textId="77777777" w:rsidR="005E5C11" w:rsidRPr="00A94FFF" w:rsidRDefault="005E5C11" w:rsidP="00F22FA8">
            <w:pPr>
              <w:suppressAutoHyphens/>
              <w:jc w:val="center"/>
            </w:pPr>
            <w:r w:rsidRPr="00A94FFF">
              <w:t>(рекомендуемая форма)</w:t>
            </w:r>
          </w:p>
        </w:tc>
      </w:tr>
    </w:tbl>
    <w:p w14:paraId="4F025079" w14:textId="77777777" w:rsidR="005E5C11" w:rsidRDefault="005E5C11" w:rsidP="005E5C11">
      <w:pPr>
        <w:pStyle w:val="21"/>
        <w:jc w:val="right"/>
        <w:rPr>
          <w:b w:val="0"/>
          <w:sz w:val="20"/>
        </w:rPr>
      </w:pPr>
    </w:p>
    <w:p w14:paraId="581ED04F" w14:textId="77777777" w:rsidR="006F5ADC" w:rsidRDefault="006F5ADC" w:rsidP="006F5ADC">
      <w:pPr>
        <w:pStyle w:val="1"/>
        <w:jc w:val="right"/>
        <w:rPr>
          <w:b w:val="0"/>
          <w:szCs w:val="28"/>
        </w:rPr>
      </w:pPr>
      <w:r w:rsidRPr="001711DB">
        <w:rPr>
          <w:b w:val="0"/>
          <w:szCs w:val="28"/>
        </w:rPr>
        <w:t xml:space="preserve">В </w:t>
      </w:r>
      <w:r>
        <w:rPr>
          <w:b w:val="0"/>
          <w:szCs w:val="28"/>
        </w:rPr>
        <w:t>территориальную избирательную</w:t>
      </w:r>
    </w:p>
    <w:p w14:paraId="312A40FD" w14:textId="49C43194" w:rsidR="006F5ADC" w:rsidRPr="00C87632" w:rsidRDefault="006F5ADC">
      <w:pPr>
        <w:jc w:val="right"/>
        <w:rPr>
          <w:sz w:val="28"/>
          <w:szCs w:val="28"/>
        </w:rPr>
        <w:pPrChange w:id="635" w:author="deevab" w:date="2020-06-23T18:42:00Z">
          <w:pPr/>
        </w:pPrChange>
      </w:pPr>
      <w:r w:rsidRPr="00C87632">
        <w:rPr>
          <w:sz w:val="28"/>
          <w:szCs w:val="28"/>
        </w:rPr>
        <w:t xml:space="preserve">                                                                                комиссию </w:t>
      </w:r>
      <w:del w:id="636" w:author="deevab" w:date="2020-06-23T18:41:00Z">
        <w:r w:rsidRPr="00C87632" w:rsidDel="00150C3E">
          <w:rPr>
            <w:sz w:val="28"/>
            <w:szCs w:val="28"/>
          </w:rPr>
          <w:delText>_______</w:delText>
        </w:r>
        <w:r w:rsidDel="00150C3E">
          <w:rPr>
            <w:sz w:val="28"/>
            <w:szCs w:val="28"/>
          </w:rPr>
          <w:delText>____</w:delText>
        </w:r>
        <w:r w:rsidRPr="00C87632" w:rsidDel="00150C3E">
          <w:rPr>
            <w:sz w:val="28"/>
            <w:szCs w:val="28"/>
          </w:rPr>
          <w:delText>___ района</w:delText>
        </w:r>
      </w:del>
      <w:ins w:id="637" w:author="deevab" w:date="2020-06-23T18:41:00Z">
        <w:r w:rsidR="00150C3E">
          <w:rPr>
            <w:sz w:val="28"/>
            <w:szCs w:val="28"/>
          </w:rPr>
          <w:t>Правобережного округа города Липецка</w:t>
        </w:r>
      </w:ins>
    </w:p>
    <w:p w14:paraId="005A3FD5" w14:textId="77777777" w:rsidR="005E5C11" w:rsidRDefault="005E5C11" w:rsidP="005E5C11">
      <w:pPr>
        <w:pStyle w:val="21"/>
        <w:jc w:val="both"/>
        <w:rPr>
          <w:b w:val="0"/>
          <w:i/>
          <w:sz w:val="20"/>
        </w:rPr>
      </w:pPr>
    </w:p>
    <w:p w14:paraId="214F7711" w14:textId="77777777" w:rsidR="005E5C11" w:rsidRDefault="005E5C11" w:rsidP="005E5C11">
      <w:pPr>
        <w:pStyle w:val="21"/>
        <w:rPr>
          <w:sz w:val="24"/>
        </w:rPr>
      </w:pPr>
    </w:p>
    <w:p w14:paraId="009792DC" w14:textId="77777777" w:rsidR="005E5C11" w:rsidRDefault="005E5C11" w:rsidP="005E5C11">
      <w:pPr>
        <w:pStyle w:val="21"/>
        <w:rPr>
          <w:sz w:val="24"/>
        </w:rPr>
      </w:pPr>
      <w:r>
        <w:rPr>
          <w:sz w:val="24"/>
        </w:rPr>
        <w:t>ЗАЯВЛЕНИЕ</w:t>
      </w:r>
    </w:p>
    <w:p w14:paraId="51E9AEF4" w14:textId="77777777" w:rsidR="005E5C11" w:rsidRDefault="005E5C11" w:rsidP="005E5C11">
      <w:pPr>
        <w:pStyle w:val="21"/>
        <w:rPr>
          <w:sz w:val="24"/>
        </w:rPr>
      </w:pPr>
    </w:p>
    <w:p w14:paraId="0CE9A6DA" w14:textId="77777777" w:rsidR="005E5C11" w:rsidRDefault="005E5C11" w:rsidP="005E5C11">
      <w:pPr>
        <w:pStyle w:val="21"/>
        <w:jc w:val="both"/>
        <w:rPr>
          <w:b w:val="0"/>
          <w:sz w:val="24"/>
        </w:rPr>
      </w:pPr>
      <w:r>
        <w:rPr>
          <w:sz w:val="24"/>
        </w:rPr>
        <w:tab/>
      </w:r>
      <w:r>
        <w:rPr>
          <w:b w:val="0"/>
          <w:sz w:val="24"/>
        </w:rPr>
        <w:t>В  соответствии с пунктом 26 статьи</w:t>
      </w:r>
      <w:r>
        <w:rPr>
          <w:sz w:val="24"/>
        </w:rPr>
        <w:t xml:space="preserve"> </w:t>
      </w:r>
      <w:r>
        <w:rPr>
          <w:b w:val="0"/>
          <w:sz w:val="24"/>
        </w:rPr>
        <w:t xml:space="preserve">29 Федерального Закона </w:t>
      </w:r>
      <w:r w:rsidRPr="00516AC6">
        <w:rPr>
          <w:b w:val="0"/>
          <w:sz w:val="24"/>
          <w:szCs w:val="24"/>
        </w:rPr>
        <w:t>от 12 июня 2002 г. N 67-ФЗ "Об основных гарантиях избирательных прав и права на участие в референдуме граждан Российской Федерации"</w:t>
      </w:r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</w:rPr>
        <w:t>я, ___________________________________________________________</w:t>
      </w:r>
    </w:p>
    <w:p w14:paraId="7AB2C0D3" w14:textId="77777777" w:rsidR="005E5C11" w:rsidRDefault="005E5C11" w:rsidP="005E5C11">
      <w:pPr>
        <w:pStyle w:val="21"/>
        <w:jc w:val="both"/>
        <w:rPr>
          <w:b w:val="0"/>
          <w:sz w:val="24"/>
        </w:rPr>
      </w:pPr>
      <w:r>
        <w:rPr>
          <w:b w:val="0"/>
          <w:sz w:val="24"/>
        </w:rPr>
        <w:t>__________________________________________________________________________________,</w:t>
      </w:r>
    </w:p>
    <w:p w14:paraId="369C515E" w14:textId="77777777" w:rsidR="005E5C11" w:rsidRDefault="005E5C11" w:rsidP="005E5C11">
      <w:pPr>
        <w:pStyle w:val="21"/>
        <w:rPr>
          <w:b w:val="0"/>
          <w:i/>
          <w:sz w:val="20"/>
        </w:rPr>
      </w:pPr>
      <w:r>
        <w:rPr>
          <w:b w:val="0"/>
          <w:i/>
          <w:sz w:val="20"/>
        </w:rPr>
        <w:t>(фамилия, имя, отчество кандидата)</w:t>
      </w:r>
    </w:p>
    <w:p w14:paraId="25EA6096" w14:textId="77777777" w:rsidR="007E0F9E" w:rsidRDefault="005E5C11" w:rsidP="005E5C11">
      <w:pPr>
        <w:pStyle w:val="21"/>
        <w:jc w:val="both"/>
        <w:rPr>
          <w:b w:val="0"/>
          <w:sz w:val="24"/>
        </w:rPr>
      </w:pPr>
      <w:r>
        <w:rPr>
          <w:b w:val="0"/>
          <w:sz w:val="24"/>
        </w:rPr>
        <w:t xml:space="preserve">(зарегистрированный) кандидат </w:t>
      </w:r>
      <w:r w:rsidR="00CF45B1">
        <w:rPr>
          <w:b w:val="0"/>
          <w:sz w:val="24"/>
        </w:rPr>
        <w:t xml:space="preserve">на выборах </w:t>
      </w:r>
      <w:r>
        <w:rPr>
          <w:b w:val="0"/>
          <w:sz w:val="24"/>
        </w:rPr>
        <w:t>депутат</w:t>
      </w:r>
      <w:r w:rsidR="007E0F9E">
        <w:rPr>
          <w:b w:val="0"/>
          <w:sz w:val="24"/>
        </w:rPr>
        <w:t>ов</w:t>
      </w:r>
      <w:r>
        <w:rPr>
          <w:b w:val="0"/>
          <w:sz w:val="24"/>
        </w:rPr>
        <w:t xml:space="preserve"> </w:t>
      </w:r>
      <w:r w:rsidR="007E0F9E">
        <w:rPr>
          <w:b w:val="0"/>
          <w:sz w:val="24"/>
        </w:rPr>
        <w:t>___________________________________</w:t>
      </w:r>
    </w:p>
    <w:p w14:paraId="2B882160" w14:textId="77777777" w:rsidR="007E0F9E" w:rsidRDefault="007E0F9E" w:rsidP="005E5C11">
      <w:pPr>
        <w:pStyle w:val="21"/>
        <w:jc w:val="both"/>
        <w:rPr>
          <w:b w:val="0"/>
          <w:sz w:val="24"/>
          <w:u w:val="single"/>
        </w:rPr>
      </w:pPr>
      <w:r>
        <w:rPr>
          <w:b w:val="0"/>
          <w:sz w:val="24"/>
        </w:rPr>
        <w:t>____________________________________________________________     ______________созыва</w:t>
      </w:r>
    </w:p>
    <w:p w14:paraId="20753346" w14:textId="77777777" w:rsidR="007E0F9E" w:rsidRPr="00591F5A" w:rsidRDefault="007E0F9E" w:rsidP="007E0F9E">
      <w:pPr>
        <w:jc w:val="both"/>
        <w:rPr>
          <w:rFonts w:eastAsiaTheme="minorHAnsi"/>
          <w:bCs/>
          <w:i/>
          <w:sz w:val="16"/>
          <w:szCs w:val="16"/>
        </w:rPr>
      </w:pPr>
      <w:r>
        <w:rPr>
          <w:rFonts w:eastAsiaTheme="minorHAnsi"/>
          <w:bCs/>
          <w:i/>
          <w:sz w:val="16"/>
          <w:szCs w:val="16"/>
        </w:rPr>
        <w:t xml:space="preserve">          </w:t>
      </w:r>
      <w:r w:rsidRPr="00591F5A">
        <w:rPr>
          <w:rFonts w:eastAsiaTheme="minorHAnsi"/>
          <w:bCs/>
          <w:i/>
          <w:sz w:val="16"/>
          <w:szCs w:val="16"/>
        </w:rPr>
        <w:t xml:space="preserve">  (наименование представительного органа муниципального образования)</w:t>
      </w:r>
    </w:p>
    <w:p w14:paraId="4B3CBE46" w14:textId="50F5FF29" w:rsidR="007E0F9E" w:rsidRPr="006F5ADC" w:rsidRDefault="007E0F9E" w:rsidP="007E0F9E">
      <w:pPr>
        <w:pStyle w:val="1"/>
        <w:jc w:val="both"/>
        <w:rPr>
          <w:b w:val="0"/>
          <w:bCs/>
          <w:sz w:val="24"/>
          <w:szCs w:val="24"/>
        </w:rPr>
      </w:pPr>
      <w:r w:rsidRPr="00591F5A">
        <w:rPr>
          <w:b w:val="0"/>
          <w:sz w:val="24"/>
          <w:szCs w:val="24"/>
        </w:rPr>
        <w:t>по</w:t>
      </w:r>
      <w:r w:rsidRPr="00BA13B2">
        <w:rPr>
          <w:sz w:val="24"/>
          <w:szCs w:val="24"/>
        </w:rPr>
        <w:t xml:space="preserve"> </w:t>
      </w:r>
      <w:r w:rsidRPr="006F5ADC">
        <w:rPr>
          <w:b w:val="0"/>
          <w:bCs/>
          <w:sz w:val="24"/>
          <w:szCs w:val="24"/>
        </w:rPr>
        <w:t>_________________________________________________________________________</w:t>
      </w:r>
      <w:r w:rsidR="006F5ADC" w:rsidRPr="006F5ADC">
        <w:rPr>
          <w:b w:val="0"/>
          <w:bCs/>
          <w:sz w:val="24"/>
          <w:szCs w:val="24"/>
        </w:rPr>
        <w:t>(№___)</w:t>
      </w:r>
    </w:p>
    <w:p w14:paraId="745C65F5" w14:textId="77777777" w:rsidR="007E0F9E" w:rsidRPr="00591F5A" w:rsidRDefault="007E0F9E" w:rsidP="007E0F9E">
      <w:pPr>
        <w:jc w:val="both"/>
        <w:rPr>
          <w:i/>
          <w:sz w:val="16"/>
          <w:szCs w:val="16"/>
        </w:rPr>
      </w:pPr>
      <w:r w:rsidRPr="00591F5A">
        <w:rPr>
          <w:i/>
          <w:sz w:val="16"/>
          <w:szCs w:val="16"/>
        </w:rPr>
        <w:t xml:space="preserve">                                                                                                       (вид избирательного округа)</w:t>
      </w:r>
    </w:p>
    <w:p w14:paraId="17C062BD" w14:textId="77777777" w:rsidR="007E0F9E" w:rsidRDefault="007E0F9E" w:rsidP="005E5C11">
      <w:pPr>
        <w:pStyle w:val="21"/>
        <w:jc w:val="both"/>
        <w:rPr>
          <w:b w:val="0"/>
          <w:sz w:val="24"/>
          <w:u w:val="single"/>
        </w:rPr>
      </w:pPr>
    </w:p>
    <w:p w14:paraId="4A98B484" w14:textId="77777777" w:rsidR="005E5C11" w:rsidRDefault="005E5C11" w:rsidP="005E5C11">
      <w:pPr>
        <w:pStyle w:val="21"/>
        <w:jc w:val="both"/>
        <w:rPr>
          <w:b w:val="0"/>
          <w:sz w:val="24"/>
        </w:rPr>
      </w:pPr>
      <w:r>
        <w:rPr>
          <w:b w:val="0"/>
          <w:sz w:val="24"/>
        </w:rPr>
        <w:t>прекращаю полномочия назначенного  мною члена ____________</w:t>
      </w:r>
      <w:r w:rsidR="00CF45B1">
        <w:rPr>
          <w:b w:val="0"/>
          <w:sz w:val="24"/>
        </w:rPr>
        <w:t>________________________</w:t>
      </w:r>
      <w:r>
        <w:rPr>
          <w:b w:val="0"/>
          <w:sz w:val="24"/>
        </w:rPr>
        <w:t>______________________________________________</w:t>
      </w:r>
    </w:p>
    <w:p w14:paraId="5F520D35" w14:textId="77777777" w:rsidR="005E5C11" w:rsidRDefault="005E5C11" w:rsidP="005E5C11">
      <w:pPr>
        <w:pStyle w:val="21"/>
        <w:jc w:val="both"/>
        <w:rPr>
          <w:b w:val="0"/>
          <w:i/>
          <w:sz w:val="20"/>
        </w:rPr>
      </w:pPr>
      <w:r>
        <w:rPr>
          <w:b w:val="0"/>
          <w:i/>
          <w:sz w:val="20"/>
        </w:rPr>
        <w:tab/>
      </w:r>
      <w:r>
        <w:rPr>
          <w:b w:val="0"/>
          <w:i/>
          <w:sz w:val="20"/>
        </w:rPr>
        <w:tab/>
        <w:t>(наименование избирательной комиссии (номер избирательного участка)</w:t>
      </w:r>
    </w:p>
    <w:p w14:paraId="69D1A19D" w14:textId="77777777" w:rsidR="005E5C11" w:rsidRDefault="005E5C11" w:rsidP="005E5C11">
      <w:pPr>
        <w:pStyle w:val="21"/>
        <w:jc w:val="both"/>
        <w:rPr>
          <w:b w:val="0"/>
          <w:sz w:val="20"/>
        </w:rPr>
      </w:pPr>
      <w:r>
        <w:rPr>
          <w:b w:val="0"/>
          <w:sz w:val="20"/>
        </w:rPr>
        <w:t>__________________________________________________________________________________________________</w:t>
      </w:r>
    </w:p>
    <w:p w14:paraId="2A31EB70" w14:textId="77777777" w:rsidR="00046969" w:rsidRDefault="00046969" w:rsidP="005E5C11">
      <w:pPr>
        <w:pStyle w:val="21"/>
        <w:jc w:val="both"/>
        <w:rPr>
          <w:b w:val="0"/>
          <w:sz w:val="24"/>
        </w:rPr>
      </w:pPr>
    </w:p>
    <w:p w14:paraId="5821F4A3" w14:textId="77777777" w:rsidR="005E5C11" w:rsidRDefault="005E5C11" w:rsidP="005E5C11">
      <w:pPr>
        <w:pStyle w:val="21"/>
        <w:jc w:val="both"/>
        <w:rPr>
          <w:b w:val="0"/>
          <w:sz w:val="24"/>
        </w:rPr>
      </w:pPr>
      <w:r>
        <w:rPr>
          <w:b w:val="0"/>
          <w:sz w:val="24"/>
        </w:rPr>
        <w:t>с правом совещательного голоса ______________________________________________________</w:t>
      </w:r>
    </w:p>
    <w:p w14:paraId="29B2FFF6" w14:textId="77777777" w:rsidR="005E5C11" w:rsidRDefault="005E5C11" w:rsidP="005E5C11">
      <w:pPr>
        <w:pStyle w:val="21"/>
        <w:jc w:val="both"/>
        <w:rPr>
          <w:b w:val="0"/>
          <w:i/>
          <w:sz w:val="20"/>
        </w:rPr>
      </w:pPr>
      <w:r>
        <w:rPr>
          <w:b w:val="0"/>
          <w:i/>
          <w:sz w:val="20"/>
        </w:rPr>
        <w:tab/>
      </w:r>
      <w:r>
        <w:rPr>
          <w:b w:val="0"/>
          <w:i/>
          <w:sz w:val="20"/>
        </w:rPr>
        <w:tab/>
      </w:r>
      <w:r>
        <w:rPr>
          <w:b w:val="0"/>
          <w:i/>
          <w:sz w:val="20"/>
        </w:rPr>
        <w:tab/>
      </w:r>
      <w:r>
        <w:rPr>
          <w:b w:val="0"/>
          <w:i/>
          <w:sz w:val="20"/>
        </w:rPr>
        <w:tab/>
      </w:r>
      <w:r>
        <w:rPr>
          <w:b w:val="0"/>
          <w:i/>
          <w:sz w:val="20"/>
        </w:rPr>
        <w:tab/>
      </w:r>
      <w:r>
        <w:rPr>
          <w:b w:val="0"/>
          <w:i/>
          <w:sz w:val="20"/>
        </w:rPr>
        <w:tab/>
      </w:r>
      <w:r>
        <w:rPr>
          <w:b w:val="0"/>
          <w:i/>
          <w:sz w:val="20"/>
        </w:rPr>
        <w:tab/>
      </w:r>
      <w:r>
        <w:rPr>
          <w:b w:val="0"/>
          <w:i/>
          <w:sz w:val="20"/>
        </w:rPr>
        <w:tab/>
        <w:t xml:space="preserve">   (фамилия,  имя, отчество)</w:t>
      </w:r>
    </w:p>
    <w:p w14:paraId="531245AD" w14:textId="77777777" w:rsidR="005E5C11" w:rsidRDefault="005E5C11" w:rsidP="005E5C11">
      <w:pPr>
        <w:pStyle w:val="21"/>
        <w:jc w:val="both"/>
        <w:rPr>
          <w:b w:val="0"/>
        </w:rPr>
      </w:pPr>
      <w:r>
        <w:rPr>
          <w:b w:val="0"/>
        </w:rPr>
        <w:t xml:space="preserve">_____________________________________________________________________.  </w:t>
      </w:r>
    </w:p>
    <w:p w14:paraId="7F07D85C" w14:textId="77777777" w:rsidR="005E5C11" w:rsidRDefault="005E5C11" w:rsidP="005E5C11">
      <w:pPr>
        <w:pStyle w:val="21"/>
        <w:rPr>
          <w:b w:val="0"/>
          <w:i/>
          <w:sz w:val="20"/>
        </w:rPr>
      </w:pPr>
    </w:p>
    <w:p w14:paraId="6B042B71" w14:textId="77777777" w:rsidR="005E5C11" w:rsidRDefault="005E5C11" w:rsidP="005E5C11">
      <w:pPr>
        <w:pStyle w:val="21"/>
        <w:rPr>
          <w:b w:val="0"/>
          <w:i/>
          <w:sz w:val="20"/>
        </w:rPr>
      </w:pPr>
    </w:p>
    <w:p w14:paraId="1A038F28" w14:textId="77777777" w:rsidR="005E5C11" w:rsidRDefault="005E5C11" w:rsidP="005E5C11">
      <w:pPr>
        <w:pStyle w:val="21"/>
        <w:jc w:val="right"/>
        <w:rPr>
          <w:b w:val="0"/>
          <w:sz w:val="24"/>
        </w:rPr>
      </w:pPr>
      <w:r>
        <w:rPr>
          <w:b w:val="0"/>
          <w:sz w:val="24"/>
        </w:rPr>
        <w:t>_________________   _______________________</w:t>
      </w:r>
    </w:p>
    <w:p w14:paraId="1597A3D0" w14:textId="77777777" w:rsidR="005E5C11" w:rsidRDefault="005E5C11" w:rsidP="005E5C11">
      <w:pPr>
        <w:pStyle w:val="21"/>
        <w:jc w:val="right"/>
        <w:rPr>
          <w:b w:val="0"/>
          <w:i/>
          <w:sz w:val="20"/>
        </w:rPr>
      </w:pPr>
      <w:r>
        <w:rPr>
          <w:b w:val="0"/>
          <w:i/>
          <w:sz w:val="20"/>
        </w:rPr>
        <w:t xml:space="preserve">    (подпись)                              (инициалы, фамилия)</w:t>
      </w:r>
    </w:p>
    <w:p w14:paraId="75741177" w14:textId="77777777" w:rsidR="005E5C11" w:rsidRDefault="005E5C11" w:rsidP="005E5C11">
      <w:pPr>
        <w:pStyle w:val="21"/>
        <w:jc w:val="right"/>
        <w:rPr>
          <w:b w:val="0"/>
          <w:i/>
          <w:sz w:val="20"/>
        </w:rPr>
      </w:pPr>
    </w:p>
    <w:p w14:paraId="00CEF733" w14:textId="77777777" w:rsidR="005E5C11" w:rsidRDefault="005E5C11" w:rsidP="005E5C11">
      <w:pPr>
        <w:pStyle w:val="21"/>
        <w:jc w:val="right"/>
        <w:rPr>
          <w:b w:val="0"/>
          <w:i/>
          <w:sz w:val="20"/>
        </w:rPr>
      </w:pPr>
      <w:r>
        <w:rPr>
          <w:b w:val="0"/>
          <w:i/>
          <w:sz w:val="20"/>
        </w:rPr>
        <w:t>_____________________</w:t>
      </w:r>
    </w:p>
    <w:p w14:paraId="1EEE0179" w14:textId="77777777" w:rsidR="005E5C11" w:rsidRPr="00557D65" w:rsidRDefault="005E5C11" w:rsidP="005E5C11">
      <w:pPr>
        <w:pStyle w:val="21"/>
        <w:rPr>
          <w:b w:val="0"/>
          <w:i/>
          <w:sz w:val="20"/>
        </w:rPr>
      </w:pPr>
      <w:r>
        <w:rPr>
          <w:b w:val="0"/>
          <w:i/>
          <w:sz w:val="20"/>
        </w:rPr>
        <w:t xml:space="preserve">                                                                                                                                                               (</w:t>
      </w:r>
      <w:r w:rsidRPr="00557D65">
        <w:rPr>
          <w:b w:val="0"/>
          <w:i/>
          <w:sz w:val="20"/>
        </w:rPr>
        <w:t>дата</w:t>
      </w:r>
      <w:r>
        <w:rPr>
          <w:b w:val="0"/>
          <w:i/>
          <w:sz w:val="20"/>
        </w:rPr>
        <w:t>)</w:t>
      </w:r>
    </w:p>
    <w:p w14:paraId="2BBB3D4D" w14:textId="77777777" w:rsidR="005E5C11" w:rsidRDefault="005E5C11" w:rsidP="005E5C11">
      <w:pPr>
        <w:pStyle w:val="21"/>
        <w:jc w:val="both"/>
        <w:rPr>
          <w:b w:val="0"/>
          <w:sz w:val="24"/>
        </w:rPr>
      </w:pPr>
      <w:r>
        <w:rPr>
          <w:b w:val="0"/>
          <w:sz w:val="24"/>
        </w:rPr>
        <w:br w:type="page"/>
      </w:r>
    </w:p>
    <w:p w14:paraId="492B76BF" w14:textId="77777777" w:rsidR="005E5C11" w:rsidRDefault="005E5C11" w:rsidP="005E5C11">
      <w:pPr>
        <w:pStyle w:val="21"/>
        <w:jc w:val="right"/>
        <w:rPr>
          <w:b w:val="0"/>
          <w:sz w:val="20"/>
        </w:rPr>
      </w:pPr>
    </w:p>
    <w:tbl>
      <w:tblPr>
        <w:tblW w:w="10008" w:type="dxa"/>
        <w:tblLayout w:type="fixed"/>
        <w:tblLook w:val="0000" w:firstRow="0" w:lastRow="0" w:firstColumn="0" w:lastColumn="0" w:noHBand="0" w:noVBand="0"/>
      </w:tblPr>
      <w:tblGrid>
        <w:gridCol w:w="5688"/>
        <w:gridCol w:w="4320"/>
      </w:tblGrid>
      <w:tr w:rsidR="005E5C11" w14:paraId="102BF186" w14:textId="77777777" w:rsidTr="00F22FA8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23774F53" w14:textId="77777777" w:rsidR="005E5C11" w:rsidRDefault="005E5C11" w:rsidP="00F22FA8">
            <w:pPr>
              <w:suppressAutoHyphens/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14:paraId="332ADB5A" w14:textId="3405C25D" w:rsidR="005E5C11" w:rsidRPr="00E521DF" w:rsidRDefault="005E5C11" w:rsidP="00F22FA8">
            <w:pPr>
              <w:suppressAutoHyphens/>
              <w:jc w:val="center"/>
            </w:pPr>
            <w:r w:rsidRPr="00E521DF">
              <w:t xml:space="preserve">Приложение № </w:t>
            </w:r>
            <w:r w:rsidR="006F5ADC">
              <w:t>18</w:t>
            </w:r>
          </w:p>
          <w:p w14:paraId="171EC91A" w14:textId="3F9A8D94" w:rsidR="00664228" w:rsidRDefault="00664228" w:rsidP="00F22FA8">
            <w:pPr>
              <w:suppressAutoHyphens/>
              <w:jc w:val="center"/>
              <w:rPr>
                <w:ins w:id="638" w:author="deevab" w:date="2020-06-23T18:32:00Z"/>
              </w:rPr>
            </w:pPr>
            <w:ins w:id="639" w:author="deevab" w:date="2020-06-23T18:32:00Z">
              <w:r w:rsidRPr="00E521DF" w:rsidDel="00664228">
                <w:t xml:space="preserve"> </w:t>
              </w:r>
              <w:r w:rsidRPr="00F138E6">
                <w:t xml:space="preserve">к постановлению </w:t>
              </w:r>
              <w:r>
                <w:t xml:space="preserve">территориальной </w:t>
              </w:r>
              <w:r w:rsidRPr="00F138E6">
                <w:t xml:space="preserve">избирательной комиссии </w:t>
              </w:r>
              <w:r w:rsidRPr="00827267">
                <w:t>Правобережного округа города Липецка от</w:t>
              </w:r>
              <w:r w:rsidRPr="00A84DDC">
                <w:rPr>
                  <w:sz w:val="24"/>
                  <w:szCs w:val="24"/>
                </w:rPr>
                <w:t xml:space="preserve"> «</w:t>
              </w:r>
              <w:r>
                <w:rPr>
                  <w:sz w:val="24"/>
                  <w:szCs w:val="24"/>
                </w:rPr>
                <w:t>25</w:t>
              </w:r>
              <w:r w:rsidRPr="00A84DDC">
                <w:rPr>
                  <w:sz w:val="24"/>
                  <w:szCs w:val="24"/>
                </w:rPr>
                <w:t>»</w:t>
              </w:r>
              <w:r>
                <w:rPr>
                  <w:sz w:val="24"/>
                  <w:szCs w:val="24"/>
                </w:rPr>
                <w:t xml:space="preserve"> </w:t>
              </w:r>
              <w:r w:rsidRPr="00827267">
                <w:t>июня</w:t>
              </w:r>
              <w:r w:rsidRPr="00A84DDC">
                <w:rPr>
                  <w:sz w:val="24"/>
                  <w:szCs w:val="24"/>
                </w:rPr>
                <w:t xml:space="preserve"> </w:t>
              </w:r>
              <w:r w:rsidRPr="00827267">
                <w:t xml:space="preserve">2020 года № </w:t>
              </w:r>
              <w:r>
                <w:t>11</w:t>
              </w:r>
            </w:ins>
            <w:ins w:id="640" w:author="deevab" w:date="2020-06-25T16:58:00Z">
              <w:r w:rsidR="00FB4E67">
                <w:t>1</w:t>
              </w:r>
            </w:ins>
            <w:ins w:id="641" w:author="deevab" w:date="2020-06-23T18:32:00Z">
              <w:r>
                <w:t>/5</w:t>
              </w:r>
            </w:ins>
            <w:ins w:id="642" w:author="deevab" w:date="2020-06-25T16:58:00Z">
              <w:r w:rsidR="00FB4E67">
                <w:t>75</w:t>
              </w:r>
            </w:ins>
          </w:p>
          <w:p w14:paraId="0E2DC804" w14:textId="1315B1A2" w:rsidR="0009488E" w:rsidRPr="008A4A83" w:rsidDel="00664228" w:rsidRDefault="005E5C11" w:rsidP="0009488E">
            <w:pPr>
              <w:suppressAutoHyphens/>
              <w:jc w:val="center"/>
              <w:rPr>
                <w:del w:id="643" w:author="deevab" w:date="2020-06-23T18:32:00Z"/>
              </w:rPr>
            </w:pPr>
            <w:del w:id="644" w:author="deevab" w:date="2020-06-23T18:32:00Z">
              <w:r w:rsidRPr="00E521DF" w:rsidDel="00664228">
                <w:delText xml:space="preserve">к постановлению </w:delText>
              </w:r>
              <w:r w:rsidR="0009488E" w:rsidDel="00664228">
                <w:delText xml:space="preserve">территориальной </w:delText>
              </w:r>
              <w:r w:rsidRPr="00E521DF" w:rsidDel="00664228">
                <w:delText xml:space="preserve">избирательной </w:delText>
              </w:r>
              <w:r w:rsidR="0009488E" w:rsidDel="00664228">
                <w:delText xml:space="preserve"> </w:delText>
              </w:r>
              <w:r w:rsidRPr="00E521DF" w:rsidDel="00664228">
                <w:delText xml:space="preserve">комиссии </w:delText>
              </w:r>
              <w:r w:rsidR="0009488E" w:rsidDel="00664228">
                <w:delText>______ района</w:delText>
              </w:r>
              <w:r w:rsidRPr="00E521DF" w:rsidDel="00664228">
                <w:delText xml:space="preserve"> </w:delText>
              </w:r>
              <w:r w:rsidRPr="00E521DF" w:rsidDel="00664228">
                <w:br/>
              </w:r>
              <w:r w:rsidR="0009488E" w:rsidRPr="008A4A83" w:rsidDel="00664228">
                <w:delText>от «__» _______ 2020 года № _</w:delText>
              </w:r>
            </w:del>
          </w:p>
          <w:p w14:paraId="0D5EFD66" w14:textId="77777777" w:rsidR="005E5C11" w:rsidRDefault="005E5C11" w:rsidP="00F22FA8">
            <w:pPr>
              <w:suppressAutoHyphens/>
              <w:jc w:val="center"/>
              <w:rPr>
                <w:sz w:val="24"/>
                <w:szCs w:val="24"/>
              </w:rPr>
            </w:pPr>
            <w:r w:rsidRPr="0009488E">
              <w:t>(рекомендуемая форма)</w:t>
            </w:r>
          </w:p>
        </w:tc>
      </w:tr>
    </w:tbl>
    <w:p w14:paraId="00DD4F64" w14:textId="77777777" w:rsidR="005E5C11" w:rsidRDefault="005E5C11" w:rsidP="005E5C11">
      <w:pPr>
        <w:pStyle w:val="21"/>
        <w:jc w:val="right"/>
        <w:rPr>
          <w:b w:val="0"/>
          <w:sz w:val="20"/>
        </w:rPr>
      </w:pPr>
    </w:p>
    <w:p w14:paraId="1866800B" w14:textId="77777777" w:rsidR="006F5ADC" w:rsidRDefault="006F5ADC" w:rsidP="006F5ADC">
      <w:pPr>
        <w:pStyle w:val="1"/>
        <w:jc w:val="right"/>
        <w:rPr>
          <w:b w:val="0"/>
          <w:szCs w:val="28"/>
        </w:rPr>
      </w:pPr>
      <w:r w:rsidRPr="001711DB">
        <w:rPr>
          <w:b w:val="0"/>
          <w:szCs w:val="28"/>
        </w:rPr>
        <w:t xml:space="preserve">В </w:t>
      </w:r>
      <w:r>
        <w:rPr>
          <w:b w:val="0"/>
          <w:szCs w:val="28"/>
        </w:rPr>
        <w:t>территориальную избирательную</w:t>
      </w:r>
    </w:p>
    <w:p w14:paraId="2F4AE550" w14:textId="72DD811F" w:rsidR="006F5ADC" w:rsidRPr="00C87632" w:rsidRDefault="006F5ADC">
      <w:pPr>
        <w:jc w:val="right"/>
        <w:rPr>
          <w:sz w:val="28"/>
          <w:szCs w:val="28"/>
        </w:rPr>
        <w:pPrChange w:id="645" w:author="deevab" w:date="2020-06-23T18:42:00Z">
          <w:pPr/>
        </w:pPrChange>
      </w:pPr>
      <w:r w:rsidRPr="00C87632">
        <w:rPr>
          <w:sz w:val="28"/>
          <w:szCs w:val="28"/>
        </w:rPr>
        <w:t xml:space="preserve">                                                                                комиссию </w:t>
      </w:r>
      <w:ins w:id="646" w:author="deevab" w:date="2020-06-23T18:42:00Z">
        <w:r w:rsidR="004E346B">
          <w:rPr>
            <w:sz w:val="28"/>
            <w:szCs w:val="28"/>
          </w:rPr>
          <w:t>Правобережного округа города Липецка</w:t>
        </w:r>
      </w:ins>
      <w:del w:id="647" w:author="deevab" w:date="2020-06-23T18:42:00Z">
        <w:r w:rsidRPr="00C87632" w:rsidDel="004E346B">
          <w:rPr>
            <w:sz w:val="28"/>
            <w:szCs w:val="28"/>
          </w:rPr>
          <w:delText>_______</w:delText>
        </w:r>
        <w:r w:rsidDel="004E346B">
          <w:rPr>
            <w:sz w:val="28"/>
            <w:szCs w:val="28"/>
          </w:rPr>
          <w:delText>____</w:delText>
        </w:r>
        <w:r w:rsidRPr="00C87632" w:rsidDel="004E346B">
          <w:rPr>
            <w:sz w:val="28"/>
            <w:szCs w:val="28"/>
          </w:rPr>
          <w:delText>___ района</w:delText>
        </w:r>
      </w:del>
    </w:p>
    <w:p w14:paraId="570B113B" w14:textId="77777777" w:rsidR="005E5C11" w:rsidRDefault="005E5C11" w:rsidP="005E5C11">
      <w:pPr>
        <w:pStyle w:val="21"/>
        <w:jc w:val="both"/>
        <w:rPr>
          <w:b w:val="0"/>
          <w:i/>
          <w:sz w:val="20"/>
        </w:rPr>
      </w:pPr>
      <w:r>
        <w:rPr>
          <w:b w:val="0"/>
          <w:sz w:val="24"/>
        </w:rPr>
        <w:tab/>
      </w:r>
      <w:r>
        <w:rPr>
          <w:b w:val="0"/>
          <w:sz w:val="24"/>
        </w:rPr>
        <w:tab/>
      </w:r>
      <w:r>
        <w:rPr>
          <w:b w:val="0"/>
          <w:sz w:val="24"/>
        </w:rPr>
        <w:tab/>
      </w:r>
      <w:r>
        <w:rPr>
          <w:b w:val="0"/>
          <w:sz w:val="24"/>
        </w:rPr>
        <w:tab/>
      </w:r>
      <w:r>
        <w:rPr>
          <w:b w:val="0"/>
          <w:sz w:val="24"/>
        </w:rPr>
        <w:tab/>
      </w:r>
      <w:r>
        <w:rPr>
          <w:b w:val="0"/>
          <w:sz w:val="24"/>
        </w:rPr>
        <w:tab/>
      </w:r>
      <w:r>
        <w:rPr>
          <w:b w:val="0"/>
          <w:sz w:val="24"/>
        </w:rPr>
        <w:tab/>
      </w:r>
      <w:r>
        <w:rPr>
          <w:b w:val="0"/>
          <w:sz w:val="24"/>
        </w:rPr>
        <w:tab/>
        <w:t xml:space="preserve">   </w:t>
      </w:r>
    </w:p>
    <w:p w14:paraId="5EA0F127" w14:textId="77777777" w:rsidR="005E5C11" w:rsidRDefault="005E5C11" w:rsidP="005E5C11">
      <w:pPr>
        <w:pStyle w:val="21"/>
        <w:jc w:val="both"/>
        <w:rPr>
          <w:b w:val="0"/>
          <w:i/>
          <w:sz w:val="20"/>
        </w:rPr>
      </w:pPr>
    </w:p>
    <w:p w14:paraId="5F505483" w14:textId="77777777" w:rsidR="005E5C11" w:rsidRDefault="005E5C11" w:rsidP="005E5C11">
      <w:pPr>
        <w:pStyle w:val="21"/>
        <w:rPr>
          <w:sz w:val="24"/>
        </w:rPr>
      </w:pPr>
    </w:p>
    <w:p w14:paraId="27C6FC49" w14:textId="77777777" w:rsidR="005E5C11" w:rsidRDefault="005E5C11" w:rsidP="005E5C11">
      <w:pPr>
        <w:pStyle w:val="21"/>
        <w:rPr>
          <w:sz w:val="24"/>
        </w:rPr>
      </w:pPr>
      <w:r>
        <w:rPr>
          <w:sz w:val="24"/>
        </w:rPr>
        <w:t>ЗАЯВЛЕНИЕ</w:t>
      </w:r>
    </w:p>
    <w:p w14:paraId="17C93611" w14:textId="77777777" w:rsidR="005E5C11" w:rsidRDefault="005E5C11" w:rsidP="005E5C11">
      <w:pPr>
        <w:pStyle w:val="21"/>
        <w:jc w:val="both"/>
        <w:rPr>
          <w:b w:val="0"/>
          <w:sz w:val="24"/>
        </w:rPr>
      </w:pPr>
    </w:p>
    <w:p w14:paraId="1D2BF0D6" w14:textId="77777777" w:rsidR="005E5C11" w:rsidRPr="004F5C64" w:rsidRDefault="005E5C11" w:rsidP="005E5C11">
      <w:pPr>
        <w:pStyle w:val="BodyText21"/>
        <w:autoSpaceDE/>
        <w:autoSpaceDN/>
      </w:pPr>
      <w:r>
        <w:rPr>
          <w:b/>
          <w:sz w:val="24"/>
        </w:rPr>
        <w:tab/>
      </w:r>
      <w:r w:rsidRPr="004F5C64">
        <w:t>Я, __________________________________________________________________,</w:t>
      </w:r>
    </w:p>
    <w:p w14:paraId="39C3003C" w14:textId="77777777" w:rsidR="005E5C11" w:rsidRPr="003A0F33" w:rsidRDefault="005E5C11" w:rsidP="005E5C11">
      <w:pPr>
        <w:pStyle w:val="BodyText21"/>
        <w:autoSpaceDE/>
        <w:autoSpaceDN/>
        <w:jc w:val="center"/>
        <w:rPr>
          <w:bCs/>
          <w:i/>
          <w:sz w:val="20"/>
          <w:szCs w:val="20"/>
        </w:rPr>
      </w:pPr>
      <w:r w:rsidRPr="004F5C64">
        <w:rPr>
          <w:bCs/>
          <w:i/>
          <w:sz w:val="20"/>
          <w:szCs w:val="20"/>
        </w:rPr>
        <w:t>(фамилия, имя, отчество, дата рождения)</w:t>
      </w:r>
    </w:p>
    <w:p w14:paraId="08ECC402" w14:textId="77777777" w:rsidR="0000248C" w:rsidRDefault="00CF45B1" w:rsidP="005E5C11">
      <w:pPr>
        <w:pStyle w:val="BodyText21"/>
        <w:autoSpaceDE/>
        <w:autoSpaceDN/>
      </w:pPr>
      <w:r w:rsidRPr="008044A1">
        <w:t>(зарегистрированный) кандидат на выборах депутат</w:t>
      </w:r>
      <w:r w:rsidR="0000248C">
        <w:t>ов _____________________</w:t>
      </w:r>
    </w:p>
    <w:p w14:paraId="7E283BC4" w14:textId="77777777" w:rsidR="0000248C" w:rsidRPr="0000248C" w:rsidRDefault="0000248C" w:rsidP="0000248C">
      <w:pPr>
        <w:pStyle w:val="21"/>
        <w:jc w:val="both"/>
        <w:rPr>
          <w:b w:val="0"/>
          <w:szCs w:val="28"/>
        </w:rPr>
      </w:pPr>
      <w:r>
        <w:rPr>
          <w:b w:val="0"/>
          <w:sz w:val="24"/>
        </w:rPr>
        <w:t>___________________________________________________________     ______________</w:t>
      </w:r>
      <w:r w:rsidRPr="0000248C">
        <w:rPr>
          <w:b w:val="0"/>
          <w:szCs w:val="28"/>
        </w:rPr>
        <w:t>созыва</w:t>
      </w:r>
    </w:p>
    <w:p w14:paraId="6889D380" w14:textId="77777777" w:rsidR="0000248C" w:rsidRPr="00591F5A" w:rsidRDefault="0000248C" w:rsidP="0000248C">
      <w:pPr>
        <w:jc w:val="both"/>
        <w:rPr>
          <w:rFonts w:eastAsiaTheme="minorHAnsi"/>
          <w:bCs/>
          <w:i/>
          <w:sz w:val="16"/>
          <w:szCs w:val="16"/>
        </w:rPr>
      </w:pPr>
      <w:r>
        <w:rPr>
          <w:rFonts w:eastAsiaTheme="minorHAnsi"/>
          <w:bCs/>
          <w:i/>
          <w:sz w:val="16"/>
          <w:szCs w:val="16"/>
        </w:rPr>
        <w:t xml:space="preserve">          </w:t>
      </w:r>
      <w:r w:rsidRPr="00591F5A">
        <w:rPr>
          <w:rFonts w:eastAsiaTheme="minorHAnsi"/>
          <w:bCs/>
          <w:i/>
          <w:sz w:val="16"/>
          <w:szCs w:val="16"/>
        </w:rPr>
        <w:t xml:space="preserve">  (наименование представительного органа муниципального образования)</w:t>
      </w:r>
    </w:p>
    <w:p w14:paraId="0A83B4BD" w14:textId="488836D8" w:rsidR="0000248C" w:rsidRPr="006F5ADC" w:rsidRDefault="0000248C" w:rsidP="0000248C">
      <w:pPr>
        <w:pStyle w:val="1"/>
        <w:jc w:val="both"/>
        <w:rPr>
          <w:b w:val="0"/>
          <w:bCs/>
          <w:sz w:val="24"/>
          <w:szCs w:val="24"/>
        </w:rPr>
      </w:pPr>
      <w:r w:rsidRPr="0000248C">
        <w:rPr>
          <w:b w:val="0"/>
          <w:szCs w:val="28"/>
        </w:rPr>
        <w:t>по</w:t>
      </w:r>
      <w:r w:rsidRPr="00BA13B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_________________________________________________________________________</w:t>
      </w:r>
      <w:r w:rsidR="006F5ADC">
        <w:rPr>
          <w:sz w:val="24"/>
          <w:szCs w:val="24"/>
        </w:rPr>
        <w:t xml:space="preserve"> </w:t>
      </w:r>
      <w:r w:rsidR="006F5ADC" w:rsidRPr="006F5ADC">
        <w:rPr>
          <w:b w:val="0"/>
          <w:bCs/>
          <w:sz w:val="24"/>
          <w:szCs w:val="24"/>
        </w:rPr>
        <w:t>(№__)</w:t>
      </w:r>
    </w:p>
    <w:p w14:paraId="79B964F6" w14:textId="77777777" w:rsidR="0000248C" w:rsidRPr="00591F5A" w:rsidRDefault="0000248C" w:rsidP="0000248C">
      <w:pPr>
        <w:jc w:val="both"/>
        <w:rPr>
          <w:i/>
          <w:sz w:val="16"/>
          <w:szCs w:val="16"/>
        </w:rPr>
      </w:pPr>
      <w:r w:rsidRPr="00591F5A">
        <w:rPr>
          <w:i/>
          <w:sz w:val="16"/>
          <w:szCs w:val="16"/>
        </w:rPr>
        <w:t xml:space="preserve">                                                                                                       (вид избирательного округа)</w:t>
      </w:r>
    </w:p>
    <w:p w14:paraId="58633B4F" w14:textId="77777777" w:rsidR="0000248C" w:rsidRDefault="0000248C" w:rsidP="005E5C11">
      <w:pPr>
        <w:pStyle w:val="BodyText21"/>
        <w:autoSpaceDE/>
        <w:autoSpaceDN/>
        <w:rPr>
          <w:b/>
          <w:sz w:val="24"/>
        </w:rPr>
      </w:pPr>
    </w:p>
    <w:p w14:paraId="71E72EF9" w14:textId="77777777" w:rsidR="005E5C11" w:rsidRPr="004F5C64" w:rsidRDefault="005E5C11" w:rsidP="005E5C11">
      <w:pPr>
        <w:pStyle w:val="BodyText21"/>
        <w:autoSpaceDE/>
        <w:autoSpaceDN/>
      </w:pPr>
      <w:r w:rsidRPr="004F5C64">
        <w:t>отзываю своих доверенных лиц в количестве ______ человек в соответствии с прилагаемым списком.</w:t>
      </w:r>
    </w:p>
    <w:p w14:paraId="4D01E82A" w14:textId="77777777" w:rsidR="005E5C11" w:rsidRPr="004F5C64" w:rsidRDefault="005E5C11" w:rsidP="005E5C11">
      <w:pPr>
        <w:suppressAutoHyphens/>
        <w:jc w:val="both"/>
      </w:pPr>
    </w:p>
    <w:p w14:paraId="5D3467B3" w14:textId="77777777" w:rsidR="005E5C11" w:rsidRPr="004F5C64" w:rsidRDefault="005E5C11" w:rsidP="005E5C11">
      <w:pPr>
        <w:pStyle w:val="145"/>
        <w:widowControl/>
        <w:suppressAutoHyphens/>
        <w:autoSpaceDE/>
        <w:autoSpaceDN/>
        <w:spacing w:line="240" w:lineRule="auto"/>
      </w:pPr>
      <w:r w:rsidRPr="004F5C64">
        <w:t>После отзыва количество доверенных лиц кандидата составляет _______.</w:t>
      </w:r>
    </w:p>
    <w:p w14:paraId="3E7B3311" w14:textId="77777777" w:rsidR="005E5C11" w:rsidRPr="004F5C64" w:rsidRDefault="005E5C11" w:rsidP="005E5C11">
      <w:pPr>
        <w:suppressAutoHyphens/>
        <w:ind w:firstLine="709"/>
        <w:jc w:val="both"/>
      </w:pPr>
    </w:p>
    <w:p w14:paraId="1762E261" w14:textId="77777777" w:rsidR="005E5C11" w:rsidRPr="00557D65" w:rsidRDefault="005E5C11" w:rsidP="005E5C11">
      <w:pPr>
        <w:pStyle w:val="22"/>
        <w:suppressAutoHyphens/>
        <w:spacing w:line="240" w:lineRule="auto"/>
        <w:rPr>
          <w:sz w:val="28"/>
          <w:szCs w:val="28"/>
        </w:rPr>
      </w:pPr>
      <w:r w:rsidRPr="00557D65">
        <w:rPr>
          <w:i/>
          <w:iCs/>
          <w:sz w:val="28"/>
          <w:szCs w:val="28"/>
        </w:rPr>
        <w:t>Приложение:</w:t>
      </w:r>
      <w:r w:rsidRPr="00557D65">
        <w:rPr>
          <w:b/>
          <w:bCs/>
          <w:i/>
          <w:iCs/>
          <w:sz w:val="28"/>
          <w:szCs w:val="28"/>
        </w:rPr>
        <w:t xml:space="preserve"> </w:t>
      </w:r>
      <w:r w:rsidRPr="00557D65">
        <w:rPr>
          <w:sz w:val="28"/>
          <w:szCs w:val="28"/>
        </w:rPr>
        <w:t>Список отозванных доверенных лиц кандидата на ___ листах.</w:t>
      </w:r>
    </w:p>
    <w:p w14:paraId="4793567D" w14:textId="77777777" w:rsidR="005E5C11" w:rsidRPr="004F5C64" w:rsidRDefault="005E5C11" w:rsidP="005E5C11">
      <w:pPr>
        <w:pStyle w:val="af4"/>
        <w:tabs>
          <w:tab w:val="clear" w:pos="4677"/>
          <w:tab w:val="clear" w:pos="9355"/>
        </w:tabs>
        <w:suppressAutoHyphens/>
      </w:pPr>
    </w:p>
    <w:p w14:paraId="7A69DC89" w14:textId="77777777" w:rsidR="005E5C11" w:rsidRPr="004F5C64" w:rsidRDefault="005E5C11" w:rsidP="005E5C11">
      <w:pPr>
        <w:pStyle w:val="af4"/>
        <w:tabs>
          <w:tab w:val="clear" w:pos="4677"/>
          <w:tab w:val="clear" w:pos="9355"/>
        </w:tabs>
        <w:suppressAutoHyphens/>
      </w:pPr>
    </w:p>
    <w:tbl>
      <w:tblPr>
        <w:tblW w:w="90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91"/>
        <w:gridCol w:w="236"/>
        <w:gridCol w:w="1739"/>
        <w:gridCol w:w="261"/>
        <w:gridCol w:w="2173"/>
      </w:tblGrid>
      <w:tr w:rsidR="005E5C11" w:rsidRPr="004F5C64" w14:paraId="075B6B64" w14:textId="77777777" w:rsidTr="00F22FA8">
        <w:tc>
          <w:tcPr>
            <w:tcW w:w="4591" w:type="dxa"/>
            <w:tcBorders>
              <w:top w:val="nil"/>
              <w:left w:val="nil"/>
              <w:right w:val="nil"/>
            </w:tcBorders>
          </w:tcPr>
          <w:p w14:paraId="4A3E7FE3" w14:textId="77777777" w:rsidR="005E5C11" w:rsidRPr="004F5C64" w:rsidRDefault="005E5C11" w:rsidP="00F22FA8">
            <w:pPr>
              <w:rPr>
                <w:strike/>
                <w:sz w:val="16"/>
                <w:szCs w:val="16"/>
                <w:highlight w:val="red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ABCF4B7" w14:textId="77777777" w:rsidR="005E5C11" w:rsidRPr="004F5C64" w:rsidRDefault="005E5C11" w:rsidP="00F22FA8">
            <w:pPr>
              <w:rPr>
                <w:sz w:val="16"/>
                <w:szCs w:val="16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04F4BD" w14:textId="77777777" w:rsidR="005E5C11" w:rsidRPr="004F5C64" w:rsidRDefault="005E5C11" w:rsidP="00F22FA8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14:paraId="3F2DAB7C" w14:textId="77777777" w:rsidR="005E5C11" w:rsidRPr="004F5C64" w:rsidRDefault="005E5C11" w:rsidP="00F22FA8">
            <w:pPr>
              <w:rPr>
                <w:sz w:val="16"/>
                <w:szCs w:val="16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18900F" w14:textId="77777777" w:rsidR="005E5C11" w:rsidRPr="004F5C64" w:rsidRDefault="005E5C11" w:rsidP="00F22FA8">
            <w:pPr>
              <w:rPr>
                <w:sz w:val="16"/>
                <w:szCs w:val="16"/>
              </w:rPr>
            </w:pPr>
          </w:p>
        </w:tc>
      </w:tr>
      <w:tr w:rsidR="005E5C11" w:rsidRPr="004F5C64" w14:paraId="5256D793" w14:textId="77777777" w:rsidTr="00F22FA8">
        <w:tc>
          <w:tcPr>
            <w:tcW w:w="4591" w:type="dxa"/>
            <w:tcBorders>
              <w:left w:val="nil"/>
              <w:bottom w:val="nil"/>
              <w:right w:val="nil"/>
            </w:tcBorders>
          </w:tcPr>
          <w:p w14:paraId="593389EF" w14:textId="77777777" w:rsidR="005E5C11" w:rsidRPr="004F5C64" w:rsidRDefault="005E5C11" w:rsidP="00F22FA8">
            <w:pPr>
              <w:jc w:val="center"/>
              <w:rPr>
                <w:i/>
                <w:strike/>
                <w:sz w:val="16"/>
                <w:szCs w:val="16"/>
                <w:highlight w:val="red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93F6EEA" w14:textId="77777777" w:rsidR="005E5C11" w:rsidRPr="004F5C64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14:paraId="018EDFBA" w14:textId="77777777" w:rsidR="005E5C11" w:rsidRPr="004F5C64" w:rsidRDefault="005E5C11" w:rsidP="00F22FA8">
            <w:pPr>
              <w:pStyle w:val="BodyText21"/>
              <w:suppressAutoHyphens/>
              <w:autoSpaceDE/>
              <w:autoSpaceDN/>
              <w:rPr>
                <w:sz w:val="8"/>
                <w:szCs w:val="8"/>
              </w:rPr>
            </w:pPr>
          </w:p>
          <w:p w14:paraId="61299871" w14:textId="77777777" w:rsidR="005E5C11" w:rsidRPr="004F5C64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F5C64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14:paraId="13CA17E6" w14:textId="77777777" w:rsidR="005E5C11" w:rsidRPr="004F5C64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</w:tcPr>
          <w:p w14:paraId="4B038043" w14:textId="77777777" w:rsidR="005E5C11" w:rsidRPr="004F5C64" w:rsidRDefault="005E5C11" w:rsidP="00F22FA8">
            <w:pPr>
              <w:pStyle w:val="BodyText21"/>
              <w:suppressAutoHyphens/>
              <w:autoSpaceDE/>
              <w:autoSpaceDN/>
              <w:rPr>
                <w:sz w:val="8"/>
                <w:szCs w:val="8"/>
              </w:rPr>
            </w:pPr>
          </w:p>
          <w:p w14:paraId="605C5C89" w14:textId="77777777" w:rsidR="005E5C11" w:rsidRPr="004F5C64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F5C64">
              <w:rPr>
                <w:i/>
                <w:sz w:val="16"/>
                <w:szCs w:val="16"/>
              </w:rPr>
              <w:t>(инициалы, фамилия)</w:t>
            </w:r>
          </w:p>
        </w:tc>
      </w:tr>
    </w:tbl>
    <w:p w14:paraId="6898FA24" w14:textId="77777777" w:rsidR="005E5C11" w:rsidRPr="004F5C64" w:rsidRDefault="005E5C11" w:rsidP="005E5C11">
      <w:pPr>
        <w:ind w:left="1134" w:right="1134"/>
        <w:jc w:val="center"/>
        <w:rPr>
          <w:sz w:val="22"/>
          <w:szCs w:val="22"/>
          <w:vertAlign w:val="superscript"/>
        </w:rPr>
      </w:pPr>
    </w:p>
    <w:tbl>
      <w:tblPr>
        <w:tblW w:w="4320" w:type="dxa"/>
        <w:jc w:val="right"/>
        <w:tblLayout w:type="fixed"/>
        <w:tblLook w:val="0000" w:firstRow="0" w:lastRow="0" w:firstColumn="0" w:lastColumn="0" w:noHBand="0" w:noVBand="0"/>
      </w:tblPr>
      <w:tblGrid>
        <w:gridCol w:w="1260"/>
        <w:gridCol w:w="1620"/>
        <w:gridCol w:w="720"/>
        <w:gridCol w:w="720"/>
      </w:tblGrid>
      <w:tr w:rsidR="005E5C11" w:rsidRPr="004F5C64" w14:paraId="512FB106" w14:textId="77777777" w:rsidTr="00F22FA8">
        <w:trPr>
          <w:jc w:val="right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FC12BD1" w14:textId="77777777" w:rsidR="005E5C11" w:rsidRPr="004F5C64" w:rsidRDefault="005E5C11" w:rsidP="00F22FA8">
            <w:pPr>
              <w:jc w:val="right"/>
              <w:rPr>
                <w:sz w:val="24"/>
                <w:szCs w:val="24"/>
              </w:rPr>
            </w:pPr>
            <w:r w:rsidRPr="004F5C64">
              <w:rPr>
                <w:sz w:val="24"/>
                <w:szCs w:val="24"/>
              </w:rPr>
              <w:t>«____»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0BACA9D" w14:textId="77777777" w:rsidR="005E5C11" w:rsidRPr="004F5C64" w:rsidRDefault="005E5C11" w:rsidP="00F22FA8">
            <w:pPr>
              <w:jc w:val="right"/>
              <w:rPr>
                <w:sz w:val="24"/>
                <w:szCs w:val="24"/>
              </w:rPr>
            </w:pPr>
            <w:r w:rsidRPr="004F5C64">
              <w:rPr>
                <w:sz w:val="24"/>
                <w:szCs w:val="24"/>
              </w:rPr>
              <w:t>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8FBD322" w14:textId="77777777" w:rsidR="005E5C11" w:rsidRPr="004F5C64" w:rsidRDefault="005E5C11" w:rsidP="00F22FA8">
            <w:pPr>
              <w:jc w:val="right"/>
              <w:rPr>
                <w:sz w:val="24"/>
                <w:szCs w:val="24"/>
              </w:rPr>
            </w:pPr>
            <w:r w:rsidRPr="004F5C64">
              <w:rPr>
                <w:sz w:val="24"/>
                <w:szCs w:val="24"/>
              </w:rPr>
              <w:t>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FDFA0FC" w14:textId="77777777" w:rsidR="005E5C11" w:rsidRPr="004F5C64" w:rsidRDefault="005E5C11" w:rsidP="00F22FA8">
            <w:pPr>
              <w:jc w:val="right"/>
              <w:rPr>
                <w:sz w:val="24"/>
                <w:szCs w:val="24"/>
              </w:rPr>
            </w:pPr>
            <w:r w:rsidRPr="004F5C64">
              <w:rPr>
                <w:sz w:val="24"/>
                <w:szCs w:val="24"/>
              </w:rPr>
              <w:t>года</w:t>
            </w:r>
          </w:p>
        </w:tc>
      </w:tr>
      <w:tr w:rsidR="005E5C11" w:rsidRPr="004F5C64" w14:paraId="4806BDF7" w14:textId="77777777" w:rsidTr="00F22FA8">
        <w:trPr>
          <w:jc w:val="right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DA705FA" w14:textId="77777777" w:rsidR="005E5C11" w:rsidRPr="004F5C64" w:rsidRDefault="005E5C11" w:rsidP="00F22F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B9D16A4" w14:textId="77777777" w:rsidR="005E5C11" w:rsidRPr="004F5C64" w:rsidRDefault="005E5C11" w:rsidP="00F22F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47A9514" w14:textId="77777777" w:rsidR="005E5C11" w:rsidRPr="004F5C64" w:rsidRDefault="005E5C11" w:rsidP="00F22FA8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DB5F1B6" w14:textId="77777777" w:rsidR="005E5C11" w:rsidRPr="004F5C64" w:rsidRDefault="005E5C11" w:rsidP="00F22FA8">
            <w:pPr>
              <w:jc w:val="right"/>
              <w:rPr>
                <w:sz w:val="22"/>
                <w:szCs w:val="22"/>
              </w:rPr>
            </w:pPr>
          </w:p>
        </w:tc>
      </w:tr>
    </w:tbl>
    <w:p w14:paraId="45B28778" w14:textId="77777777" w:rsidR="005E5C11" w:rsidRPr="004F5C64" w:rsidRDefault="005E5C11" w:rsidP="005E5C11">
      <w:pPr>
        <w:jc w:val="right"/>
      </w:pPr>
    </w:p>
    <w:p w14:paraId="6D03DF28" w14:textId="77777777" w:rsidR="005E5C11" w:rsidRPr="004F5C64" w:rsidRDefault="005E5C11" w:rsidP="005E5C11">
      <w:pPr>
        <w:pStyle w:val="afe"/>
        <w:widowControl/>
        <w:autoSpaceDE/>
        <w:autoSpaceDN/>
      </w:pPr>
    </w:p>
    <w:p w14:paraId="4894F632" w14:textId="77777777" w:rsidR="005E5C11" w:rsidRDefault="005E5C11" w:rsidP="005E5C11">
      <w:pPr>
        <w:pStyle w:val="21"/>
        <w:jc w:val="both"/>
        <w:rPr>
          <w:b w:val="0"/>
          <w:sz w:val="24"/>
        </w:rPr>
      </w:pPr>
    </w:p>
    <w:p w14:paraId="15B5AEF6" w14:textId="77777777" w:rsidR="005E5C11" w:rsidRDefault="005E5C11" w:rsidP="005E5C11">
      <w:pPr>
        <w:pStyle w:val="21"/>
        <w:jc w:val="right"/>
        <w:rPr>
          <w:b w:val="0"/>
          <w:sz w:val="20"/>
        </w:rPr>
      </w:pPr>
    </w:p>
    <w:p w14:paraId="7605E230" w14:textId="77777777" w:rsidR="005E5C11" w:rsidRDefault="005E5C11" w:rsidP="005E5C11">
      <w:pPr>
        <w:pStyle w:val="21"/>
        <w:jc w:val="right"/>
        <w:rPr>
          <w:b w:val="0"/>
          <w:sz w:val="20"/>
        </w:rPr>
      </w:pPr>
      <w:r>
        <w:rPr>
          <w:b w:val="0"/>
          <w:sz w:val="20"/>
        </w:rPr>
        <w:br w:type="page"/>
      </w:r>
    </w:p>
    <w:tbl>
      <w:tblPr>
        <w:tblW w:w="10008" w:type="dxa"/>
        <w:tblLayout w:type="fixed"/>
        <w:tblLook w:val="0000" w:firstRow="0" w:lastRow="0" w:firstColumn="0" w:lastColumn="0" w:noHBand="0" w:noVBand="0"/>
      </w:tblPr>
      <w:tblGrid>
        <w:gridCol w:w="5688"/>
        <w:gridCol w:w="4320"/>
      </w:tblGrid>
      <w:tr w:rsidR="005E5C11" w14:paraId="5561C316" w14:textId="77777777" w:rsidTr="00F22FA8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5AC34EEF" w14:textId="77777777" w:rsidR="005E5C11" w:rsidRDefault="005E5C11" w:rsidP="00F22FA8">
            <w:pPr>
              <w:suppressAutoHyphens/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14:paraId="11B81EA3" w14:textId="41CEC151" w:rsidR="005E5C11" w:rsidRPr="00E521DF" w:rsidRDefault="005E5C11" w:rsidP="00F22FA8">
            <w:pPr>
              <w:suppressAutoHyphens/>
              <w:jc w:val="center"/>
            </w:pPr>
            <w:r w:rsidRPr="00E521DF">
              <w:t xml:space="preserve">Приложение № </w:t>
            </w:r>
            <w:r w:rsidR="006F5ADC">
              <w:t>19</w:t>
            </w:r>
          </w:p>
          <w:p w14:paraId="5F7C17B3" w14:textId="5AA751E2" w:rsidR="00AD5E71" w:rsidDel="00664228" w:rsidRDefault="00664228" w:rsidP="00F22FA8">
            <w:pPr>
              <w:suppressAutoHyphens/>
              <w:jc w:val="center"/>
              <w:rPr>
                <w:del w:id="648" w:author="deevab" w:date="2020-06-23T18:32:00Z"/>
              </w:rPr>
            </w:pPr>
            <w:ins w:id="649" w:author="deevab" w:date="2020-06-23T18:32:00Z">
              <w:r w:rsidRPr="00F138E6">
                <w:t xml:space="preserve">к постановлению </w:t>
              </w:r>
              <w:r>
                <w:t xml:space="preserve">территориальной </w:t>
              </w:r>
              <w:r w:rsidRPr="00F138E6">
                <w:t xml:space="preserve">избирательной комиссии </w:t>
              </w:r>
              <w:r w:rsidRPr="00827267">
                <w:t>Правобережного округа города Липецка от</w:t>
              </w:r>
              <w:r w:rsidRPr="00A84DDC">
                <w:rPr>
                  <w:sz w:val="24"/>
                  <w:szCs w:val="24"/>
                </w:rPr>
                <w:t xml:space="preserve"> «</w:t>
              </w:r>
              <w:r>
                <w:rPr>
                  <w:sz w:val="24"/>
                  <w:szCs w:val="24"/>
                </w:rPr>
                <w:t>25</w:t>
              </w:r>
              <w:r w:rsidRPr="00A84DDC">
                <w:rPr>
                  <w:sz w:val="24"/>
                  <w:szCs w:val="24"/>
                </w:rPr>
                <w:t>»</w:t>
              </w:r>
              <w:r>
                <w:rPr>
                  <w:sz w:val="24"/>
                  <w:szCs w:val="24"/>
                </w:rPr>
                <w:t xml:space="preserve"> </w:t>
              </w:r>
              <w:r w:rsidRPr="00827267">
                <w:t>июня</w:t>
              </w:r>
              <w:r w:rsidRPr="00A84DDC">
                <w:rPr>
                  <w:sz w:val="24"/>
                  <w:szCs w:val="24"/>
                </w:rPr>
                <w:t xml:space="preserve"> </w:t>
              </w:r>
              <w:r w:rsidRPr="00827267">
                <w:t xml:space="preserve">2020 года № </w:t>
              </w:r>
              <w:r>
                <w:t>11</w:t>
              </w:r>
            </w:ins>
            <w:ins w:id="650" w:author="deevab" w:date="2020-06-25T16:58:00Z">
              <w:r w:rsidR="00FB4E67">
                <w:t>1</w:t>
              </w:r>
            </w:ins>
            <w:ins w:id="651" w:author="deevab" w:date="2020-06-23T18:32:00Z">
              <w:r w:rsidR="00FB4E67">
                <w:t>/</w:t>
              </w:r>
            </w:ins>
            <w:ins w:id="652" w:author="deevab" w:date="2020-06-25T16:58:00Z">
              <w:r w:rsidR="00FB4E67">
                <w:t>5</w:t>
              </w:r>
            </w:ins>
            <w:ins w:id="653" w:author="deevab" w:date="2020-06-23T18:32:00Z">
              <w:r w:rsidR="00FB4E67">
                <w:t>75</w:t>
              </w:r>
            </w:ins>
            <w:del w:id="654" w:author="deevab" w:date="2020-06-23T18:32:00Z">
              <w:r w:rsidR="005E5C11" w:rsidRPr="00E521DF" w:rsidDel="00664228">
                <w:delText xml:space="preserve">к постановлению </w:delText>
              </w:r>
              <w:r w:rsidR="0009488E" w:rsidDel="00664228">
                <w:delText xml:space="preserve">территориальной </w:delText>
              </w:r>
              <w:r w:rsidR="005E5C11" w:rsidRPr="00E521DF" w:rsidDel="00664228">
                <w:delText xml:space="preserve">избирательной </w:delText>
              </w:r>
            </w:del>
          </w:p>
          <w:p w14:paraId="36A6089E" w14:textId="436F5244" w:rsidR="0009488E" w:rsidRPr="008A4A83" w:rsidDel="00664228" w:rsidRDefault="005E5C11" w:rsidP="0009488E">
            <w:pPr>
              <w:suppressAutoHyphens/>
              <w:ind w:left="691"/>
              <w:jc w:val="center"/>
              <w:rPr>
                <w:del w:id="655" w:author="deevab" w:date="2020-06-23T18:32:00Z"/>
              </w:rPr>
            </w:pPr>
            <w:del w:id="656" w:author="deevab" w:date="2020-06-23T18:32:00Z">
              <w:r w:rsidRPr="00E521DF" w:rsidDel="00664228">
                <w:delText xml:space="preserve">комиссии </w:delText>
              </w:r>
              <w:r w:rsidR="0009488E" w:rsidDel="00664228">
                <w:delText xml:space="preserve">________ района </w:delText>
              </w:r>
              <w:r w:rsidRPr="00E521DF" w:rsidDel="00664228">
                <w:delText xml:space="preserve"> </w:delText>
              </w:r>
              <w:r w:rsidRPr="00E521DF" w:rsidDel="00664228">
                <w:br/>
              </w:r>
              <w:r w:rsidR="0009488E" w:rsidRPr="008A4A83" w:rsidDel="00664228">
                <w:delText>от «__» _______ 2020 года № _</w:delText>
              </w:r>
            </w:del>
          </w:p>
          <w:p w14:paraId="20B3C5C9" w14:textId="77777777" w:rsidR="00664228" w:rsidRDefault="00664228" w:rsidP="00F22FA8">
            <w:pPr>
              <w:suppressAutoHyphens/>
              <w:jc w:val="center"/>
              <w:rPr>
                <w:ins w:id="657" w:author="deevab" w:date="2020-06-23T18:32:00Z"/>
              </w:rPr>
            </w:pPr>
          </w:p>
          <w:p w14:paraId="1AA56008" w14:textId="77777777" w:rsidR="005E5C11" w:rsidRDefault="0009488E" w:rsidP="00F22FA8">
            <w:pPr>
              <w:suppressAutoHyphens/>
              <w:jc w:val="center"/>
              <w:rPr>
                <w:sz w:val="24"/>
                <w:szCs w:val="24"/>
              </w:rPr>
            </w:pPr>
            <w:r w:rsidRPr="0009488E">
              <w:t xml:space="preserve">                 </w:t>
            </w:r>
            <w:r w:rsidR="005E5C11" w:rsidRPr="0009488E">
              <w:t>(рекомендуемая форма)</w:t>
            </w:r>
          </w:p>
        </w:tc>
      </w:tr>
    </w:tbl>
    <w:p w14:paraId="2285F4F7" w14:textId="77777777" w:rsidR="005E5C11" w:rsidRDefault="005E5C11" w:rsidP="005E5C11">
      <w:pPr>
        <w:pStyle w:val="21"/>
        <w:jc w:val="right"/>
        <w:rPr>
          <w:b w:val="0"/>
          <w:sz w:val="20"/>
        </w:rPr>
      </w:pPr>
    </w:p>
    <w:p w14:paraId="1F5E902C" w14:textId="77777777" w:rsidR="006F5ADC" w:rsidRPr="007C6DD7" w:rsidRDefault="006F5ADC">
      <w:pPr>
        <w:pStyle w:val="1"/>
        <w:jc w:val="right"/>
        <w:rPr>
          <w:b w:val="0"/>
          <w:szCs w:val="28"/>
        </w:rPr>
      </w:pPr>
      <w:r w:rsidRPr="007C6DD7">
        <w:rPr>
          <w:b w:val="0"/>
          <w:szCs w:val="28"/>
        </w:rPr>
        <w:t>В территориальную избирательную</w:t>
      </w:r>
    </w:p>
    <w:p w14:paraId="09CDB012" w14:textId="6F39DD88" w:rsidR="006F5ADC" w:rsidRPr="007C6DD7" w:rsidDel="007C6DD7" w:rsidRDefault="006F5ADC">
      <w:pPr>
        <w:jc w:val="right"/>
        <w:rPr>
          <w:del w:id="658" w:author="deevab" w:date="2020-06-23T18:42:00Z"/>
          <w:sz w:val="28"/>
          <w:szCs w:val="28"/>
        </w:rPr>
        <w:pPrChange w:id="659" w:author="deevab" w:date="2020-06-23T18:43:00Z">
          <w:pPr/>
        </w:pPrChange>
      </w:pPr>
      <w:r w:rsidRPr="007C6DD7">
        <w:rPr>
          <w:sz w:val="28"/>
          <w:szCs w:val="28"/>
        </w:rPr>
        <w:t xml:space="preserve">                                                                                комиссию </w:t>
      </w:r>
      <w:del w:id="660" w:author="deevab" w:date="2020-06-23T18:42:00Z">
        <w:r w:rsidRPr="007C6DD7" w:rsidDel="007C6DD7">
          <w:rPr>
            <w:sz w:val="28"/>
            <w:szCs w:val="28"/>
          </w:rPr>
          <w:delText>______________ района</w:delText>
        </w:r>
      </w:del>
    </w:p>
    <w:p w14:paraId="6DBAE297" w14:textId="58E34432" w:rsidR="005E5C11" w:rsidRPr="007C6DD7" w:rsidRDefault="007C6DD7">
      <w:pPr>
        <w:jc w:val="right"/>
        <w:rPr>
          <w:sz w:val="28"/>
          <w:szCs w:val="28"/>
          <w:rPrChange w:id="661" w:author="deevab" w:date="2020-06-23T18:43:00Z">
            <w:rPr>
              <w:sz w:val="16"/>
              <w:szCs w:val="16"/>
            </w:rPr>
          </w:rPrChange>
        </w:rPr>
        <w:pPrChange w:id="662" w:author="deevab" w:date="2020-06-23T18:43:00Z">
          <w:pPr>
            <w:pStyle w:val="a3"/>
            <w:jc w:val="left"/>
          </w:pPr>
        </w:pPrChange>
      </w:pPr>
      <w:ins w:id="663" w:author="deevab" w:date="2020-06-23T18:42:00Z">
        <w:r w:rsidRPr="007C6DD7">
          <w:rPr>
            <w:sz w:val="28"/>
            <w:szCs w:val="28"/>
            <w:rPrChange w:id="664" w:author="deevab" w:date="2020-06-23T18:43:00Z">
              <w:rPr>
                <w:sz w:val="16"/>
                <w:szCs w:val="16"/>
              </w:rPr>
            </w:rPrChange>
          </w:rPr>
          <w:t>Правобережного округа города Липецка</w:t>
        </w:r>
      </w:ins>
    </w:p>
    <w:p w14:paraId="3593AE79" w14:textId="77777777" w:rsidR="005E5C11" w:rsidRPr="00CF45B1" w:rsidRDefault="005E5C11" w:rsidP="005E5C11">
      <w:pPr>
        <w:pStyle w:val="a3"/>
        <w:rPr>
          <w:rFonts w:ascii="Times New Roman" w:hAnsi="Times New Roman" w:cs="Times New Roman"/>
          <w:szCs w:val="28"/>
        </w:rPr>
      </w:pPr>
      <w:r w:rsidRPr="00CF45B1">
        <w:rPr>
          <w:rFonts w:ascii="Times New Roman" w:hAnsi="Times New Roman" w:cs="Times New Roman"/>
          <w:szCs w:val="28"/>
        </w:rPr>
        <w:t>Заявление</w:t>
      </w:r>
    </w:p>
    <w:p w14:paraId="7D9915EB" w14:textId="77777777" w:rsidR="005E5C11" w:rsidRPr="00CF45B1" w:rsidRDefault="005E5C11" w:rsidP="005E5C11">
      <w:pPr>
        <w:jc w:val="right"/>
        <w:rPr>
          <w:sz w:val="10"/>
          <w:szCs w:val="10"/>
        </w:rPr>
      </w:pPr>
    </w:p>
    <w:p w14:paraId="74EAE0E3" w14:textId="77777777" w:rsidR="005E5C11" w:rsidRPr="00CF45B1" w:rsidRDefault="005E5C11" w:rsidP="005E5C11">
      <w:pPr>
        <w:pStyle w:val="24"/>
        <w:autoSpaceDE w:val="0"/>
        <w:autoSpaceDN w:val="0"/>
        <w:spacing w:after="0"/>
        <w:jc w:val="center"/>
        <w:rPr>
          <w:sz w:val="10"/>
          <w:szCs w:val="10"/>
        </w:rPr>
      </w:pPr>
    </w:p>
    <w:p w14:paraId="71C262DE" w14:textId="42EAE652" w:rsidR="003C54D1" w:rsidRDefault="005E5C11" w:rsidP="005E5C11">
      <w:pPr>
        <w:pStyle w:val="24"/>
        <w:autoSpaceDE w:val="0"/>
        <w:autoSpaceDN w:val="0"/>
        <w:spacing w:after="0" w:line="240" w:lineRule="auto"/>
        <w:jc w:val="center"/>
        <w:rPr>
          <w:b/>
          <w:bCs/>
          <w:sz w:val="28"/>
          <w:szCs w:val="28"/>
        </w:rPr>
      </w:pPr>
      <w:r w:rsidRPr="00CF45B1">
        <w:rPr>
          <w:b/>
          <w:bCs/>
          <w:sz w:val="28"/>
          <w:szCs w:val="28"/>
        </w:rPr>
        <w:t xml:space="preserve">О прекращении полномочий уполномоченного представителя по финансовым вопросам кандидата </w:t>
      </w:r>
      <w:r w:rsidR="003C54D1">
        <w:rPr>
          <w:b/>
          <w:bCs/>
          <w:sz w:val="28"/>
          <w:szCs w:val="28"/>
        </w:rPr>
        <w:t xml:space="preserve">на </w:t>
      </w:r>
      <w:r w:rsidR="00CF45B1">
        <w:rPr>
          <w:b/>
          <w:bCs/>
          <w:sz w:val="28"/>
          <w:szCs w:val="28"/>
        </w:rPr>
        <w:t xml:space="preserve"> выборах </w:t>
      </w:r>
      <w:r w:rsidRPr="00CF45B1">
        <w:rPr>
          <w:b/>
          <w:bCs/>
          <w:sz w:val="28"/>
          <w:szCs w:val="28"/>
        </w:rPr>
        <w:t>депутат</w:t>
      </w:r>
      <w:r w:rsidR="003C54D1">
        <w:rPr>
          <w:b/>
          <w:bCs/>
          <w:sz w:val="28"/>
          <w:szCs w:val="28"/>
        </w:rPr>
        <w:t>ов</w:t>
      </w:r>
    </w:p>
    <w:p w14:paraId="4957C8F9" w14:textId="77777777" w:rsidR="003C54D1" w:rsidRPr="003C54D1" w:rsidRDefault="003C54D1" w:rsidP="003C54D1">
      <w:pPr>
        <w:pStyle w:val="21"/>
        <w:jc w:val="both"/>
        <w:rPr>
          <w:bCs/>
          <w:szCs w:val="28"/>
        </w:rPr>
      </w:pPr>
      <w:r>
        <w:rPr>
          <w:b w:val="0"/>
          <w:sz w:val="24"/>
        </w:rPr>
        <w:t>_________________________________________________________     ______________</w:t>
      </w:r>
      <w:r w:rsidRPr="003C54D1">
        <w:rPr>
          <w:bCs/>
          <w:szCs w:val="28"/>
        </w:rPr>
        <w:t>созыва</w:t>
      </w:r>
    </w:p>
    <w:p w14:paraId="47C5C8B5" w14:textId="77777777" w:rsidR="003C54D1" w:rsidRPr="00591F5A" w:rsidRDefault="003C54D1" w:rsidP="003C54D1">
      <w:pPr>
        <w:jc w:val="both"/>
        <w:rPr>
          <w:rFonts w:eastAsiaTheme="minorHAnsi"/>
          <w:bCs/>
          <w:i/>
          <w:sz w:val="16"/>
          <w:szCs w:val="16"/>
        </w:rPr>
      </w:pPr>
      <w:r>
        <w:rPr>
          <w:rFonts w:eastAsiaTheme="minorHAnsi"/>
          <w:bCs/>
          <w:i/>
          <w:sz w:val="16"/>
          <w:szCs w:val="16"/>
        </w:rPr>
        <w:t xml:space="preserve">          </w:t>
      </w:r>
      <w:r w:rsidRPr="00591F5A">
        <w:rPr>
          <w:rFonts w:eastAsiaTheme="minorHAnsi"/>
          <w:bCs/>
          <w:i/>
          <w:sz w:val="16"/>
          <w:szCs w:val="16"/>
        </w:rPr>
        <w:t xml:space="preserve">  (наименование представительного органа муниципального образования)</w:t>
      </w:r>
    </w:p>
    <w:p w14:paraId="09B18FD7" w14:textId="5E20CD01" w:rsidR="003C54D1" w:rsidRDefault="003C54D1" w:rsidP="003C54D1">
      <w:pPr>
        <w:pStyle w:val="1"/>
        <w:jc w:val="both"/>
        <w:rPr>
          <w:sz w:val="24"/>
          <w:szCs w:val="24"/>
        </w:rPr>
      </w:pPr>
      <w:r w:rsidRPr="0000248C">
        <w:rPr>
          <w:b w:val="0"/>
          <w:szCs w:val="28"/>
        </w:rPr>
        <w:t>по</w:t>
      </w:r>
      <w:r w:rsidRPr="00BA13B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_______________________________________________________________________</w:t>
      </w:r>
      <w:r w:rsidR="006F5ADC">
        <w:rPr>
          <w:sz w:val="24"/>
          <w:szCs w:val="24"/>
        </w:rPr>
        <w:t xml:space="preserve"> </w:t>
      </w:r>
      <w:r w:rsidR="006F5ADC" w:rsidRPr="006F5ADC">
        <w:rPr>
          <w:b w:val="0"/>
          <w:bCs/>
          <w:sz w:val="24"/>
          <w:szCs w:val="24"/>
        </w:rPr>
        <w:t>(№___)</w:t>
      </w:r>
    </w:p>
    <w:p w14:paraId="7BE7D48A" w14:textId="77777777" w:rsidR="003C54D1" w:rsidRPr="00591F5A" w:rsidRDefault="003C54D1" w:rsidP="003C54D1">
      <w:pPr>
        <w:jc w:val="both"/>
        <w:rPr>
          <w:i/>
          <w:sz w:val="16"/>
          <w:szCs w:val="16"/>
        </w:rPr>
      </w:pPr>
      <w:r w:rsidRPr="00591F5A">
        <w:rPr>
          <w:i/>
          <w:sz w:val="16"/>
          <w:szCs w:val="16"/>
        </w:rPr>
        <w:t xml:space="preserve">                                                                                                       (вид избирательного округа)</w:t>
      </w:r>
    </w:p>
    <w:p w14:paraId="07D19D22" w14:textId="77777777" w:rsidR="003C54D1" w:rsidRDefault="003C54D1" w:rsidP="005E5C11">
      <w:pPr>
        <w:pStyle w:val="24"/>
        <w:autoSpaceDE w:val="0"/>
        <w:autoSpaceDN w:val="0"/>
        <w:spacing w:after="0" w:line="240" w:lineRule="auto"/>
        <w:jc w:val="center"/>
        <w:rPr>
          <w:b/>
          <w:bCs/>
          <w:sz w:val="28"/>
          <w:szCs w:val="28"/>
        </w:rPr>
      </w:pPr>
    </w:p>
    <w:p w14:paraId="0F85E384" w14:textId="77777777" w:rsidR="005E5C11" w:rsidRPr="004F5C64" w:rsidRDefault="005E5C11" w:rsidP="005E5C11">
      <w:pPr>
        <w:pStyle w:val="BodyText21"/>
        <w:suppressAutoHyphens/>
        <w:autoSpaceDE/>
        <w:autoSpaceDN/>
        <w:rPr>
          <w:sz w:val="8"/>
          <w:szCs w:val="8"/>
        </w:rPr>
      </w:pPr>
    </w:p>
    <w:p w14:paraId="1E760158" w14:textId="77777777" w:rsidR="005E5C11" w:rsidRPr="004F5C64" w:rsidRDefault="005E5C11" w:rsidP="005E5C11">
      <w:pPr>
        <w:suppressAutoHyphens/>
        <w:jc w:val="both"/>
      </w:pPr>
      <w:r w:rsidRPr="005E0744">
        <w:rPr>
          <w:sz w:val="28"/>
          <w:szCs w:val="28"/>
        </w:rPr>
        <w:t xml:space="preserve">Я, </w:t>
      </w:r>
      <w:r w:rsidRPr="00E431B6">
        <w:rPr>
          <w:sz w:val="24"/>
          <w:szCs w:val="24"/>
        </w:rPr>
        <w:t>__________________________________________________________________</w:t>
      </w:r>
      <w:r>
        <w:rPr>
          <w:sz w:val="24"/>
          <w:szCs w:val="24"/>
        </w:rPr>
        <w:t>________</w:t>
      </w:r>
      <w:r w:rsidR="00CF45B1">
        <w:rPr>
          <w:sz w:val="24"/>
          <w:szCs w:val="24"/>
        </w:rPr>
        <w:t>___</w:t>
      </w:r>
      <w:r>
        <w:rPr>
          <w:sz w:val="24"/>
          <w:szCs w:val="24"/>
        </w:rPr>
        <w:t>__</w:t>
      </w:r>
      <w:r w:rsidRPr="004F5C64">
        <w:t>,</w:t>
      </w:r>
    </w:p>
    <w:p w14:paraId="301E3DE6" w14:textId="77777777" w:rsidR="005E5C11" w:rsidRPr="004F5C64" w:rsidRDefault="005E5C11" w:rsidP="005E5C11">
      <w:pPr>
        <w:suppressAutoHyphens/>
        <w:jc w:val="center"/>
        <w:rPr>
          <w:bCs/>
          <w:i/>
        </w:rPr>
      </w:pPr>
      <w:r w:rsidRPr="004F5C64">
        <w:rPr>
          <w:bCs/>
          <w:i/>
        </w:rPr>
        <w:t>(фамилия, имя, отчество, дата рождения)</w:t>
      </w:r>
    </w:p>
    <w:p w14:paraId="13396B7C" w14:textId="77777777" w:rsidR="003C54D1" w:rsidRDefault="005E5C11" w:rsidP="005E5C11">
      <w:pPr>
        <w:suppressAutoHyphens/>
        <w:jc w:val="both"/>
        <w:rPr>
          <w:sz w:val="28"/>
          <w:szCs w:val="28"/>
        </w:rPr>
      </w:pPr>
      <w:r w:rsidRPr="005E0744">
        <w:rPr>
          <w:sz w:val="28"/>
          <w:szCs w:val="28"/>
        </w:rPr>
        <w:t xml:space="preserve">кандидат </w:t>
      </w:r>
      <w:r w:rsidR="00CF45B1">
        <w:rPr>
          <w:sz w:val="28"/>
          <w:szCs w:val="28"/>
        </w:rPr>
        <w:t xml:space="preserve">на </w:t>
      </w:r>
      <w:r w:rsidRPr="005E0744">
        <w:rPr>
          <w:sz w:val="28"/>
          <w:szCs w:val="28"/>
        </w:rPr>
        <w:t xml:space="preserve"> </w:t>
      </w:r>
      <w:r w:rsidR="00CF45B1">
        <w:rPr>
          <w:sz w:val="28"/>
          <w:szCs w:val="28"/>
        </w:rPr>
        <w:t xml:space="preserve">выборах </w:t>
      </w:r>
      <w:r w:rsidRPr="005E0744">
        <w:rPr>
          <w:sz w:val="28"/>
          <w:szCs w:val="28"/>
        </w:rPr>
        <w:t>депутат</w:t>
      </w:r>
      <w:r w:rsidR="003C54D1">
        <w:rPr>
          <w:sz w:val="28"/>
          <w:szCs w:val="28"/>
        </w:rPr>
        <w:t>ов _______________________________________</w:t>
      </w:r>
    </w:p>
    <w:p w14:paraId="1CDD401A" w14:textId="77777777" w:rsidR="003C54D1" w:rsidRPr="0000248C" w:rsidRDefault="003C54D1" w:rsidP="003C54D1">
      <w:pPr>
        <w:pStyle w:val="21"/>
        <w:jc w:val="both"/>
        <w:rPr>
          <w:b w:val="0"/>
          <w:szCs w:val="28"/>
        </w:rPr>
      </w:pPr>
      <w:r>
        <w:rPr>
          <w:b w:val="0"/>
          <w:sz w:val="24"/>
        </w:rPr>
        <w:t>___________________________________________________________     ______________</w:t>
      </w:r>
      <w:r w:rsidRPr="0000248C">
        <w:rPr>
          <w:b w:val="0"/>
          <w:szCs w:val="28"/>
        </w:rPr>
        <w:t>созыва</w:t>
      </w:r>
    </w:p>
    <w:p w14:paraId="6EF0E6EE" w14:textId="77777777" w:rsidR="003C54D1" w:rsidRPr="00591F5A" w:rsidRDefault="003C54D1" w:rsidP="003C54D1">
      <w:pPr>
        <w:jc w:val="both"/>
        <w:rPr>
          <w:rFonts w:eastAsiaTheme="minorHAnsi"/>
          <w:bCs/>
          <w:i/>
          <w:sz w:val="16"/>
          <w:szCs w:val="16"/>
        </w:rPr>
      </w:pPr>
      <w:r>
        <w:rPr>
          <w:rFonts w:eastAsiaTheme="minorHAnsi"/>
          <w:bCs/>
          <w:i/>
          <w:sz w:val="16"/>
          <w:szCs w:val="16"/>
        </w:rPr>
        <w:t xml:space="preserve">          </w:t>
      </w:r>
      <w:r w:rsidRPr="00591F5A">
        <w:rPr>
          <w:rFonts w:eastAsiaTheme="minorHAnsi"/>
          <w:bCs/>
          <w:i/>
          <w:sz w:val="16"/>
          <w:szCs w:val="16"/>
        </w:rPr>
        <w:t xml:space="preserve">  (наименование представительного органа муниципального образования)</w:t>
      </w:r>
    </w:p>
    <w:p w14:paraId="2AD82F39" w14:textId="06015A03" w:rsidR="003C54D1" w:rsidRPr="006F5ADC" w:rsidRDefault="003C54D1" w:rsidP="003C54D1">
      <w:pPr>
        <w:pStyle w:val="1"/>
        <w:jc w:val="both"/>
        <w:rPr>
          <w:b w:val="0"/>
          <w:bCs/>
          <w:sz w:val="24"/>
          <w:szCs w:val="24"/>
        </w:rPr>
      </w:pPr>
      <w:r w:rsidRPr="0000248C">
        <w:rPr>
          <w:b w:val="0"/>
          <w:szCs w:val="28"/>
        </w:rPr>
        <w:t>по</w:t>
      </w:r>
      <w:r w:rsidRPr="00BA13B2">
        <w:rPr>
          <w:sz w:val="24"/>
          <w:szCs w:val="24"/>
        </w:rPr>
        <w:t xml:space="preserve"> </w:t>
      </w:r>
      <w:r w:rsidRPr="006F5ADC">
        <w:rPr>
          <w:b w:val="0"/>
          <w:bCs/>
          <w:sz w:val="24"/>
          <w:szCs w:val="24"/>
        </w:rPr>
        <w:t>_________________________________________________________________________</w:t>
      </w:r>
      <w:r w:rsidR="006F5ADC" w:rsidRPr="006F5ADC">
        <w:rPr>
          <w:b w:val="0"/>
          <w:bCs/>
          <w:sz w:val="24"/>
          <w:szCs w:val="24"/>
        </w:rPr>
        <w:t>(№___)</w:t>
      </w:r>
    </w:p>
    <w:p w14:paraId="429873CD" w14:textId="77777777" w:rsidR="003C54D1" w:rsidRPr="00591F5A" w:rsidRDefault="003C54D1" w:rsidP="003C54D1">
      <w:pPr>
        <w:jc w:val="both"/>
        <w:rPr>
          <w:i/>
          <w:sz w:val="16"/>
          <w:szCs w:val="16"/>
        </w:rPr>
      </w:pPr>
      <w:r w:rsidRPr="00591F5A">
        <w:rPr>
          <w:i/>
          <w:sz w:val="16"/>
          <w:szCs w:val="16"/>
        </w:rPr>
        <w:t xml:space="preserve">                                                                                                       (вид избирательного округа)</w:t>
      </w:r>
    </w:p>
    <w:p w14:paraId="6D9F4DFF" w14:textId="77777777" w:rsidR="003C54D1" w:rsidRDefault="003C54D1" w:rsidP="005E5C11">
      <w:pPr>
        <w:suppressAutoHyphens/>
        <w:jc w:val="both"/>
        <w:rPr>
          <w:sz w:val="28"/>
          <w:szCs w:val="28"/>
        </w:rPr>
      </w:pPr>
    </w:p>
    <w:p w14:paraId="13801744" w14:textId="77777777" w:rsidR="005E5C11" w:rsidRPr="00B84A41" w:rsidRDefault="005E5C11" w:rsidP="005E5C11">
      <w:pPr>
        <w:suppressAutoHyphens/>
        <w:jc w:val="both"/>
        <w:rPr>
          <w:spacing w:val="-4"/>
          <w:sz w:val="24"/>
          <w:szCs w:val="24"/>
          <w:u w:val="single"/>
        </w:rPr>
      </w:pPr>
      <w:r w:rsidRPr="005E0744">
        <w:rPr>
          <w:sz w:val="28"/>
          <w:szCs w:val="28"/>
        </w:rPr>
        <w:t xml:space="preserve">прекращаю с «__» _______ </w:t>
      </w:r>
      <w:r w:rsidR="003C54D1">
        <w:rPr>
          <w:sz w:val="28"/>
          <w:szCs w:val="28"/>
        </w:rPr>
        <w:t>20</w:t>
      </w:r>
      <w:r w:rsidRPr="005E0744">
        <w:rPr>
          <w:sz w:val="28"/>
          <w:szCs w:val="28"/>
        </w:rPr>
        <w:t xml:space="preserve">____ года полномочия уполномоченного представителя </w:t>
      </w:r>
      <w:r w:rsidRPr="005E0744">
        <w:rPr>
          <w:spacing w:val="-2"/>
          <w:sz w:val="28"/>
          <w:szCs w:val="28"/>
        </w:rPr>
        <w:t>кандидата по финансовым вопросам</w:t>
      </w:r>
      <w:r w:rsidRPr="004F5C64">
        <w:rPr>
          <w:spacing w:val="-2"/>
        </w:rPr>
        <w:t xml:space="preserve"> </w:t>
      </w:r>
      <w:r w:rsidRPr="00B84A41">
        <w:rPr>
          <w:spacing w:val="-4"/>
          <w:sz w:val="24"/>
          <w:szCs w:val="24"/>
          <w:u w:val="single"/>
        </w:rPr>
        <w:t>___________________________________________</w:t>
      </w:r>
      <w:r w:rsidR="00B84A41">
        <w:rPr>
          <w:spacing w:val="-4"/>
          <w:sz w:val="24"/>
          <w:szCs w:val="24"/>
          <w:u w:val="single"/>
        </w:rPr>
        <w:t>_______</w:t>
      </w:r>
      <w:r w:rsidRPr="00B84A41">
        <w:rPr>
          <w:spacing w:val="-4"/>
          <w:sz w:val="24"/>
          <w:szCs w:val="24"/>
          <w:u w:val="single"/>
        </w:rPr>
        <w:t>___________________________________.</w:t>
      </w:r>
    </w:p>
    <w:p w14:paraId="34094746" w14:textId="77777777" w:rsidR="005E5C11" w:rsidRPr="004F5C64" w:rsidRDefault="005E5C11" w:rsidP="005E5C11">
      <w:pPr>
        <w:suppressAutoHyphens/>
        <w:jc w:val="center"/>
        <w:rPr>
          <w:spacing w:val="-4"/>
        </w:rPr>
      </w:pPr>
      <w:r w:rsidRPr="004F5C64">
        <w:rPr>
          <w:bCs/>
          <w:i/>
        </w:rPr>
        <w:t>(фамилия, имя, отчество, дата рождения)</w:t>
      </w:r>
    </w:p>
    <w:p w14:paraId="63000B6A" w14:textId="77777777" w:rsidR="005E5C11" w:rsidRPr="004F5C64" w:rsidRDefault="005E5C11" w:rsidP="005E5C11">
      <w:pPr>
        <w:pStyle w:val="af4"/>
        <w:tabs>
          <w:tab w:val="clear" w:pos="4677"/>
          <w:tab w:val="clear" w:pos="9355"/>
        </w:tabs>
        <w:rPr>
          <w:sz w:val="10"/>
          <w:szCs w:val="10"/>
        </w:rPr>
      </w:pPr>
    </w:p>
    <w:p w14:paraId="13C2CA30" w14:textId="77777777" w:rsidR="005E5C11" w:rsidRPr="004F5C64" w:rsidRDefault="005E5C11" w:rsidP="005E5C11">
      <w:pPr>
        <w:pStyle w:val="af4"/>
        <w:tabs>
          <w:tab w:val="clear" w:pos="4677"/>
          <w:tab w:val="clear" w:pos="9355"/>
        </w:tabs>
        <w:suppressAutoHyphens/>
      </w:pPr>
    </w:p>
    <w:tbl>
      <w:tblPr>
        <w:tblW w:w="90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91"/>
        <w:gridCol w:w="236"/>
        <w:gridCol w:w="1739"/>
        <w:gridCol w:w="261"/>
        <w:gridCol w:w="2173"/>
      </w:tblGrid>
      <w:tr w:rsidR="005E5C11" w:rsidRPr="004F5C64" w14:paraId="21E8F62C" w14:textId="77777777" w:rsidTr="00F22FA8">
        <w:tc>
          <w:tcPr>
            <w:tcW w:w="4591" w:type="dxa"/>
            <w:tcBorders>
              <w:top w:val="nil"/>
              <w:left w:val="nil"/>
              <w:right w:val="nil"/>
            </w:tcBorders>
          </w:tcPr>
          <w:p w14:paraId="32D33D66" w14:textId="77777777" w:rsidR="005E5C11" w:rsidRPr="004F5C64" w:rsidRDefault="005E5C11" w:rsidP="00F22FA8">
            <w:pPr>
              <w:rPr>
                <w:strike/>
                <w:sz w:val="16"/>
                <w:szCs w:val="16"/>
                <w:highlight w:val="red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CE7411A" w14:textId="77777777" w:rsidR="005E5C11" w:rsidRPr="004F5C64" w:rsidRDefault="005E5C11" w:rsidP="00F22FA8">
            <w:pPr>
              <w:rPr>
                <w:sz w:val="16"/>
                <w:szCs w:val="16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B9747C" w14:textId="77777777" w:rsidR="005E5C11" w:rsidRPr="004F5C64" w:rsidRDefault="005E5C11" w:rsidP="00F22FA8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14:paraId="2BB6A492" w14:textId="77777777" w:rsidR="005E5C11" w:rsidRPr="004F5C64" w:rsidRDefault="005E5C11" w:rsidP="00F22FA8">
            <w:pPr>
              <w:rPr>
                <w:sz w:val="16"/>
                <w:szCs w:val="16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D441B2" w14:textId="77777777" w:rsidR="005E5C11" w:rsidRPr="004F5C64" w:rsidRDefault="005E5C11" w:rsidP="00F22FA8">
            <w:pPr>
              <w:rPr>
                <w:sz w:val="16"/>
                <w:szCs w:val="16"/>
              </w:rPr>
            </w:pPr>
          </w:p>
        </w:tc>
      </w:tr>
      <w:tr w:rsidR="005E5C11" w:rsidRPr="004F5C64" w14:paraId="5E4F430F" w14:textId="77777777" w:rsidTr="00F22FA8">
        <w:tc>
          <w:tcPr>
            <w:tcW w:w="4591" w:type="dxa"/>
            <w:tcBorders>
              <w:left w:val="nil"/>
              <w:bottom w:val="nil"/>
              <w:right w:val="nil"/>
            </w:tcBorders>
          </w:tcPr>
          <w:p w14:paraId="0138CBC8" w14:textId="77777777" w:rsidR="005E5C11" w:rsidRPr="004F5C64" w:rsidRDefault="005E5C11" w:rsidP="00F22FA8">
            <w:pPr>
              <w:jc w:val="center"/>
              <w:rPr>
                <w:i/>
                <w:strike/>
                <w:sz w:val="16"/>
                <w:szCs w:val="16"/>
                <w:highlight w:val="red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AEE6A4E" w14:textId="77777777" w:rsidR="005E5C11" w:rsidRPr="004F5C64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14:paraId="27712A73" w14:textId="77777777" w:rsidR="005E5C11" w:rsidRPr="004F5C64" w:rsidRDefault="005E5C11" w:rsidP="00F22FA8">
            <w:pPr>
              <w:pStyle w:val="BodyText21"/>
              <w:suppressAutoHyphens/>
              <w:autoSpaceDE/>
              <w:autoSpaceDN/>
              <w:rPr>
                <w:sz w:val="8"/>
                <w:szCs w:val="8"/>
              </w:rPr>
            </w:pPr>
          </w:p>
          <w:p w14:paraId="3B764363" w14:textId="77777777" w:rsidR="005E5C11" w:rsidRPr="004F5C64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F5C64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14:paraId="4303FCFD" w14:textId="77777777" w:rsidR="005E5C11" w:rsidRPr="004F5C64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</w:tcPr>
          <w:p w14:paraId="0B0D4F74" w14:textId="77777777" w:rsidR="005E5C11" w:rsidRPr="004F5C64" w:rsidRDefault="005E5C11" w:rsidP="00F22FA8">
            <w:pPr>
              <w:pStyle w:val="BodyText21"/>
              <w:suppressAutoHyphens/>
              <w:autoSpaceDE/>
              <w:autoSpaceDN/>
              <w:rPr>
                <w:sz w:val="8"/>
                <w:szCs w:val="8"/>
              </w:rPr>
            </w:pPr>
          </w:p>
          <w:p w14:paraId="18ADCAF1" w14:textId="77777777" w:rsidR="005E5C11" w:rsidRPr="004F5C64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F5C64">
              <w:rPr>
                <w:i/>
                <w:sz w:val="16"/>
                <w:szCs w:val="16"/>
              </w:rPr>
              <w:t>(инициалы, фамилия)</w:t>
            </w:r>
          </w:p>
        </w:tc>
      </w:tr>
    </w:tbl>
    <w:p w14:paraId="21CC898B" w14:textId="77777777" w:rsidR="005E5C11" w:rsidRPr="004F5C64" w:rsidRDefault="005E5C11" w:rsidP="005E5C11">
      <w:pPr>
        <w:ind w:left="1134" w:right="1134"/>
        <w:jc w:val="center"/>
        <w:rPr>
          <w:sz w:val="22"/>
          <w:szCs w:val="22"/>
          <w:vertAlign w:val="superscript"/>
        </w:rPr>
      </w:pPr>
    </w:p>
    <w:tbl>
      <w:tblPr>
        <w:tblW w:w="4320" w:type="dxa"/>
        <w:jc w:val="right"/>
        <w:tblLayout w:type="fixed"/>
        <w:tblLook w:val="0000" w:firstRow="0" w:lastRow="0" w:firstColumn="0" w:lastColumn="0" w:noHBand="0" w:noVBand="0"/>
      </w:tblPr>
      <w:tblGrid>
        <w:gridCol w:w="1260"/>
        <w:gridCol w:w="1620"/>
        <w:gridCol w:w="720"/>
        <w:gridCol w:w="720"/>
      </w:tblGrid>
      <w:tr w:rsidR="005E5C11" w:rsidRPr="004F5C64" w14:paraId="350054FC" w14:textId="77777777" w:rsidTr="00F22FA8">
        <w:trPr>
          <w:jc w:val="right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EC54CF9" w14:textId="77777777" w:rsidR="005E5C11" w:rsidRPr="004F5C64" w:rsidRDefault="005E5C11" w:rsidP="00F22FA8">
            <w:pPr>
              <w:jc w:val="right"/>
              <w:rPr>
                <w:sz w:val="24"/>
                <w:szCs w:val="24"/>
              </w:rPr>
            </w:pPr>
            <w:r w:rsidRPr="004F5C64">
              <w:rPr>
                <w:sz w:val="24"/>
                <w:szCs w:val="24"/>
              </w:rPr>
              <w:t>«____»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226BE21" w14:textId="77777777" w:rsidR="005E5C11" w:rsidRPr="004F5C64" w:rsidRDefault="005E5C11" w:rsidP="00F22FA8">
            <w:pPr>
              <w:jc w:val="right"/>
              <w:rPr>
                <w:sz w:val="24"/>
                <w:szCs w:val="24"/>
              </w:rPr>
            </w:pPr>
            <w:r w:rsidRPr="004F5C64">
              <w:rPr>
                <w:sz w:val="24"/>
                <w:szCs w:val="24"/>
              </w:rPr>
              <w:t>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358D161" w14:textId="77777777" w:rsidR="005E5C11" w:rsidRPr="004F5C64" w:rsidRDefault="005E5C11" w:rsidP="00F22FA8">
            <w:pPr>
              <w:jc w:val="right"/>
              <w:rPr>
                <w:sz w:val="24"/>
                <w:szCs w:val="24"/>
              </w:rPr>
            </w:pPr>
            <w:r w:rsidRPr="004F5C64">
              <w:rPr>
                <w:sz w:val="24"/>
                <w:szCs w:val="24"/>
              </w:rPr>
              <w:t>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1654476" w14:textId="77777777" w:rsidR="005E5C11" w:rsidRPr="004F5C64" w:rsidRDefault="005E5C11" w:rsidP="00F22FA8">
            <w:pPr>
              <w:jc w:val="right"/>
              <w:rPr>
                <w:sz w:val="24"/>
                <w:szCs w:val="24"/>
              </w:rPr>
            </w:pPr>
            <w:r w:rsidRPr="004F5C64">
              <w:rPr>
                <w:sz w:val="24"/>
                <w:szCs w:val="24"/>
              </w:rPr>
              <w:t>года</w:t>
            </w:r>
          </w:p>
        </w:tc>
      </w:tr>
      <w:tr w:rsidR="005E5C11" w:rsidRPr="004F5C64" w14:paraId="749BC241" w14:textId="77777777" w:rsidTr="00F22FA8">
        <w:trPr>
          <w:jc w:val="right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8C91386" w14:textId="77777777" w:rsidR="005E5C11" w:rsidRPr="004F5C64" w:rsidRDefault="005E5C11" w:rsidP="00F22F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4FEDC91" w14:textId="77777777" w:rsidR="005E5C11" w:rsidRPr="004F5C64" w:rsidRDefault="005E5C11" w:rsidP="00F22F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06054D5" w14:textId="77777777" w:rsidR="005E5C11" w:rsidRPr="004F5C64" w:rsidRDefault="005E5C11" w:rsidP="00F22FA8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AA34506" w14:textId="77777777" w:rsidR="005E5C11" w:rsidRPr="004F5C64" w:rsidRDefault="005E5C11" w:rsidP="00F22FA8">
            <w:pPr>
              <w:jc w:val="right"/>
              <w:rPr>
                <w:sz w:val="22"/>
                <w:szCs w:val="22"/>
              </w:rPr>
            </w:pPr>
          </w:p>
        </w:tc>
      </w:tr>
    </w:tbl>
    <w:p w14:paraId="167837F8" w14:textId="77777777" w:rsidR="005E5C11" w:rsidRPr="004F5C64" w:rsidRDefault="005E5C11" w:rsidP="005E5C11">
      <w:pPr>
        <w:jc w:val="right"/>
      </w:pPr>
    </w:p>
    <w:p w14:paraId="1D07DE6B" w14:textId="77777777" w:rsidR="005E5C11" w:rsidRPr="004F5C64" w:rsidRDefault="005E5C11" w:rsidP="005E5C11">
      <w:pPr>
        <w:pStyle w:val="afe"/>
        <w:widowControl/>
        <w:autoSpaceDE/>
        <w:autoSpaceDN/>
      </w:pPr>
    </w:p>
    <w:p w14:paraId="51EC609F" w14:textId="77777777" w:rsidR="005E5C11" w:rsidRPr="004F5C64" w:rsidRDefault="005E5C11" w:rsidP="005E5C11">
      <w:pPr>
        <w:pStyle w:val="22"/>
        <w:suppressAutoHyphens/>
        <w:spacing w:line="220" w:lineRule="exact"/>
        <w:rPr>
          <w:sz w:val="23"/>
          <w:szCs w:val="23"/>
        </w:rPr>
      </w:pPr>
    </w:p>
    <w:p w14:paraId="7443A4FA" w14:textId="77777777" w:rsidR="005E5C11" w:rsidRDefault="005E5C11" w:rsidP="005E5C11">
      <w:pPr>
        <w:pStyle w:val="21"/>
        <w:jc w:val="both"/>
        <w:rPr>
          <w:b w:val="0"/>
          <w:i/>
          <w:sz w:val="20"/>
        </w:rPr>
      </w:pPr>
    </w:p>
    <w:p w14:paraId="621CF644" w14:textId="77777777" w:rsidR="005E5C11" w:rsidRDefault="005E5C11" w:rsidP="005E5C11">
      <w:r>
        <w:br w:type="page"/>
      </w:r>
    </w:p>
    <w:tbl>
      <w:tblPr>
        <w:tblW w:w="10008" w:type="dxa"/>
        <w:tblLayout w:type="fixed"/>
        <w:tblLook w:val="0000" w:firstRow="0" w:lastRow="0" w:firstColumn="0" w:lastColumn="0" w:noHBand="0" w:noVBand="0"/>
      </w:tblPr>
      <w:tblGrid>
        <w:gridCol w:w="5688"/>
        <w:gridCol w:w="4320"/>
      </w:tblGrid>
      <w:tr w:rsidR="005E5C11" w14:paraId="4106DB37" w14:textId="77777777" w:rsidTr="00F22FA8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14:paraId="0C207AD4" w14:textId="77777777" w:rsidR="005E5C11" w:rsidRDefault="005E5C11" w:rsidP="00F22FA8">
            <w:pPr>
              <w:suppressAutoHyphens/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14:paraId="5514CE9D" w14:textId="19E4624A" w:rsidR="005E5C11" w:rsidRPr="00E521DF" w:rsidRDefault="005E5C11" w:rsidP="00F22FA8">
            <w:pPr>
              <w:suppressAutoHyphens/>
              <w:jc w:val="center"/>
            </w:pPr>
            <w:r w:rsidRPr="00E521DF">
              <w:t xml:space="preserve">Приложение № </w:t>
            </w:r>
            <w:r w:rsidR="006F5ADC">
              <w:t>20</w:t>
            </w:r>
          </w:p>
          <w:p w14:paraId="1A472E56" w14:textId="1E50835A" w:rsidR="0009488E" w:rsidRPr="008A4A83" w:rsidDel="00664228" w:rsidRDefault="00664228" w:rsidP="0009488E">
            <w:pPr>
              <w:suppressAutoHyphens/>
              <w:jc w:val="center"/>
              <w:rPr>
                <w:del w:id="665" w:author="deevab" w:date="2020-06-23T18:32:00Z"/>
              </w:rPr>
            </w:pPr>
            <w:ins w:id="666" w:author="deevab" w:date="2020-06-23T18:32:00Z">
              <w:r w:rsidRPr="00F138E6">
                <w:t xml:space="preserve">к постановлению </w:t>
              </w:r>
              <w:r>
                <w:t xml:space="preserve">территориальной </w:t>
              </w:r>
              <w:r w:rsidRPr="00F138E6">
                <w:t xml:space="preserve">избирательной комиссии </w:t>
              </w:r>
              <w:r w:rsidRPr="00827267">
                <w:t>Правобережного округа города Липецка от</w:t>
              </w:r>
              <w:r w:rsidRPr="00A84DDC">
                <w:rPr>
                  <w:sz w:val="24"/>
                  <w:szCs w:val="24"/>
                </w:rPr>
                <w:t xml:space="preserve"> «</w:t>
              </w:r>
              <w:r>
                <w:rPr>
                  <w:sz w:val="24"/>
                  <w:szCs w:val="24"/>
                </w:rPr>
                <w:t>25</w:t>
              </w:r>
              <w:r w:rsidRPr="00A84DDC">
                <w:rPr>
                  <w:sz w:val="24"/>
                  <w:szCs w:val="24"/>
                </w:rPr>
                <w:t>»</w:t>
              </w:r>
              <w:r>
                <w:rPr>
                  <w:sz w:val="24"/>
                  <w:szCs w:val="24"/>
                </w:rPr>
                <w:t xml:space="preserve"> </w:t>
              </w:r>
              <w:r w:rsidRPr="00827267">
                <w:t>июня</w:t>
              </w:r>
              <w:r w:rsidRPr="00A84DDC">
                <w:rPr>
                  <w:sz w:val="24"/>
                  <w:szCs w:val="24"/>
                </w:rPr>
                <w:t xml:space="preserve"> </w:t>
              </w:r>
              <w:r w:rsidRPr="00827267">
                <w:t xml:space="preserve">2020 года № </w:t>
              </w:r>
              <w:r>
                <w:t>11</w:t>
              </w:r>
            </w:ins>
            <w:ins w:id="667" w:author="deevab" w:date="2020-06-25T16:58:00Z">
              <w:r w:rsidR="00FB4E67">
                <w:t>1</w:t>
              </w:r>
            </w:ins>
            <w:ins w:id="668" w:author="deevab" w:date="2020-06-23T18:32:00Z">
              <w:r>
                <w:t>/5</w:t>
              </w:r>
            </w:ins>
            <w:ins w:id="669" w:author="deevab" w:date="2020-06-25T16:58:00Z">
              <w:r w:rsidR="00FB4E67">
                <w:t>75</w:t>
              </w:r>
            </w:ins>
            <w:del w:id="670" w:author="deevab" w:date="2020-06-23T18:32:00Z">
              <w:r w:rsidR="005E5C11" w:rsidRPr="00E521DF" w:rsidDel="00664228">
                <w:delText xml:space="preserve">к постановлению </w:delText>
              </w:r>
              <w:r w:rsidR="0009488E" w:rsidDel="00664228">
                <w:delText xml:space="preserve">территориальной </w:delText>
              </w:r>
              <w:r w:rsidR="005E5C11" w:rsidRPr="00E521DF" w:rsidDel="00664228">
                <w:delText xml:space="preserve">избирательной </w:delText>
              </w:r>
              <w:r w:rsidR="0009488E" w:rsidDel="00664228">
                <w:delText xml:space="preserve"> </w:delText>
              </w:r>
              <w:r w:rsidR="005E5C11" w:rsidRPr="00E521DF" w:rsidDel="00664228">
                <w:delText xml:space="preserve">комиссии </w:delText>
              </w:r>
              <w:r w:rsidR="0009488E" w:rsidDel="00664228">
                <w:delText xml:space="preserve">___________ района </w:delText>
              </w:r>
              <w:r w:rsidR="005E5C11" w:rsidRPr="00E521DF" w:rsidDel="00664228">
                <w:delText xml:space="preserve"> </w:delText>
              </w:r>
              <w:r w:rsidR="005E5C11" w:rsidRPr="00E521DF" w:rsidDel="00664228">
                <w:br/>
              </w:r>
              <w:r w:rsidR="0009488E" w:rsidRPr="008A4A83" w:rsidDel="00664228">
                <w:delText>от «__» _______ 2020 года № _</w:delText>
              </w:r>
            </w:del>
          </w:p>
          <w:p w14:paraId="51819BD8" w14:textId="77777777" w:rsidR="00664228" w:rsidRDefault="00664228" w:rsidP="00F22FA8">
            <w:pPr>
              <w:suppressAutoHyphens/>
              <w:jc w:val="center"/>
              <w:rPr>
                <w:ins w:id="671" w:author="deevab" w:date="2020-06-23T18:32:00Z"/>
              </w:rPr>
            </w:pPr>
          </w:p>
          <w:p w14:paraId="37C94FCA" w14:textId="77777777" w:rsidR="005E5C11" w:rsidRDefault="005E5C11" w:rsidP="00F22FA8">
            <w:pPr>
              <w:suppressAutoHyphens/>
              <w:jc w:val="center"/>
              <w:rPr>
                <w:sz w:val="24"/>
                <w:szCs w:val="24"/>
              </w:rPr>
            </w:pPr>
            <w:r w:rsidRPr="00E521DF">
              <w:t>(рекомендуемая форма)</w:t>
            </w:r>
          </w:p>
        </w:tc>
      </w:tr>
    </w:tbl>
    <w:p w14:paraId="3F1496DC" w14:textId="77777777" w:rsidR="005E5C11" w:rsidRDefault="005E5C11" w:rsidP="005E5C11">
      <w:pPr>
        <w:pStyle w:val="21"/>
        <w:jc w:val="right"/>
        <w:rPr>
          <w:b w:val="0"/>
          <w:sz w:val="20"/>
        </w:rPr>
      </w:pPr>
    </w:p>
    <w:p w14:paraId="57ED4C2F" w14:textId="77777777" w:rsidR="006F5ADC" w:rsidRDefault="006F5ADC" w:rsidP="006F5ADC">
      <w:pPr>
        <w:pStyle w:val="1"/>
        <w:jc w:val="right"/>
        <w:rPr>
          <w:b w:val="0"/>
          <w:szCs w:val="28"/>
        </w:rPr>
      </w:pPr>
      <w:r w:rsidRPr="001711DB">
        <w:rPr>
          <w:b w:val="0"/>
          <w:szCs w:val="28"/>
        </w:rPr>
        <w:t xml:space="preserve">В </w:t>
      </w:r>
      <w:r>
        <w:rPr>
          <w:b w:val="0"/>
          <w:szCs w:val="28"/>
        </w:rPr>
        <w:t>территориальную избирательную</w:t>
      </w:r>
    </w:p>
    <w:p w14:paraId="45909777" w14:textId="4FEA3070" w:rsidR="006F5ADC" w:rsidRPr="00C87632" w:rsidRDefault="006F5ADC">
      <w:pPr>
        <w:jc w:val="right"/>
        <w:rPr>
          <w:sz w:val="28"/>
          <w:szCs w:val="28"/>
        </w:rPr>
        <w:pPrChange w:id="672" w:author="deevab" w:date="2020-06-23T18:43:00Z">
          <w:pPr/>
        </w:pPrChange>
      </w:pPr>
      <w:r w:rsidRPr="00C87632">
        <w:rPr>
          <w:sz w:val="28"/>
          <w:szCs w:val="28"/>
        </w:rPr>
        <w:t xml:space="preserve">                                                                                комиссию </w:t>
      </w:r>
      <w:del w:id="673" w:author="deevab" w:date="2020-06-23T18:43:00Z">
        <w:r w:rsidRPr="00C87632" w:rsidDel="0018001F">
          <w:rPr>
            <w:sz w:val="28"/>
            <w:szCs w:val="28"/>
          </w:rPr>
          <w:delText>_______</w:delText>
        </w:r>
        <w:r w:rsidDel="0018001F">
          <w:rPr>
            <w:sz w:val="28"/>
            <w:szCs w:val="28"/>
          </w:rPr>
          <w:delText>____</w:delText>
        </w:r>
        <w:r w:rsidRPr="00C87632" w:rsidDel="0018001F">
          <w:rPr>
            <w:sz w:val="28"/>
            <w:szCs w:val="28"/>
          </w:rPr>
          <w:delText>___ района</w:delText>
        </w:r>
      </w:del>
      <w:ins w:id="674" w:author="deevab" w:date="2020-06-23T18:43:00Z">
        <w:r w:rsidR="0018001F">
          <w:rPr>
            <w:sz w:val="28"/>
            <w:szCs w:val="28"/>
          </w:rPr>
          <w:t>Правобережного округа города Липецка</w:t>
        </w:r>
      </w:ins>
    </w:p>
    <w:p w14:paraId="5EBBCC9F" w14:textId="77777777" w:rsidR="005E5C11" w:rsidRDefault="005E5C11" w:rsidP="005E5C11">
      <w:pPr>
        <w:pStyle w:val="21"/>
        <w:jc w:val="both"/>
        <w:rPr>
          <w:b w:val="0"/>
          <w:i/>
          <w:sz w:val="20"/>
        </w:rPr>
      </w:pPr>
    </w:p>
    <w:p w14:paraId="65A5D237" w14:textId="77777777" w:rsidR="005E5C11" w:rsidRDefault="005E5C11" w:rsidP="005E5C11">
      <w:pPr>
        <w:pStyle w:val="21"/>
        <w:rPr>
          <w:sz w:val="24"/>
        </w:rPr>
      </w:pPr>
      <w:r>
        <w:rPr>
          <w:sz w:val="24"/>
        </w:rPr>
        <w:t>ЗАЯВЛЕНИЕ</w:t>
      </w:r>
    </w:p>
    <w:p w14:paraId="257E7BBF" w14:textId="77777777" w:rsidR="005E5C11" w:rsidRDefault="005E5C11" w:rsidP="005E5C11">
      <w:pPr>
        <w:pStyle w:val="21"/>
        <w:rPr>
          <w:sz w:val="24"/>
        </w:rPr>
      </w:pPr>
      <w:r w:rsidRPr="001260E3">
        <w:rPr>
          <w:b w:val="0"/>
          <w:sz w:val="24"/>
        </w:rPr>
        <w:t>Я,</w:t>
      </w:r>
      <w:r>
        <w:rPr>
          <w:sz w:val="24"/>
        </w:rPr>
        <w:t xml:space="preserve"> ____________________________________________________________________________, </w:t>
      </w:r>
    </w:p>
    <w:p w14:paraId="005E1A38" w14:textId="77777777" w:rsidR="005E5C11" w:rsidRDefault="005E5C11" w:rsidP="005E5C11">
      <w:pPr>
        <w:pStyle w:val="21"/>
        <w:rPr>
          <w:b w:val="0"/>
          <w:i/>
          <w:sz w:val="20"/>
        </w:rPr>
      </w:pPr>
      <w:r>
        <w:rPr>
          <w:b w:val="0"/>
          <w:i/>
          <w:sz w:val="20"/>
        </w:rPr>
        <w:t>(фамилия, имя, отчество кандидата)</w:t>
      </w:r>
    </w:p>
    <w:p w14:paraId="352082ED" w14:textId="77777777" w:rsidR="003C54D1" w:rsidRPr="003C54D1" w:rsidRDefault="005E5C11" w:rsidP="003C54D1">
      <w:pPr>
        <w:pStyle w:val="21"/>
        <w:jc w:val="both"/>
        <w:rPr>
          <w:b w:val="0"/>
          <w:sz w:val="24"/>
        </w:rPr>
      </w:pPr>
      <w:r>
        <w:rPr>
          <w:b w:val="0"/>
          <w:sz w:val="24"/>
        </w:rPr>
        <w:t>в соответствии с</w:t>
      </w:r>
      <w:r w:rsidR="005E76E4">
        <w:rPr>
          <w:b w:val="0"/>
          <w:sz w:val="24"/>
        </w:rPr>
        <w:t xml:space="preserve">о </w:t>
      </w:r>
      <w:r>
        <w:rPr>
          <w:b w:val="0"/>
          <w:sz w:val="24"/>
        </w:rPr>
        <w:t>стать</w:t>
      </w:r>
      <w:r w:rsidR="005E76E4">
        <w:rPr>
          <w:b w:val="0"/>
          <w:sz w:val="24"/>
        </w:rPr>
        <w:t>ёй</w:t>
      </w:r>
      <w:r>
        <w:rPr>
          <w:b w:val="0"/>
          <w:sz w:val="24"/>
        </w:rPr>
        <w:t xml:space="preserve"> </w:t>
      </w:r>
      <w:r w:rsidR="005E76E4">
        <w:rPr>
          <w:b w:val="0"/>
          <w:sz w:val="24"/>
        </w:rPr>
        <w:t>37</w:t>
      </w:r>
      <w:r>
        <w:rPr>
          <w:b w:val="0"/>
          <w:sz w:val="24"/>
        </w:rPr>
        <w:t xml:space="preserve"> Закона Липецкой области  “О выборах депутатов </w:t>
      </w:r>
      <w:r w:rsidR="005E76E4">
        <w:rPr>
          <w:b w:val="0"/>
          <w:sz w:val="24"/>
        </w:rPr>
        <w:t xml:space="preserve">представительных органов муниципальных образований в </w:t>
      </w:r>
      <w:r>
        <w:rPr>
          <w:b w:val="0"/>
          <w:sz w:val="24"/>
        </w:rPr>
        <w:t>Липецко</w:t>
      </w:r>
      <w:r w:rsidR="005E76E4">
        <w:rPr>
          <w:b w:val="0"/>
          <w:sz w:val="24"/>
        </w:rPr>
        <w:t>й</w:t>
      </w:r>
      <w:r>
        <w:rPr>
          <w:b w:val="0"/>
          <w:sz w:val="24"/>
        </w:rPr>
        <w:t xml:space="preserve"> област</w:t>
      </w:r>
      <w:r w:rsidR="005E76E4">
        <w:rPr>
          <w:b w:val="0"/>
          <w:sz w:val="24"/>
        </w:rPr>
        <w:t>и</w:t>
      </w:r>
      <w:r>
        <w:rPr>
          <w:b w:val="0"/>
          <w:sz w:val="24"/>
        </w:rPr>
        <w:t xml:space="preserve">” (зарегистрированный) кандидат </w:t>
      </w:r>
      <w:r w:rsidR="00B84A41">
        <w:rPr>
          <w:b w:val="0"/>
          <w:sz w:val="24"/>
        </w:rPr>
        <w:t xml:space="preserve">на выборах </w:t>
      </w:r>
      <w:r>
        <w:rPr>
          <w:b w:val="0"/>
          <w:sz w:val="24"/>
        </w:rPr>
        <w:t xml:space="preserve"> депутат</w:t>
      </w:r>
      <w:r w:rsidR="003C54D1">
        <w:rPr>
          <w:b w:val="0"/>
          <w:sz w:val="24"/>
        </w:rPr>
        <w:t>ов ____________________________________________</w:t>
      </w:r>
      <w:r w:rsidR="005E76E4">
        <w:rPr>
          <w:b w:val="0"/>
          <w:sz w:val="24"/>
        </w:rPr>
        <w:t>__________</w:t>
      </w:r>
      <w:r w:rsidR="003C54D1">
        <w:rPr>
          <w:b w:val="0"/>
          <w:sz w:val="24"/>
        </w:rPr>
        <w:t>_____     ______________</w:t>
      </w:r>
      <w:r w:rsidR="003C54D1" w:rsidRPr="003C54D1">
        <w:rPr>
          <w:b w:val="0"/>
          <w:sz w:val="24"/>
        </w:rPr>
        <w:t>созыва</w:t>
      </w:r>
    </w:p>
    <w:p w14:paraId="3B4B9ADC" w14:textId="77777777" w:rsidR="003C54D1" w:rsidRPr="00591F5A" w:rsidRDefault="003C54D1" w:rsidP="003C54D1">
      <w:pPr>
        <w:jc w:val="both"/>
        <w:rPr>
          <w:rFonts w:eastAsiaTheme="minorHAnsi"/>
          <w:bCs/>
          <w:i/>
          <w:sz w:val="16"/>
          <w:szCs w:val="16"/>
        </w:rPr>
      </w:pPr>
      <w:r>
        <w:rPr>
          <w:rFonts w:eastAsiaTheme="minorHAnsi"/>
          <w:bCs/>
          <w:i/>
          <w:sz w:val="16"/>
          <w:szCs w:val="16"/>
        </w:rPr>
        <w:t xml:space="preserve">                 </w:t>
      </w:r>
      <w:r w:rsidRPr="00591F5A">
        <w:rPr>
          <w:rFonts w:eastAsiaTheme="minorHAnsi"/>
          <w:bCs/>
          <w:i/>
          <w:sz w:val="16"/>
          <w:szCs w:val="16"/>
        </w:rPr>
        <w:t xml:space="preserve">  (наименование представительного органа муниципального образования)</w:t>
      </w:r>
    </w:p>
    <w:p w14:paraId="5E80CD33" w14:textId="3556D10A" w:rsidR="003C54D1" w:rsidRPr="006F5ADC" w:rsidRDefault="003C54D1" w:rsidP="003C54D1">
      <w:pPr>
        <w:pStyle w:val="1"/>
        <w:jc w:val="both"/>
        <w:rPr>
          <w:b w:val="0"/>
          <w:bCs/>
          <w:sz w:val="24"/>
          <w:szCs w:val="24"/>
        </w:rPr>
      </w:pPr>
      <w:r w:rsidRPr="005E76E4">
        <w:rPr>
          <w:b w:val="0"/>
          <w:sz w:val="24"/>
        </w:rPr>
        <w:t xml:space="preserve">по </w:t>
      </w:r>
      <w:r w:rsidRPr="006F5ADC">
        <w:rPr>
          <w:b w:val="0"/>
          <w:bCs/>
          <w:sz w:val="24"/>
          <w:szCs w:val="24"/>
        </w:rPr>
        <w:t>__________________________________________________________________________</w:t>
      </w:r>
      <w:r w:rsidR="006F5ADC" w:rsidRPr="006F5ADC">
        <w:rPr>
          <w:b w:val="0"/>
          <w:bCs/>
          <w:sz w:val="24"/>
          <w:szCs w:val="24"/>
        </w:rPr>
        <w:t xml:space="preserve"> (№__)</w:t>
      </w:r>
    </w:p>
    <w:p w14:paraId="0E4D1138" w14:textId="77777777" w:rsidR="003C54D1" w:rsidRPr="00591F5A" w:rsidRDefault="003C54D1" w:rsidP="003C54D1">
      <w:pPr>
        <w:jc w:val="both"/>
        <w:rPr>
          <w:i/>
          <w:sz w:val="16"/>
          <w:szCs w:val="16"/>
        </w:rPr>
      </w:pPr>
      <w:r w:rsidRPr="00591F5A">
        <w:rPr>
          <w:i/>
          <w:sz w:val="16"/>
          <w:szCs w:val="16"/>
        </w:rPr>
        <w:t xml:space="preserve">                                                                                                       (вид избирательного округа)</w:t>
      </w:r>
    </w:p>
    <w:p w14:paraId="3D9A5634" w14:textId="77777777" w:rsidR="005E5C11" w:rsidRPr="005B3A72" w:rsidRDefault="005E5C11" w:rsidP="005E5C11">
      <w:pPr>
        <w:pStyle w:val="21"/>
        <w:jc w:val="both"/>
        <w:rPr>
          <w:sz w:val="24"/>
        </w:rPr>
      </w:pPr>
      <w:r>
        <w:rPr>
          <w:b w:val="0"/>
          <w:sz w:val="24"/>
        </w:rPr>
        <w:t>от_______________________________________________</w:t>
      </w:r>
      <w:r w:rsidR="003C54D1">
        <w:rPr>
          <w:b w:val="0"/>
          <w:sz w:val="24"/>
        </w:rPr>
        <w:t>____________________________</w:t>
      </w:r>
      <w:r>
        <w:rPr>
          <w:b w:val="0"/>
          <w:sz w:val="24"/>
        </w:rPr>
        <w:t>_____,</w:t>
      </w:r>
    </w:p>
    <w:p w14:paraId="64E9DFF5" w14:textId="77777777" w:rsidR="005E5C11" w:rsidRDefault="005E5C11" w:rsidP="005E5C11">
      <w:pPr>
        <w:pStyle w:val="21"/>
        <w:rPr>
          <w:b w:val="0"/>
          <w:i/>
          <w:sz w:val="20"/>
        </w:rPr>
      </w:pPr>
      <w:r>
        <w:rPr>
          <w:b w:val="0"/>
          <w:i/>
          <w:sz w:val="20"/>
        </w:rPr>
        <w:t xml:space="preserve">                 </w:t>
      </w:r>
      <w:r w:rsidR="00B84A41">
        <w:rPr>
          <w:b w:val="0"/>
          <w:i/>
          <w:sz w:val="20"/>
        </w:rPr>
        <w:t xml:space="preserve">                                                          </w:t>
      </w:r>
      <w:r>
        <w:rPr>
          <w:b w:val="0"/>
          <w:i/>
          <w:sz w:val="20"/>
        </w:rPr>
        <w:t>(субъект выдвижения: самовыдвижение, избирательного объединения,</w:t>
      </w:r>
    </w:p>
    <w:p w14:paraId="7B419663" w14:textId="77777777" w:rsidR="005E5C11" w:rsidRDefault="005E5C11" w:rsidP="005E5C11">
      <w:pPr>
        <w:pStyle w:val="21"/>
        <w:rPr>
          <w:b w:val="0"/>
          <w:sz w:val="24"/>
        </w:rPr>
      </w:pPr>
      <w:r>
        <w:rPr>
          <w:b w:val="0"/>
          <w:sz w:val="24"/>
        </w:rPr>
        <w:t>__________________________________________________________________________________</w:t>
      </w:r>
    </w:p>
    <w:p w14:paraId="1E3352BF" w14:textId="77777777" w:rsidR="005E5C11" w:rsidRDefault="005E5C11" w:rsidP="005E5C11">
      <w:pPr>
        <w:pStyle w:val="21"/>
        <w:rPr>
          <w:b w:val="0"/>
          <w:i/>
          <w:sz w:val="20"/>
        </w:rPr>
      </w:pPr>
      <w:r>
        <w:rPr>
          <w:b w:val="0"/>
          <w:i/>
          <w:sz w:val="20"/>
        </w:rPr>
        <w:t>– указать наименование)</w:t>
      </w:r>
    </w:p>
    <w:p w14:paraId="31FA29C0" w14:textId="77777777" w:rsidR="005E76E4" w:rsidRDefault="005E76E4" w:rsidP="005E5C11">
      <w:pPr>
        <w:pStyle w:val="21"/>
        <w:rPr>
          <w:b w:val="0"/>
          <w:i/>
          <w:sz w:val="20"/>
        </w:rPr>
      </w:pPr>
    </w:p>
    <w:p w14:paraId="652085B6" w14:textId="77777777" w:rsidR="005E5C11" w:rsidRDefault="005E5C11" w:rsidP="005E5C11">
      <w:pPr>
        <w:pStyle w:val="21"/>
        <w:jc w:val="both"/>
        <w:rPr>
          <w:b w:val="0"/>
          <w:sz w:val="24"/>
        </w:rPr>
      </w:pPr>
      <w:r>
        <w:rPr>
          <w:b w:val="0"/>
          <w:sz w:val="24"/>
        </w:rPr>
        <w:t xml:space="preserve">(дата  регистрации  _______  _______________  </w:t>
      </w:r>
      <w:r w:rsidR="005E76E4">
        <w:rPr>
          <w:b w:val="0"/>
          <w:sz w:val="24"/>
        </w:rPr>
        <w:t>20____</w:t>
      </w:r>
      <w:r>
        <w:rPr>
          <w:b w:val="0"/>
          <w:sz w:val="24"/>
        </w:rPr>
        <w:t xml:space="preserve"> года,   </w:t>
      </w:r>
      <w:r w:rsidRPr="005E76E4">
        <w:rPr>
          <w:b w:val="0"/>
          <w:sz w:val="24"/>
        </w:rPr>
        <w:t>удостоверение №_____</w:t>
      </w:r>
      <w:r w:rsidR="005E76E4">
        <w:rPr>
          <w:b w:val="0"/>
          <w:sz w:val="24"/>
        </w:rPr>
        <w:t>______</w:t>
      </w:r>
      <w:r w:rsidRPr="005E76E4">
        <w:rPr>
          <w:b w:val="0"/>
          <w:sz w:val="24"/>
        </w:rPr>
        <w:t xml:space="preserve">__), </w:t>
      </w:r>
      <w:r>
        <w:rPr>
          <w:b w:val="0"/>
          <w:sz w:val="24"/>
        </w:rPr>
        <w:t xml:space="preserve">     </w:t>
      </w:r>
    </w:p>
    <w:p w14:paraId="2BB68497" w14:textId="77777777" w:rsidR="005E5C11" w:rsidRDefault="005E5C11" w:rsidP="005E5C11">
      <w:pPr>
        <w:pStyle w:val="21"/>
        <w:jc w:val="both"/>
        <w:rPr>
          <w:b w:val="0"/>
          <w:i/>
          <w:sz w:val="20"/>
        </w:rPr>
      </w:pPr>
      <w:r>
        <w:rPr>
          <w:b w:val="0"/>
          <w:i/>
          <w:sz w:val="20"/>
        </w:rPr>
        <w:t xml:space="preserve">                                          (день)             (месяц)                               (год)               (для зарегистрированного кандидата)</w:t>
      </w:r>
    </w:p>
    <w:p w14:paraId="140956CC" w14:textId="77777777" w:rsidR="005E5C11" w:rsidRDefault="005E5C11" w:rsidP="005E5C11">
      <w:pPr>
        <w:pStyle w:val="21"/>
        <w:jc w:val="both"/>
        <w:rPr>
          <w:b w:val="0"/>
          <w:sz w:val="24"/>
        </w:rPr>
      </w:pPr>
    </w:p>
    <w:p w14:paraId="45537D97" w14:textId="77777777" w:rsidR="003C54D1" w:rsidRPr="005E76E4" w:rsidRDefault="005E5C11" w:rsidP="003C54D1">
      <w:pPr>
        <w:pStyle w:val="21"/>
        <w:jc w:val="both"/>
        <w:rPr>
          <w:b w:val="0"/>
          <w:sz w:val="24"/>
        </w:rPr>
      </w:pPr>
      <w:r>
        <w:rPr>
          <w:b w:val="0"/>
          <w:sz w:val="24"/>
        </w:rPr>
        <w:t xml:space="preserve">снимаю свою кандидатуру кандидата в депутаты  </w:t>
      </w:r>
      <w:r w:rsidR="003C54D1">
        <w:rPr>
          <w:b w:val="0"/>
          <w:sz w:val="24"/>
        </w:rPr>
        <w:t>___________________________________________________________     ____________</w:t>
      </w:r>
      <w:r w:rsidR="005E76E4">
        <w:rPr>
          <w:b w:val="0"/>
          <w:sz w:val="24"/>
        </w:rPr>
        <w:t>_</w:t>
      </w:r>
      <w:r w:rsidR="003C54D1">
        <w:rPr>
          <w:b w:val="0"/>
          <w:sz w:val="24"/>
        </w:rPr>
        <w:t>__</w:t>
      </w:r>
      <w:r w:rsidR="003C54D1" w:rsidRPr="005E76E4">
        <w:rPr>
          <w:b w:val="0"/>
          <w:sz w:val="24"/>
        </w:rPr>
        <w:t>созыва</w:t>
      </w:r>
    </w:p>
    <w:p w14:paraId="2F05ED83" w14:textId="77777777" w:rsidR="003C54D1" w:rsidRPr="00591F5A" w:rsidRDefault="003C54D1" w:rsidP="003C54D1">
      <w:pPr>
        <w:jc w:val="both"/>
        <w:rPr>
          <w:rFonts w:eastAsiaTheme="minorHAnsi"/>
          <w:bCs/>
          <w:i/>
          <w:sz w:val="16"/>
          <w:szCs w:val="16"/>
        </w:rPr>
      </w:pPr>
      <w:r>
        <w:rPr>
          <w:rFonts w:eastAsiaTheme="minorHAnsi"/>
          <w:bCs/>
          <w:i/>
          <w:sz w:val="16"/>
          <w:szCs w:val="16"/>
        </w:rPr>
        <w:t xml:space="preserve">          </w:t>
      </w:r>
      <w:r w:rsidRPr="00591F5A">
        <w:rPr>
          <w:rFonts w:eastAsiaTheme="minorHAnsi"/>
          <w:bCs/>
          <w:i/>
          <w:sz w:val="16"/>
          <w:szCs w:val="16"/>
        </w:rPr>
        <w:t xml:space="preserve">  (наименование представительного органа муниципального образования)</w:t>
      </w:r>
    </w:p>
    <w:p w14:paraId="11758466" w14:textId="22614B5B" w:rsidR="003C54D1" w:rsidRDefault="003C54D1" w:rsidP="003C54D1">
      <w:pPr>
        <w:pStyle w:val="1"/>
        <w:jc w:val="both"/>
        <w:rPr>
          <w:sz w:val="24"/>
          <w:szCs w:val="24"/>
        </w:rPr>
      </w:pPr>
      <w:r w:rsidRPr="005E76E4">
        <w:rPr>
          <w:b w:val="0"/>
          <w:sz w:val="24"/>
        </w:rPr>
        <w:t>по</w:t>
      </w:r>
      <w:r w:rsidRPr="00BA13B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___________________________________________________________________</w:t>
      </w:r>
      <w:r w:rsidR="006F5ADC">
        <w:rPr>
          <w:sz w:val="24"/>
          <w:szCs w:val="24"/>
        </w:rPr>
        <w:t>_</w:t>
      </w:r>
      <w:r>
        <w:rPr>
          <w:sz w:val="24"/>
          <w:szCs w:val="24"/>
        </w:rPr>
        <w:t>____</w:t>
      </w:r>
      <w:r w:rsidR="006F5ADC">
        <w:rPr>
          <w:sz w:val="24"/>
          <w:szCs w:val="24"/>
        </w:rPr>
        <w:t xml:space="preserve"> </w:t>
      </w:r>
      <w:r w:rsidR="006F5ADC" w:rsidRPr="006F5ADC">
        <w:rPr>
          <w:b w:val="0"/>
          <w:bCs/>
          <w:sz w:val="24"/>
          <w:szCs w:val="24"/>
        </w:rPr>
        <w:t xml:space="preserve"> (№___)</w:t>
      </w:r>
    </w:p>
    <w:p w14:paraId="6464ED4E" w14:textId="77777777" w:rsidR="003C54D1" w:rsidRPr="00591F5A" w:rsidRDefault="003C54D1" w:rsidP="003C54D1">
      <w:pPr>
        <w:jc w:val="both"/>
        <w:rPr>
          <w:i/>
          <w:sz w:val="16"/>
          <w:szCs w:val="16"/>
        </w:rPr>
      </w:pPr>
      <w:r w:rsidRPr="00591F5A">
        <w:rPr>
          <w:i/>
          <w:sz w:val="16"/>
          <w:szCs w:val="16"/>
        </w:rPr>
        <w:t xml:space="preserve">                                                                                                       (вид избирательного округа)</w:t>
      </w:r>
    </w:p>
    <w:p w14:paraId="0EF0C8A4" w14:textId="77777777" w:rsidR="005E5C11" w:rsidRDefault="005E5C11" w:rsidP="005E5C11">
      <w:pPr>
        <w:pStyle w:val="21"/>
        <w:jc w:val="both"/>
        <w:rPr>
          <w:b w:val="0"/>
          <w:sz w:val="24"/>
        </w:rPr>
      </w:pPr>
      <w:r>
        <w:rPr>
          <w:b w:val="0"/>
          <w:sz w:val="24"/>
        </w:rPr>
        <w:t xml:space="preserve"> в связи</w:t>
      </w:r>
    </w:p>
    <w:p w14:paraId="464E065B" w14:textId="77777777" w:rsidR="005E5C11" w:rsidRPr="006F5ADC" w:rsidRDefault="005E5C11" w:rsidP="005E5C11">
      <w:pPr>
        <w:pStyle w:val="21"/>
        <w:jc w:val="both"/>
        <w:rPr>
          <w:b w:val="0"/>
          <w:sz w:val="24"/>
        </w:rPr>
      </w:pPr>
      <w:r w:rsidRPr="006F5ADC">
        <w:rPr>
          <w:b w:val="0"/>
          <w:sz w:val="24"/>
        </w:rPr>
        <w:t>__________________________________________________________________________________</w:t>
      </w:r>
    </w:p>
    <w:p w14:paraId="3A56B58A" w14:textId="77777777" w:rsidR="005E5C11" w:rsidRPr="00B84A41" w:rsidRDefault="005E5C11" w:rsidP="005E5C11">
      <w:pPr>
        <w:pStyle w:val="21"/>
        <w:jc w:val="both"/>
        <w:rPr>
          <w:b w:val="0"/>
          <w:i/>
          <w:sz w:val="20"/>
        </w:rPr>
      </w:pPr>
      <w:r w:rsidRPr="00B84A41">
        <w:rPr>
          <w:b w:val="0"/>
          <w:i/>
          <w:sz w:val="20"/>
        </w:rPr>
        <w:tab/>
      </w:r>
      <w:r w:rsidRPr="00B84A41">
        <w:rPr>
          <w:b w:val="0"/>
          <w:i/>
          <w:sz w:val="20"/>
        </w:rPr>
        <w:tab/>
      </w:r>
      <w:r w:rsidRPr="00B84A41">
        <w:rPr>
          <w:b w:val="0"/>
          <w:i/>
          <w:sz w:val="20"/>
        </w:rPr>
        <w:tab/>
      </w:r>
      <w:r w:rsidRPr="00B84A41">
        <w:rPr>
          <w:b w:val="0"/>
          <w:i/>
          <w:sz w:val="20"/>
        </w:rPr>
        <w:tab/>
      </w:r>
      <w:r w:rsidRPr="00B84A41">
        <w:rPr>
          <w:b w:val="0"/>
          <w:i/>
          <w:sz w:val="20"/>
        </w:rPr>
        <w:tab/>
      </w:r>
      <w:r w:rsidRPr="00B84A41">
        <w:rPr>
          <w:b w:val="0"/>
          <w:i/>
          <w:sz w:val="20"/>
        </w:rPr>
        <w:tab/>
        <w:t>(указать</w:t>
      </w:r>
    </w:p>
    <w:p w14:paraId="2B7F38DD" w14:textId="77777777" w:rsidR="005E5C11" w:rsidRPr="006F5ADC" w:rsidRDefault="005E5C11" w:rsidP="005E5C11">
      <w:pPr>
        <w:pStyle w:val="21"/>
        <w:jc w:val="both"/>
        <w:rPr>
          <w:b w:val="0"/>
          <w:sz w:val="24"/>
        </w:rPr>
      </w:pPr>
      <w:r w:rsidRPr="006F5ADC">
        <w:rPr>
          <w:b w:val="0"/>
          <w:sz w:val="24"/>
        </w:rPr>
        <w:t>__________________________________________________________________________________</w:t>
      </w:r>
    </w:p>
    <w:p w14:paraId="4AB545EF" w14:textId="77777777" w:rsidR="005E5C11" w:rsidRDefault="005E5C11" w:rsidP="005E5C11">
      <w:pPr>
        <w:pStyle w:val="21"/>
        <w:rPr>
          <w:b w:val="0"/>
          <w:i/>
          <w:sz w:val="20"/>
        </w:rPr>
      </w:pPr>
      <w:r>
        <w:rPr>
          <w:b w:val="0"/>
          <w:i/>
          <w:sz w:val="20"/>
        </w:rPr>
        <w:t>вынуждающие к тому обстоятельства)</w:t>
      </w:r>
    </w:p>
    <w:p w14:paraId="2748BEE3" w14:textId="77777777" w:rsidR="005E5C11" w:rsidRDefault="005E5C11" w:rsidP="005E5C11">
      <w:pPr>
        <w:pStyle w:val="21"/>
        <w:rPr>
          <w:b w:val="0"/>
          <w:sz w:val="24"/>
        </w:rPr>
      </w:pPr>
      <w:r>
        <w:rPr>
          <w:b w:val="0"/>
          <w:sz w:val="24"/>
        </w:rPr>
        <w:t>__________________________________________________________________________________</w:t>
      </w:r>
    </w:p>
    <w:p w14:paraId="2CCFD4DF" w14:textId="77777777" w:rsidR="005E5C11" w:rsidRDefault="005E5C11" w:rsidP="005E5C11">
      <w:pPr>
        <w:pStyle w:val="21"/>
        <w:rPr>
          <w:b w:val="0"/>
          <w:i/>
          <w:sz w:val="20"/>
        </w:rPr>
      </w:pPr>
    </w:p>
    <w:p w14:paraId="3C2630A6" w14:textId="77777777" w:rsidR="005E5C11" w:rsidRDefault="005E5C11" w:rsidP="005E5C11">
      <w:pPr>
        <w:pStyle w:val="21"/>
        <w:rPr>
          <w:b w:val="0"/>
          <w:i/>
          <w:sz w:val="20"/>
        </w:rPr>
      </w:pPr>
    </w:p>
    <w:p w14:paraId="20252EA4" w14:textId="77777777" w:rsidR="005E5C11" w:rsidRDefault="005E5C11" w:rsidP="005E5C11">
      <w:pPr>
        <w:pStyle w:val="21"/>
        <w:rPr>
          <w:b w:val="0"/>
          <w:i/>
          <w:sz w:val="20"/>
        </w:rPr>
      </w:pPr>
    </w:p>
    <w:p w14:paraId="4D7B175A" w14:textId="77777777" w:rsidR="005E5C11" w:rsidRDefault="005E5C11" w:rsidP="005E5C11">
      <w:pPr>
        <w:pStyle w:val="21"/>
        <w:rPr>
          <w:b w:val="0"/>
          <w:i/>
          <w:sz w:val="20"/>
        </w:rPr>
      </w:pPr>
    </w:p>
    <w:p w14:paraId="063BC65E" w14:textId="77777777" w:rsidR="005E5C11" w:rsidRPr="004F5C64" w:rsidRDefault="005E5C11" w:rsidP="005E5C11">
      <w:pPr>
        <w:pStyle w:val="af4"/>
        <w:tabs>
          <w:tab w:val="clear" w:pos="4677"/>
          <w:tab w:val="clear" w:pos="9355"/>
        </w:tabs>
        <w:suppressAutoHyphens/>
      </w:pPr>
    </w:p>
    <w:tbl>
      <w:tblPr>
        <w:tblW w:w="90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91"/>
        <w:gridCol w:w="236"/>
        <w:gridCol w:w="1739"/>
        <w:gridCol w:w="261"/>
        <w:gridCol w:w="2173"/>
      </w:tblGrid>
      <w:tr w:rsidR="005E5C11" w:rsidRPr="004F5C64" w14:paraId="589F396F" w14:textId="77777777" w:rsidTr="00F22FA8">
        <w:tc>
          <w:tcPr>
            <w:tcW w:w="4591" w:type="dxa"/>
            <w:tcBorders>
              <w:top w:val="nil"/>
              <w:left w:val="nil"/>
              <w:right w:val="nil"/>
            </w:tcBorders>
          </w:tcPr>
          <w:p w14:paraId="3E35C27D" w14:textId="77777777" w:rsidR="005E5C11" w:rsidRPr="004F5C64" w:rsidRDefault="005E5C11" w:rsidP="00F22FA8">
            <w:pPr>
              <w:rPr>
                <w:strike/>
                <w:sz w:val="16"/>
                <w:szCs w:val="16"/>
                <w:highlight w:val="red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F73140C" w14:textId="77777777" w:rsidR="005E5C11" w:rsidRPr="004F5C64" w:rsidRDefault="005E5C11" w:rsidP="00F22FA8">
            <w:pPr>
              <w:rPr>
                <w:sz w:val="16"/>
                <w:szCs w:val="16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D4D3A4" w14:textId="77777777" w:rsidR="005E5C11" w:rsidRPr="004F5C64" w:rsidRDefault="005E5C11" w:rsidP="00F22FA8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14:paraId="3BC83F20" w14:textId="77777777" w:rsidR="005E5C11" w:rsidRPr="004F5C64" w:rsidRDefault="005E5C11" w:rsidP="00F22FA8">
            <w:pPr>
              <w:rPr>
                <w:sz w:val="16"/>
                <w:szCs w:val="16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2A94E8" w14:textId="77777777" w:rsidR="005E5C11" w:rsidRPr="004F5C64" w:rsidRDefault="005E5C11" w:rsidP="00F22FA8">
            <w:pPr>
              <w:rPr>
                <w:sz w:val="16"/>
                <w:szCs w:val="16"/>
              </w:rPr>
            </w:pPr>
          </w:p>
        </w:tc>
      </w:tr>
      <w:tr w:rsidR="005E5C11" w:rsidRPr="004F5C64" w14:paraId="6D3A92E1" w14:textId="77777777" w:rsidTr="00F22FA8">
        <w:tc>
          <w:tcPr>
            <w:tcW w:w="4591" w:type="dxa"/>
            <w:tcBorders>
              <w:left w:val="nil"/>
              <w:bottom w:val="nil"/>
              <w:right w:val="nil"/>
            </w:tcBorders>
          </w:tcPr>
          <w:p w14:paraId="6F6B3728" w14:textId="77777777" w:rsidR="005E5C11" w:rsidRPr="004F5C64" w:rsidRDefault="005E5C11" w:rsidP="00F22FA8">
            <w:pPr>
              <w:jc w:val="center"/>
              <w:rPr>
                <w:i/>
                <w:strike/>
                <w:sz w:val="16"/>
                <w:szCs w:val="16"/>
                <w:highlight w:val="red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F2FDF94" w14:textId="77777777" w:rsidR="005E5C11" w:rsidRPr="004F5C64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14:paraId="6AA14040" w14:textId="77777777" w:rsidR="005E5C11" w:rsidRPr="004F5C64" w:rsidRDefault="005E5C11" w:rsidP="00F22FA8">
            <w:pPr>
              <w:pStyle w:val="BodyText21"/>
              <w:suppressAutoHyphens/>
              <w:autoSpaceDE/>
              <w:autoSpaceDN/>
              <w:rPr>
                <w:sz w:val="8"/>
                <w:szCs w:val="8"/>
              </w:rPr>
            </w:pPr>
          </w:p>
          <w:p w14:paraId="472AD175" w14:textId="77777777" w:rsidR="005E5C11" w:rsidRPr="004F5C64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F5C64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14:paraId="50B25928" w14:textId="77777777" w:rsidR="005E5C11" w:rsidRPr="004F5C64" w:rsidRDefault="005E5C11" w:rsidP="00F22FA8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</w:tcPr>
          <w:p w14:paraId="651343B2" w14:textId="77777777" w:rsidR="005E5C11" w:rsidRPr="004F5C64" w:rsidRDefault="005E5C11" w:rsidP="00F22FA8">
            <w:pPr>
              <w:pStyle w:val="BodyText21"/>
              <w:suppressAutoHyphens/>
              <w:autoSpaceDE/>
              <w:autoSpaceDN/>
              <w:rPr>
                <w:sz w:val="8"/>
                <w:szCs w:val="8"/>
              </w:rPr>
            </w:pPr>
          </w:p>
          <w:p w14:paraId="2F1900A5" w14:textId="77777777" w:rsidR="005E5C11" w:rsidRPr="004F5C64" w:rsidRDefault="005E5C11" w:rsidP="00F22FA8">
            <w:pPr>
              <w:jc w:val="center"/>
              <w:rPr>
                <w:i/>
                <w:sz w:val="16"/>
                <w:szCs w:val="16"/>
              </w:rPr>
            </w:pPr>
            <w:r w:rsidRPr="004F5C64">
              <w:rPr>
                <w:i/>
                <w:sz w:val="16"/>
                <w:szCs w:val="16"/>
              </w:rPr>
              <w:t>(инициалы, фамилия)</w:t>
            </w:r>
          </w:p>
        </w:tc>
      </w:tr>
    </w:tbl>
    <w:p w14:paraId="7B21B2E0" w14:textId="77777777" w:rsidR="005E5C11" w:rsidRPr="004F5C64" w:rsidRDefault="005E5C11" w:rsidP="005E5C11">
      <w:pPr>
        <w:ind w:left="1134" w:right="1134"/>
        <w:jc w:val="center"/>
        <w:rPr>
          <w:sz w:val="22"/>
          <w:szCs w:val="22"/>
          <w:vertAlign w:val="superscript"/>
        </w:rPr>
      </w:pPr>
    </w:p>
    <w:tbl>
      <w:tblPr>
        <w:tblW w:w="4320" w:type="dxa"/>
        <w:jc w:val="right"/>
        <w:tblLayout w:type="fixed"/>
        <w:tblLook w:val="0000" w:firstRow="0" w:lastRow="0" w:firstColumn="0" w:lastColumn="0" w:noHBand="0" w:noVBand="0"/>
      </w:tblPr>
      <w:tblGrid>
        <w:gridCol w:w="1260"/>
        <w:gridCol w:w="1620"/>
        <w:gridCol w:w="720"/>
        <w:gridCol w:w="720"/>
      </w:tblGrid>
      <w:tr w:rsidR="005E5C11" w:rsidRPr="004F5C64" w14:paraId="611AF3DD" w14:textId="77777777" w:rsidTr="00F22FA8">
        <w:trPr>
          <w:jc w:val="right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6D8465E" w14:textId="77777777" w:rsidR="005E5C11" w:rsidRPr="004F5C64" w:rsidRDefault="005E5C11" w:rsidP="00F22FA8">
            <w:pPr>
              <w:jc w:val="right"/>
              <w:rPr>
                <w:sz w:val="24"/>
                <w:szCs w:val="24"/>
              </w:rPr>
            </w:pPr>
            <w:r w:rsidRPr="004F5C64">
              <w:rPr>
                <w:sz w:val="24"/>
                <w:szCs w:val="24"/>
              </w:rPr>
              <w:t>«____»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2105BE4" w14:textId="77777777" w:rsidR="005E5C11" w:rsidRPr="004F5C64" w:rsidRDefault="005E5C11" w:rsidP="00F22FA8">
            <w:pPr>
              <w:jc w:val="right"/>
              <w:rPr>
                <w:sz w:val="24"/>
                <w:szCs w:val="24"/>
              </w:rPr>
            </w:pPr>
            <w:r w:rsidRPr="004F5C64">
              <w:rPr>
                <w:sz w:val="24"/>
                <w:szCs w:val="24"/>
              </w:rPr>
              <w:t>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8A20835" w14:textId="77777777" w:rsidR="005E5C11" w:rsidRPr="004F5C64" w:rsidRDefault="005E5C11" w:rsidP="00F22FA8">
            <w:pPr>
              <w:jc w:val="right"/>
              <w:rPr>
                <w:sz w:val="24"/>
                <w:szCs w:val="24"/>
              </w:rPr>
            </w:pPr>
            <w:r w:rsidRPr="004F5C64">
              <w:rPr>
                <w:sz w:val="24"/>
                <w:szCs w:val="24"/>
              </w:rPr>
              <w:t>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B218C94" w14:textId="77777777" w:rsidR="005E5C11" w:rsidRPr="004F5C64" w:rsidRDefault="005E5C11" w:rsidP="00F22FA8">
            <w:pPr>
              <w:jc w:val="right"/>
              <w:rPr>
                <w:sz w:val="24"/>
                <w:szCs w:val="24"/>
              </w:rPr>
            </w:pPr>
            <w:r w:rsidRPr="004F5C64">
              <w:rPr>
                <w:sz w:val="24"/>
                <w:szCs w:val="24"/>
              </w:rPr>
              <w:t>года</w:t>
            </w:r>
          </w:p>
        </w:tc>
      </w:tr>
      <w:tr w:rsidR="005E5C11" w:rsidRPr="004F5C64" w14:paraId="6F6F3632" w14:textId="77777777" w:rsidTr="00F22FA8">
        <w:trPr>
          <w:jc w:val="right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20A46EA" w14:textId="77777777" w:rsidR="005E5C11" w:rsidRPr="004F5C64" w:rsidRDefault="005E5C11" w:rsidP="00F22F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F4F72D9" w14:textId="77777777" w:rsidR="005E5C11" w:rsidRPr="004F5C64" w:rsidRDefault="005E5C11" w:rsidP="00F22F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5F5C1A0" w14:textId="77777777" w:rsidR="005E5C11" w:rsidRPr="004F5C64" w:rsidRDefault="005E5C11" w:rsidP="00F22FA8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0120C51" w14:textId="77777777" w:rsidR="005E5C11" w:rsidRPr="004F5C64" w:rsidRDefault="005E5C11" w:rsidP="00F22FA8">
            <w:pPr>
              <w:jc w:val="right"/>
              <w:rPr>
                <w:sz w:val="22"/>
                <w:szCs w:val="22"/>
              </w:rPr>
            </w:pPr>
          </w:p>
        </w:tc>
      </w:tr>
    </w:tbl>
    <w:p w14:paraId="187F13E7" w14:textId="77777777" w:rsidR="005E5C11" w:rsidRPr="004F5C64" w:rsidRDefault="005E5C11" w:rsidP="005E5C11">
      <w:pPr>
        <w:jc w:val="right"/>
      </w:pPr>
    </w:p>
    <w:p w14:paraId="5E2B4295" w14:textId="77777777" w:rsidR="005E5C11" w:rsidRPr="004F5C64" w:rsidRDefault="005E5C11" w:rsidP="005E5C11">
      <w:pPr>
        <w:pStyle w:val="afe"/>
        <w:widowControl/>
        <w:autoSpaceDE/>
        <w:autoSpaceDN/>
      </w:pPr>
    </w:p>
    <w:p w14:paraId="68DDD926" w14:textId="087D1993" w:rsidR="005E5C11" w:rsidRDefault="005E5C11" w:rsidP="006F5ADC">
      <w:pPr>
        <w:suppressAutoHyphens/>
        <w:ind w:firstLine="284"/>
        <w:jc w:val="both"/>
      </w:pPr>
      <w:r w:rsidRPr="004F5C64">
        <w:rPr>
          <w:b/>
          <w:bCs/>
          <w:sz w:val="23"/>
          <w:szCs w:val="23"/>
        </w:rPr>
        <w:t>Примечания.</w:t>
      </w:r>
      <w:r w:rsidRPr="004F5C64">
        <w:rPr>
          <w:sz w:val="23"/>
          <w:szCs w:val="23"/>
        </w:rPr>
        <w:t xml:space="preserve"> 1. Причина отказа от дальнейшего участия в выборах может указываться в случае наличия вынуждающих обстоятельств.</w:t>
      </w:r>
    </w:p>
    <w:sectPr w:rsidR="005E5C11" w:rsidSect="00F22FA8">
      <w:pgSz w:w="11906" w:h="16838"/>
      <w:pgMar w:top="709" w:right="991" w:bottom="993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D01894" w14:textId="77777777" w:rsidR="0061683F" w:rsidRDefault="0061683F" w:rsidP="005E5C11">
      <w:r>
        <w:separator/>
      </w:r>
    </w:p>
  </w:endnote>
  <w:endnote w:type="continuationSeparator" w:id="0">
    <w:p w14:paraId="4E6687EC" w14:textId="77777777" w:rsidR="0061683F" w:rsidRDefault="0061683F" w:rsidP="005E5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3749C5" w14:textId="519D324D" w:rsidR="00DC278B" w:rsidRDefault="00DC278B">
    <w:pPr>
      <w:pStyle w:val="af6"/>
    </w:pPr>
  </w:p>
  <w:p w14:paraId="169F953C" w14:textId="77777777" w:rsidR="00DC278B" w:rsidRDefault="00DC278B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27853C" w14:textId="77777777" w:rsidR="00DC278B" w:rsidRPr="008C6FE3" w:rsidRDefault="00DC278B">
    <w:pPr>
      <w:pStyle w:val="af6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92A69C" w14:textId="77777777" w:rsidR="00DC278B" w:rsidRPr="008C6FE3" w:rsidRDefault="00DC278B">
    <w:pPr>
      <w:pStyle w:val="af6"/>
      <w:rPr>
        <w:sz w:val="16"/>
        <w:szCs w:val="16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0EBA8A" w14:textId="77777777" w:rsidR="00DC278B" w:rsidRDefault="00DC278B">
    <w:pPr>
      <w:pStyle w:val="af6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3909FE" w14:textId="77777777" w:rsidR="00DC278B" w:rsidRPr="00BD1BC6" w:rsidRDefault="00DC278B" w:rsidP="00F22FA8">
    <w:pPr>
      <w:pStyle w:val="af6"/>
      <w:rPr>
        <w:szCs w:val="16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C56ABC" w14:textId="77777777" w:rsidR="00DC278B" w:rsidRPr="00E80DCE" w:rsidRDefault="00DC278B" w:rsidP="00F22FA8">
    <w:pPr>
      <w:pStyle w:val="af6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F40D76" w14:textId="77777777" w:rsidR="0061683F" w:rsidRDefault="0061683F" w:rsidP="005E5C11">
      <w:r>
        <w:separator/>
      </w:r>
    </w:p>
  </w:footnote>
  <w:footnote w:type="continuationSeparator" w:id="0">
    <w:p w14:paraId="0FAE8027" w14:textId="77777777" w:rsidR="0061683F" w:rsidRDefault="0061683F" w:rsidP="005E5C11">
      <w:r>
        <w:continuationSeparator/>
      </w:r>
    </w:p>
  </w:footnote>
  <w:footnote w:id="1">
    <w:p w14:paraId="2F784E7D" w14:textId="77777777" w:rsidR="00DC278B" w:rsidRDefault="00DC278B" w:rsidP="005E7FF6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r w:rsidRPr="00E94100">
        <w:t>Документы, указанные в настоящем разделе, могут быть представлены по просьбе кандидата иными лицами в случаях, если кандидат болен, находится в местах содержания под стражей подозреваемых и обвиняемых (при этом подлинность подписи кандидата на заявлении должна быть удостоверена нотариально либо администрацией стационарного лечебно-профилактического учреждения, в котором кандидат находится на излечении, администрацией учреждения, в котором содержатся под стражей подозреваемые и обвиняемые)</w:t>
      </w:r>
      <w:r>
        <w:t>, иных случаях, установленных федеральным законом (ч.3 ст.32 ОЗ).</w:t>
      </w:r>
    </w:p>
  </w:footnote>
  <w:footnote w:id="2">
    <w:p w14:paraId="3567DFC9" w14:textId="2BFE5D04" w:rsidR="00DC278B" w:rsidRDefault="00DC278B" w:rsidP="005E7FF6">
      <w:pPr>
        <w:pStyle w:val="a8"/>
        <w:jc w:val="both"/>
      </w:pPr>
      <w:r>
        <w:rPr>
          <w:rStyle w:val="aa"/>
        </w:rPr>
        <w:footnoteRef/>
      </w:r>
      <w:r>
        <w:t xml:space="preserve"> Указывается ТИК района, в связи с возложением на нее полномочий </w:t>
      </w:r>
      <w:ins w:id="363" w:author="Наталья Буракова" w:date="2020-06-23T14:07:00Z">
        <w:r>
          <w:t>О</w:t>
        </w:r>
      </w:ins>
      <w:r>
        <w:t>ИК</w:t>
      </w:r>
      <w:del w:id="364" w:author="Наталья Буракова" w:date="2020-06-23T14:07:00Z">
        <w:r w:rsidDel="00C27338">
          <w:delText xml:space="preserve"> муниципального образования</w:delText>
        </w:r>
      </w:del>
      <w:r>
        <w:t>.</w:t>
      </w:r>
    </w:p>
  </w:footnote>
  <w:footnote w:id="3">
    <w:p w14:paraId="2F2733B5" w14:textId="0EFED309" w:rsidR="00DC278B" w:rsidRDefault="00DC278B">
      <w:pPr>
        <w:pStyle w:val="a8"/>
      </w:pPr>
      <w:r>
        <w:rPr>
          <w:rStyle w:val="aa"/>
        </w:rPr>
        <w:footnoteRef/>
      </w:r>
      <w:r>
        <w:t xml:space="preserve"> Копии документов, представляемых лично кандидатом, заверяются подписью члена ТИК, принявшего заявление и прилагаемые к заявлению документы.</w:t>
      </w:r>
    </w:p>
  </w:footnote>
  <w:footnote w:id="4">
    <w:p w14:paraId="6D00FBB5" w14:textId="77777777" w:rsidR="00DC278B" w:rsidRPr="0034784C" w:rsidRDefault="00DC278B" w:rsidP="005E5C11">
      <w:pPr>
        <w:pStyle w:val="a8"/>
        <w:jc w:val="both"/>
      </w:pPr>
      <w:r w:rsidRPr="0034784C">
        <w:rPr>
          <w:rStyle w:val="aa"/>
        </w:rPr>
        <w:footnoteRef/>
      </w:r>
      <w:r w:rsidRPr="0034784C">
        <w:t> </w:t>
      </w:r>
      <w:r w:rsidRPr="005C061F">
        <w:t>О порядке выдачи копий документов, связанных с работой, см. статью 62 Трудового кодекса Российской Федерации.</w:t>
      </w:r>
    </w:p>
  </w:footnote>
  <w:footnote w:id="5">
    <w:p w14:paraId="59C538DA" w14:textId="77777777" w:rsidR="00DC278B" w:rsidRDefault="00DC278B" w:rsidP="005E5C11">
      <w:pPr>
        <w:pStyle w:val="a8"/>
        <w:jc w:val="both"/>
      </w:pPr>
      <w:r w:rsidRPr="0034784C">
        <w:rPr>
          <w:rStyle w:val="aa"/>
        </w:rPr>
        <w:footnoteRef/>
      </w:r>
      <w:r w:rsidRPr="0034784C">
        <w:t> Представляется в случае, если кандидат является депутатом и осуществляет свои полномочия на непостоянной основе.</w:t>
      </w:r>
    </w:p>
  </w:footnote>
  <w:footnote w:id="6">
    <w:p w14:paraId="7E22E4D3" w14:textId="77777777" w:rsidR="00DC278B" w:rsidRPr="0024305C" w:rsidRDefault="00DC278B" w:rsidP="005E5C11">
      <w:pPr>
        <w:jc w:val="both"/>
        <w:rPr>
          <w:rFonts w:ascii="Arial" w:hAnsi="Arial" w:cs="Arial"/>
          <w:sz w:val="24"/>
          <w:szCs w:val="24"/>
        </w:rPr>
      </w:pPr>
      <w:r>
        <w:rPr>
          <w:rStyle w:val="aa"/>
        </w:rPr>
        <w:footnoteRef/>
      </w:r>
      <w:r>
        <w:t xml:space="preserve"> </w:t>
      </w:r>
      <w:r w:rsidRPr="0034784C">
        <w:t>Справка представляется в отношении кандидата, выдвинутого в порядке самовыдвижения и указавшего такие сведения в заявлении о согласии баллотироваться. В соответствии с ч. </w:t>
      </w:r>
      <w:r>
        <w:t>2</w:t>
      </w:r>
      <w:r w:rsidRPr="0034784C">
        <w:t xml:space="preserve"> ст. </w:t>
      </w:r>
      <w:r>
        <w:t>32</w:t>
      </w:r>
      <w:r w:rsidRPr="0034784C">
        <w:t xml:space="preserve"> </w:t>
      </w:r>
      <w:r>
        <w:t>областного</w:t>
      </w:r>
      <w:r w:rsidRPr="0034784C">
        <w:t xml:space="preserve"> </w:t>
      </w:r>
      <w:r>
        <w:t>З</w:t>
      </w:r>
      <w:r w:rsidRPr="0034784C">
        <w:t>акона № </w:t>
      </w:r>
      <w:r>
        <w:t>60</w:t>
      </w:r>
      <w:r w:rsidRPr="0034784C">
        <w:t>-</w:t>
      </w:r>
      <w:r>
        <w:t>О</w:t>
      </w:r>
      <w:r w:rsidRPr="0034784C">
        <w:t>З</w:t>
      </w:r>
      <w:r>
        <w:t xml:space="preserve"> к</w:t>
      </w:r>
      <w:r w:rsidRPr="0024305C">
        <w:t>андидат вправе указать в заявлении свою принадлежность к политической партии либо не более чем к одному иному общественному объединению, зарегистрированному не позднее чем за один год до дня голосования в установленном законом порядке, и свой статус в этой политической партии, этом общественном объединении при условии представления вместе с заявлением документа, подтверждающего указанные сведения и подписанного уполномоченным лицом политической партии, иного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объединения.</w:t>
      </w:r>
    </w:p>
    <w:p w14:paraId="1BB1667E" w14:textId="77777777" w:rsidR="00DC278B" w:rsidRDefault="00DC278B" w:rsidP="005E5C11">
      <w:pPr>
        <w:pStyle w:val="a8"/>
      </w:pPr>
    </w:p>
  </w:footnote>
  <w:footnote w:id="7">
    <w:p w14:paraId="3D75D54E" w14:textId="01402260" w:rsidR="00DC278B" w:rsidRDefault="00DC278B">
      <w:pPr>
        <w:pStyle w:val="a8"/>
      </w:pPr>
      <w:r>
        <w:rPr>
          <w:rStyle w:val="aa"/>
        </w:rPr>
        <w:footnoteRef/>
      </w:r>
      <w:r>
        <w:t xml:space="preserve"> Машиночитаемый вид сведений представляется в случае использования СПО.</w:t>
      </w:r>
    </w:p>
  </w:footnote>
  <w:footnote w:id="8">
    <w:p w14:paraId="7FB5C2B7" w14:textId="77777777" w:rsidR="00DC278B" w:rsidRDefault="00DC278B" w:rsidP="00B5623D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r w:rsidRPr="00E94100">
        <w:t>Документы, указанные в настоящем разделе, могут быть представлены по просьбе кандидата иными лицами в случаях, если кандидат болен, находится в местах содержания под стражей подозреваемых и обвиняемых (при этом подлинность подписи кандидата на заявлении должна быть удостоверена нотариально либо администрацией стационарного лечебно-профилактического учреждения, в котором кандидат находится на излечении, администрацией учреждения, в котором содержатся под стражей подозреваемые и обвиняемые)</w:t>
      </w:r>
      <w:r>
        <w:t>, иных случаях, установленных федеральным законом.</w:t>
      </w:r>
    </w:p>
  </w:footnote>
  <w:footnote w:id="9">
    <w:p w14:paraId="7AFBE99A" w14:textId="77777777" w:rsidR="00DC278B" w:rsidRPr="0034784C" w:rsidRDefault="00DC278B" w:rsidP="00AE7CBB">
      <w:pPr>
        <w:pStyle w:val="a8"/>
        <w:jc w:val="both"/>
      </w:pPr>
      <w:r w:rsidRPr="0034784C">
        <w:rPr>
          <w:rStyle w:val="aa"/>
        </w:rPr>
        <w:footnoteRef/>
      </w:r>
      <w:r w:rsidRPr="0034784C">
        <w:t> </w:t>
      </w:r>
      <w:r w:rsidRPr="00513C4A">
        <w:t>О порядке выдачи копий документов, связанных с работой, см. статью 62 Трудового кодекса Российской Федерации.</w:t>
      </w:r>
    </w:p>
  </w:footnote>
  <w:footnote w:id="10">
    <w:p w14:paraId="2D3DB45B" w14:textId="77777777" w:rsidR="00DC278B" w:rsidRDefault="00DC278B" w:rsidP="00AE7CBB">
      <w:pPr>
        <w:pStyle w:val="a8"/>
        <w:jc w:val="both"/>
      </w:pPr>
      <w:r w:rsidRPr="0034784C">
        <w:rPr>
          <w:rStyle w:val="aa"/>
        </w:rPr>
        <w:footnoteRef/>
      </w:r>
      <w:r w:rsidRPr="0034784C">
        <w:t> Представляется в случае, если кандидат является депутатом и осуществляет свои полномочия на непостоянной основе.</w:t>
      </w:r>
    </w:p>
  </w:footnote>
  <w:footnote w:id="11">
    <w:p w14:paraId="3CBE6094" w14:textId="4BC5E071" w:rsidR="00DC278B" w:rsidRDefault="00DC278B" w:rsidP="00513C4A">
      <w:pPr>
        <w:jc w:val="both"/>
      </w:pPr>
      <w:r>
        <w:rPr>
          <w:rStyle w:val="aa"/>
        </w:rPr>
        <w:footnoteRef/>
      </w:r>
      <w:r>
        <w:t xml:space="preserve"> </w:t>
      </w:r>
      <w:r w:rsidRPr="0034784C">
        <w:t xml:space="preserve">Справка представляется в отношении кандидата, выдвинутого </w:t>
      </w:r>
      <w:r>
        <w:t>избирательным объединением</w:t>
      </w:r>
      <w:r w:rsidRPr="0034784C">
        <w:t xml:space="preserve"> и указавшего такие сведения в заявлении о согласии баллотироваться. В соответствии с </w:t>
      </w:r>
      <w:r>
        <w:t xml:space="preserve">п.1 </w:t>
      </w:r>
      <w:r w:rsidRPr="0034784C">
        <w:t>ч. </w:t>
      </w:r>
      <w:r>
        <w:t>3</w:t>
      </w:r>
      <w:r w:rsidRPr="0034784C">
        <w:t xml:space="preserve">ст. </w:t>
      </w:r>
      <w:r>
        <w:t>34</w:t>
      </w:r>
      <w:r w:rsidRPr="0034784C">
        <w:t xml:space="preserve"> </w:t>
      </w:r>
      <w:r>
        <w:t>областного</w:t>
      </w:r>
      <w:r w:rsidRPr="0034784C">
        <w:t xml:space="preserve"> </w:t>
      </w:r>
      <w:r>
        <w:t>З</w:t>
      </w:r>
      <w:r w:rsidRPr="0034784C">
        <w:t xml:space="preserve">акона </w:t>
      </w:r>
      <w:r>
        <w:t xml:space="preserve"> к</w:t>
      </w:r>
      <w:r w:rsidRPr="0024305C">
        <w:t>андидат вправе указать в заявлении свою принадлежность к политической партии либо не более чем к одному иному общественному объединению, зарегистрированному не позднее чем за один год до дня голосования в установленном законом порядке, и свой статус в этой политической партии, этом общественном объединении при условии представления вместе с заявлением документа, подтверждающего указанные сведения и подписанного уполномоченным лицом политической партии, иного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объединения.</w:t>
      </w:r>
    </w:p>
  </w:footnote>
  <w:footnote w:id="12">
    <w:p w14:paraId="56FA957D" w14:textId="415CF1EA" w:rsidR="00DC278B" w:rsidRDefault="00DC278B">
      <w:pPr>
        <w:pStyle w:val="a8"/>
      </w:pPr>
      <w:r>
        <w:rPr>
          <w:rStyle w:val="aa"/>
        </w:rPr>
        <w:footnoteRef/>
      </w:r>
      <w:r>
        <w:t xml:space="preserve"> Машиночитаемый вид сведений представляется в случае использования СПО.</w:t>
      </w:r>
    </w:p>
  </w:footnote>
  <w:footnote w:id="13">
    <w:p w14:paraId="26C5F6E9" w14:textId="10860C88" w:rsidR="00DC278B" w:rsidRDefault="00DC278B">
      <w:pPr>
        <w:pStyle w:val="a8"/>
      </w:pPr>
      <w:ins w:id="366" w:author="Наталья Буракова" w:date="2020-06-23T14:09:00Z">
        <w:r>
          <w:rPr>
            <w:rStyle w:val="aa"/>
          </w:rPr>
          <w:footnoteRef/>
        </w:r>
        <w:r>
          <w:t xml:space="preserve"> </w:t>
        </w:r>
      </w:ins>
      <w:ins w:id="367" w:author="Наталья Буракова" w:date="2020-06-23T14:10:00Z">
        <w:r>
          <w:t>Только для г.Липецка, также указывается первый финансовый отчет кандидата</w:t>
        </w:r>
      </w:ins>
    </w:p>
  </w:footnote>
  <w:footnote w:id="14">
    <w:p w14:paraId="19BEBC85" w14:textId="69DB205B" w:rsidR="00DC278B" w:rsidDel="00C27338" w:rsidRDefault="00DC278B">
      <w:pPr>
        <w:pStyle w:val="a8"/>
        <w:rPr>
          <w:del w:id="370" w:author="Наталья Буракова" w:date="2020-06-23T14:11:00Z"/>
        </w:rPr>
      </w:pPr>
      <w:del w:id="371" w:author="Наталья Буракова" w:date="2020-06-23T14:11:00Z">
        <w:r w:rsidDel="00C27338">
          <w:rPr>
            <w:rStyle w:val="aa"/>
          </w:rPr>
          <w:footnoteRef/>
        </w:r>
        <w:r w:rsidDel="00C27338">
          <w:delText xml:space="preserve"> Только для г.Липецка</w:delText>
        </w:r>
      </w:del>
    </w:p>
  </w:footnote>
  <w:footnote w:id="15">
    <w:p w14:paraId="3E228CE3" w14:textId="5DA7B1F8" w:rsidR="00DC278B" w:rsidRDefault="00DC278B" w:rsidP="008E501B">
      <w:pPr>
        <w:pStyle w:val="a8"/>
        <w:jc w:val="both"/>
      </w:pPr>
      <w:r>
        <w:rPr>
          <w:rStyle w:val="aa"/>
        </w:rPr>
        <w:footnoteRef/>
      </w:r>
      <w:r>
        <w:t xml:space="preserve"> Если ТИК утвердила форму удостоверения зарегистрированного кандидата с фотографией.</w:t>
      </w:r>
    </w:p>
  </w:footnote>
  <w:footnote w:id="16">
    <w:p w14:paraId="5F806DBC" w14:textId="38858275" w:rsidR="00DC278B" w:rsidRDefault="00DC278B" w:rsidP="008E501B">
      <w:pPr>
        <w:pStyle w:val="a8"/>
        <w:jc w:val="both"/>
      </w:pPr>
      <w:r>
        <w:rPr>
          <w:rStyle w:val="aa"/>
        </w:rPr>
        <w:footnoteRef/>
      </w:r>
      <w:r>
        <w:t xml:space="preserve"> ТИК в связи с возложением на нее полномочий избирательной комиссии муниципального образования утверждает образец заполнения подписного листа (ч 6.1 ст. 35 областного Закона)</w:t>
      </w:r>
    </w:p>
  </w:footnote>
  <w:footnote w:id="17">
    <w:p w14:paraId="6E8BE641" w14:textId="4AF712AD" w:rsidR="00DC278B" w:rsidRPr="000D1284" w:rsidRDefault="00DC278B" w:rsidP="006F134F">
      <w:pPr>
        <w:pStyle w:val="a8"/>
        <w:jc w:val="both"/>
        <w:rPr>
          <w:sz w:val="16"/>
          <w:szCs w:val="16"/>
        </w:rPr>
      </w:pPr>
      <w:r>
        <w:rPr>
          <w:rStyle w:val="aa"/>
        </w:rPr>
        <w:footnoteRef/>
      </w:r>
      <w:r>
        <w:t xml:space="preserve"> </w:t>
      </w:r>
      <w:r w:rsidRPr="000D1284">
        <w:rPr>
          <w:sz w:val="16"/>
          <w:szCs w:val="16"/>
        </w:rPr>
        <w:t xml:space="preserve">Доверенные лица кандидата регистрируются </w:t>
      </w:r>
      <w:r>
        <w:rPr>
          <w:sz w:val="16"/>
          <w:szCs w:val="16"/>
        </w:rPr>
        <w:t xml:space="preserve">территориальной </w:t>
      </w:r>
      <w:r w:rsidRPr="000D1284">
        <w:rPr>
          <w:sz w:val="16"/>
          <w:szCs w:val="16"/>
        </w:rPr>
        <w:t>избирательной комиссией</w:t>
      </w:r>
      <w:r>
        <w:rPr>
          <w:sz w:val="16"/>
          <w:szCs w:val="16"/>
        </w:rPr>
        <w:t xml:space="preserve"> в течение пяти</w:t>
      </w:r>
      <w:r w:rsidRPr="000D1284">
        <w:rPr>
          <w:sz w:val="16"/>
          <w:szCs w:val="16"/>
        </w:rPr>
        <w:t xml:space="preserve"> дней со дня поступления письменного заявления кандидата о назначении доверенных лиц вместе с заявлениями самих граждан о согласии быть доверенными  лицами. </w:t>
      </w:r>
    </w:p>
  </w:footnote>
  <w:footnote w:id="18">
    <w:p w14:paraId="080D3950" w14:textId="77777777" w:rsidR="00DC278B" w:rsidRDefault="00DC278B" w:rsidP="005E5C11">
      <w:pPr>
        <w:pStyle w:val="a8"/>
        <w:suppressAutoHyphens/>
        <w:spacing w:after="120"/>
        <w:jc w:val="both"/>
        <w:rPr>
          <w:sz w:val="22"/>
          <w:szCs w:val="22"/>
        </w:rPr>
      </w:pPr>
      <w:r>
        <w:rPr>
          <w:rStyle w:val="aa"/>
        </w:rPr>
        <w:footnoteRef/>
      </w:r>
      <w:r>
        <w:t xml:space="preserve"> </w:t>
      </w:r>
      <w:r>
        <w:rPr>
          <w:sz w:val="22"/>
          <w:szCs w:val="22"/>
        </w:rPr>
        <w:t>О порядке выдачи копий документов, связанных с работой, см. статью 62 Трудового кодекса Российской Федерации.</w:t>
      </w:r>
    </w:p>
    <w:p w14:paraId="7E5C628A" w14:textId="77777777" w:rsidR="00DC278B" w:rsidRDefault="00DC278B" w:rsidP="005E5C11">
      <w:pPr>
        <w:pStyle w:val="a8"/>
      </w:pPr>
    </w:p>
  </w:footnote>
  <w:footnote w:id="19">
    <w:p w14:paraId="7E0B5B77" w14:textId="3F983BFE" w:rsidR="00DC278B" w:rsidDel="00C27338" w:rsidRDefault="00DC278B">
      <w:pPr>
        <w:pStyle w:val="a8"/>
        <w:rPr>
          <w:del w:id="399" w:author="Наталья Буракова" w:date="2020-06-23T14:12:00Z"/>
        </w:rPr>
      </w:pPr>
      <w:del w:id="400" w:author="Наталья Буракова" w:date="2020-06-23T14:12:00Z">
        <w:r w:rsidDel="00C27338">
          <w:rPr>
            <w:rStyle w:val="aa"/>
          </w:rPr>
          <w:footnoteRef/>
        </w:r>
        <w:r w:rsidDel="00C27338">
          <w:delText xml:space="preserve"> Указываются серия, номер и дата выдачи паспорта или иного документа, удостоверяющего личность и гражданство кандидата, выданного уполномоченным на то органом соответствующего иностранного государства, а также дополнительно - серия, номер, дата выдачи гражданину иностранного государства вида на жительство, наименование и код органа, выдавшего вид на жительство</w:delText>
        </w:r>
      </w:del>
    </w:p>
  </w:footnote>
  <w:footnote w:id="20">
    <w:p w14:paraId="22263EEE" w14:textId="77777777" w:rsidR="00DC278B" w:rsidRDefault="00DC278B" w:rsidP="005E5C11">
      <w:pPr>
        <w:pStyle w:val="a8"/>
      </w:pPr>
      <w:r>
        <w:rPr>
          <w:rStyle w:val="aa"/>
        </w:rPr>
        <w:t>1</w:t>
      </w:r>
      <w:r>
        <w:t xml:space="preserve"> Если такие изменения имеются.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3FCD4" w14:textId="77777777" w:rsidR="00DC278B" w:rsidRDefault="00DC278B" w:rsidP="00F22FA8">
    <w:pPr>
      <w:pStyle w:val="af4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14:paraId="7727315F" w14:textId="77777777" w:rsidR="00DC278B" w:rsidRDefault="00DC278B">
    <w:pPr>
      <w:pStyle w:val="a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9482496"/>
      <w:docPartObj>
        <w:docPartGallery w:val="Page Numbers (Top of Page)"/>
        <w:docPartUnique/>
      </w:docPartObj>
    </w:sdtPr>
    <w:sdtEndPr/>
    <w:sdtContent>
      <w:p w14:paraId="67264454" w14:textId="35CF8ADB" w:rsidR="00DC278B" w:rsidRDefault="00DC278B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6118">
          <w:rPr>
            <w:noProof/>
          </w:rPr>
          <w:t>1</w:t>
        </w:r>
        <w:r>
          <w:fldChar w:fldCharType="end"/>
        </w:r>
      </w:p>
    </w:sdtContent>
  </w:sdt>
  <w:p w14:paraId="49F83253" w14:textId="77777777" w:rsidR="00DC278B" w:rsidRDefault="00DC278B">
    <w:pPr>
      <w:pStyle w:val="a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FE82E3" w14:textId="77777777" w:rsidR="00DC278B" w:rsidRDefault="00DC278B">
    <w:pPr>
      <w:pStyle w:val="af4"/>
      <w:jc w:val="center"/>
    </w:pPr>
  </w:p>
  <w:p w14:paraId="43F02C4F" w14:textId="77777777" w:rsidR="00DC278B" w:rsidRDefault="00DC278B">
    <w:pPr>
      <w:pStyle w:val="af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EBA8ED" w14:textId="77777777" w:rsidR="00DC278B" w:rsidRDefault="00DC278B">
    <w:pPr>
      <w:pStyle w:val="af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06118">
      <w:rPr>
        <w:noProof/>
      </w:rPr>
      <w:t>19</w:t>
    </w:r>
    <w:r>
      <w:fldChar w:fldCharType="end"/>
    </w:r>
  </w:p>
  <w:p w14:paraId="5DBC4B43" w14:textId="77777777" w:rsidR="00DC278B" w:rsidRDefault="00DC278B">
    <w:pPr>
      <w:pStyle w:val="af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52370696"/>
      <w:docPartObj>
        <w:docPartGallery w:val="Page Numbers (Top of Page)"/>
        <w:docPartUnique/>
      </w:docPartObj>
    </w:sdtPr>
    <w:sdtEndPr/>
    <w:sdtContent>
      <w:p w14:paraId="727B9845" w14:textId="1D0FD0F4" w:rsidR="00DC278B" w:rsidRDefault="0061683F">
        <w:pPr>
          <w:pStyle w:val="af4"/>
          <w:jc w:val="center"/>
        </w:pPr>
      </w:p>
    </w:sdtContent>
  </w:sdt>
  <w:p w14:paraId="0A8D8981" w14:textId="77777777" w:rsidR="00DC278B" w:rsidRDefault="00DC278B">
    <w:pPr>
      <w:pStyle w:val="af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7933332"/>
      <w:docPartObj>
        <w:docPartGallery w:val="Page Numbers (Top of Page)"/>
        <w:docPartUnique/>
      </w:docPartObj>
    </w:sdtPr>
    <w:sdtEndPr/>
    <w:sdtContent>
      <w:p w14:paraId="3412E136" w14:textId="77777777" w:rsidR="00DC278B" w:rsidRDefault="00DC278B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6118">
          <w:rPr>
            <w:noProof/>
          </w:rPr>
          <w:t>24</w:t>
        </w:r>
        <w:r>
          <w:fldChar w:fldCharType="end"/>
        </w:r>
      </w:p>
    </w:sdtContent>
  </w:sdt>
  <w:p w14:paraId="5356A444" w14:textId="77777777" w:rsidR="00DC278B" w:rsidRDefault="00DC278B">
    <w:pPr>
      <w:pStyle w:val="af4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49296740"/>
      <w:docPartObj>
        <w:docPartGallery w:val="Page Numbers (Top of Page)"/>
        <w:docPartUnique/>
      </w:docPartObj>
    </w:sdtPr>
    <w:sdtEndPr/>
    <w:sdtContent>
      <w:p w14:paraId="05F7650A" w14:textId="77777777" w:rsidR="00DC278B" w:rsidRDefault="00DC278B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6118">
          <w:rPr>
            <w:noProof/>
          </w:rPr>
          <w:t>21</w:t>
        </w:r>
        <w:r>
          <w:fldChar w:fldCharType="end"/>
        </w:r>
      </w:p>
    </w:sdtContent>
  </w:sdt>
  <w:p w14:paraId="7EEBD80B" w14:textId="77777777" w:rsidR="00DC278B" w:rsidRDefault="00DC278B">
    <w:pPr>
      <w:pStyle w:val="af4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8052689"/>
      <w:docPartObj>
        <w:docPartGallery w:val="Page Numbers (Top of Page)"/>
        <w:docPartUnique/>
      </w:docPartObj>
    </w:sdtPr>
    <w:sdtEndPr/>
    <w:sdtContent>
      <w:p w14:paraId="1C4FC50B" w14:textId="77777777" w:rsidR="00DC278B" w:rsidRDefault="00DC278B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6118">
          <w:rPr>
            <w:noProof/>
          </w:rPr>
          <w:t>39</w:t>
        </w:r>
        <w:r>
          <w:fldChar w:fldCharType="end"/>
        </w:r>
      </w:p>
    </w:sdtContent>
  </w:sdt>
  <w:p w14:paraId="3B46EF31" w14:textId="77777777" w:rsidR="00DC278B" w:rsidRDefault="00DC278B">
    <w:pPr>
      <w:pStyle w:val="af4"/>
      <w:widowControl w:val="0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F788F"/>
    <w:multiLevelType w:val="hybridMultilevel"/>
    <w:tmpl w:val="8C3EA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64D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54D706D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599C0E2E"/>
    <w:multiLevelType w:val="hybridMultilevel"/>
    <w:tmpl w:val="391A1CA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D0A1D5E"/>
    <w:multiLevelType w:val="singleLevel"/>
    <w:tmpl w:val="A150F96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6B87779F"/>
    <w:multiLevelType w:val="singleLevel"/>
    <w:tmpl w:val="DF1488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evab">
    <w15:presenceInfo w15:providerId="None" w15:userId="deevab"/>
  </w15:person>
  <w15:person w15:author="Наталья Буракова">
    <w15:presenceInfo w15:providerId="AD" w15:userId="S-1-5-21-911523173-3255906025-3042581060-11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C11"/>
    <w:rsid w:val="0000248C"/>
    <w:rsid w:val="0003678C"/>
    <w:rsid w:val="00046969"/>
    <w:rsid w:val="00062310"/>
    <w:rsid w:val="000661DF"/>
    <w:rsid w:val="0009488E"/>
    <w:rsid w:val="000A0B03"/>
    <w:rsid w:val="000A34F2"/>
    <w:rsid w:val="000C13E8"/>
    <w:rsid w:val="000C226E"/>
    <w:rsid w:val="001078A3"/>
    <w:rsid w:val="00124200"/>
    <w:rsid w:val="00142C21"/>
    <w:rsid w:val="00150C3E"/>
    <w:rsid w:val="00151BE7"/>
    <w:rsid w:val="00152A87"/>
    <w:rsid w:val="00172304"/>
    <w:rsid w:val="001762E1"/>
    <w:rsid w:val="001776D0"/>
    <w:rsid w:val="0018001F"/>
    <w:rsid w:val="00197F85"/>
    <w:rsid w:val="001B0A71"/>
    <w:rsid w:val="001B5AAF"/>
    <w:rsid w:val="001E3616"/>
    <w:rsid w:val="001E69BA"/>
    <w:rsid w:val="002016AD"/>
    <w:rsid w:val="002321D7"/>
    <w:rsid w:val="0024197E"/>
    <w:rsid w:val="00251F4B"/>
    <w:rsid w:val="0025459F"/>
    <w:rsid w:val="00262E6E"/>
    <w:rsid w:val="0026778E"/>
    <w:rsid w:val="00293F7D"/>
    <w:rsid w:val="002B4FEF"/>
    <w:rsid w:val="002D6A17"/>
    <w:rsid w:val="002E2EAA"/>
    <w:rsid w:val="002E684B"/>
    <w:rsid w:val="002F1C2A"/>
    <w:rsid w:val="002F6012"/>
    <w:rsid w:val="002F6476"/>
    <w:rsid w:val="003518C2"/>
    <w:rsid w:val="00363835"/>
    <w:rsid w:val="003866EA"/>
    <w:rsid w:val="003A2EC0"/>
    <w:rsid w:val="003B6FD9"/>
    <w:rsid w:val="003C3E15"/>
    <w:rsid w:val="003C54D1"/>
    <w:rsid w:val="003D04B9"/>
    <w:rsid w:val="003E25D7"/>
    <w:rsid w:val="003F0057"/>
    <w:rsid w:val="003F09F3"/>
    <w:rsid w:val="003F1C71"/>
    <w:rsid w:val="003F7F0C"/>
    <w:rsid w:val="00400E4A"/>
    <w:rsid w:val="004206C0"/>
    <w:rsid w:val="00422038"/>
    <w:rsid w:val="004270CC"/>
    <w:rsid w:val="004533E6"/>
    <w:rsid w:val="00461748"/>
    <w:rsid w:val="004648F9"/>
    <w:rsid w:val="00470769"/>
    <w:rsid w:val="00497079"/>
    <w:rsid w:val="004B0F55"/>
    <w:rsid w:val="004C4676"/>
    <w:rsid w:val="004C470B"/>
    <w:rsid w:val="004C53F5"/>
    <w:rsid w:val="004D3ACD"/>
    <w:rsid w:val="004E346B"/>
    <w:rsid w:val="004E7447"/>
    <w:rsid w:val="004F2BC2"/>
    <w:rsid w:val="00513C4A"/>
    <w:rsid w:val="005311C1"/>
    <w:rsid w:val="00543F0C"/>
    <w:rsid w:val="005615A6"/>
    <w:rsid w:val="0057415D"/>
    <w:rsid w:val="00585B7F"/>
    <w:rsid w:val="00591899"/>
    <w:rsid w:val="00591F5A"/>
    <w:rsid w:val="005C061F"/>
    <w:rsid w:val="005C14FC"/>
    <w:rsid w:val="005C4ADA"/>
    <w:rsid w:val="005E5C11"/>
    <w:rsid w:val="005E76E4"/>
    <w:rsid w:val="005E7FF6"/>
    <w:rsid w:val="005F6644"/>
    <w:rsid w:val="005F6AE2"/>
    <w:rsid w:val="0061683F"/>
    <w:rsid w:val="006201E7"/>
    <w:rsid w:val="00637DF6"/>
    <w:rsid w:val="006432BC"/>
    <w:rsid w:val="00647F6F"/>
    <w:rsid w:val="00653E4A"/>
    <w:rsid w:val="00664228"/>
    <w:rsid w:val="00672582"/>
    <w:rsid w:val="006B1136"/>
    <w:rsid w:val="006D7F15"/>
    <w:rsid w:val="006E7FAB"/>
    <w:rsid w:val="006F134F"/>
    <w:rsid w:val="006F5ADC"/>
    <w:rsid w:val="007070EE"/>
    <w:rsid w:val="007167D8"/>
    <w:rsid w:val="00717CA4"/>
    <w:rsid w:val="0072105C"/>
    <w:rsid w:val="00744DDE"/>
    <w:rsid w:val="00751C03"/>
    <w:rsid w:val="0076390F"/>
    <w:rsid w:val="007663B1"/>
    <w:rsid w:val="00795033"/>
    <w:rsid w:val="007A549B"/>
    <w:rsid w:val="007C6DD7"/>
    <w:rsid w:val="007D2F96"/>
    <w:rsid w:val="007D3BF0"/>
    <w:rsid w:val="007D61B3"/>
    <w:rsid w:val="007E0F9E"/>
    <w:rsid w:val="007F0144"/>
    <w:rsid w:val="00800261"/>
    <w:rsid w:val="008044A1"/>
    <w:rsid w:val="00816837"/>
    <w:rsid w:val="00832A10"/>
    <w:rsid w:val="00873AB4"/>
    <w:rsid w:val="008A4A83"/>
    <w:rsid w:val="008B3818"/>
    <w:rsid w:val="008C1992"/>
    <w:rsid w:val="008E501B"/>
    <w:rsid w:val="008F19E4"/>
    <w:rsid w:val="0090748B"/>
    <w:rsid w:val="00913DEB"/>
    <w:rsid w:val="00922D62"/>
    <w:rsid w:val="00924D62"/>
    <w:rsid w:val="00932F51"/>
    <w:rsid w:val="0093628E"/>
    <w:rsid w:val="00990AE5"/>
    <w:rsid w:val="00993B8E"/>
    <w:rsid w:val="009A122B"/>
    <w:rsid w:val="009A3876"/>
    <w:rsid w:val="009B0328"/>
    <w:rsid w:val="009F4759"/>
    <w:rsid w:val="009F587B"/>
    <w:rsid w:val="00A1541A"/>
    <w:rsid w:val="00A500F1"/>
    <w:rsid w:val="00A53898"/>
    <w:rsid w:val="00A57931"/>
    <w:rsid w:val="00A70855"/>
    <w:rsid w:val="00A86884"/>
    <w:rsid w:val="00AA420B"/>
    <w:rsid w:val="00AA4980"/>
    <w:rsid w:val="00AB4F4A"/>
    <w:rsid w:val="00AD5E71"/>
    <w:rsid w:val="00AE1BAA"/>
    <w:rsid w:val="00AE4A55"/>
    <w:rsid w:val="00AE7CBB"/>
    <w:rsid w:val="00B035AC"/>
    <w:rsid w:val="00B136C4"/>
    <w:rsid w:val="00B13FA9"/>
    <w:rsid w:val="00B300CB"/>
    <w:rsid w:val="00B3772F"/>
    <w:rsid w:val="00B50B24"/>
    <w:rsid w:val="00B5623D"/>
    <w:rsid w:val="00B61736"/>
    <w:rsid w:val="00B63161"/>
    <w:rsid w:val="00B6368F"/>
    <w:rsid w:val="00B84A41"/>
    <w:rsid w:val="00B87F56"/>
    <w:rsid w:val="00B919E4"/>
    <w:rsid w:val="00BB7F78"/>
    <w:rsid w:val="00BC2947"/>
    <w:rsid w:val="00C034EE"/>
    <w:rsid w:val="00C117F8"/>
    <w:rsid w:val="00C21D29"/>
    <w:rsid w:val="00C27338"/>
    <w:rsid w:val="00C404C0"/>
    <w:rsid w:val="00C462D4"/>
    <w:rsid w:val="00C52426"/>
    <w:rsid w:val="00C667A0"/>
    <w:rsid w:val="00C66B37"/>
    <w:rsid w:val="00C671EE"/>
    <w:rsid w:val="00C71005"/>
    <w:rsid w:val="00C7478F"/>
    <w:rsid w:val="00C763E8"/>
    <w:rsid w:val="00C87632"/>
    <w:rsid w:val="00C936E6"/>
    <w:rsid w:val="00C95EDC"/>
    <w:rsid w:val="00CA0F00"/>
    <w:rsid w:val="00CE3B67"/>
    <w:rsid w:val="00CF45B1"/>
    <w:rsid w:val="00D15257"/>
    <w:rsid w:val="00D2702D"/>
    <w:rsid w:val="00D501FA"/>
    <w:rsid w:val="00D50C7C"/>
    <w:rsid w:val="00D54CB7"/>
    <w:rsid w:val="00D7006C"/>
    <w:rsid w:val="00DB0723"/>
    <w:rsid w:val="00DB684E"/>
    <w:rsid w:val="00DC278B"/>
    <w:rsid w:val="00DE0E11"/>
    <w:rsid w:val="00E06118"/>
    <w:rsid w:val="00E077FA"/>
    <w:rsid w:val="00E6283C"/>
    <w:rsid w:val="00E7582A"/>
    <w:rsid w:val="00E77B90"/>
    <w:rsid w:val="00E85211"/>
    <w:rsid w:val="00EA3357"/>
    <w:rsid w:val="00ED384B"/>
    <w:rsid w:val="00EE14EE"/>
    <w:rsid w:val="00EF143A"/>
    <w:rsid w:val="00F22FA8"/>
    <w:rsid w:val="00F4719F"/>
    <w:rsid w:val="00F72B97"/>
    <w:rsid w:val="00F96ABF"/>
    <w:rsid w:val="00FA5905"/>
    <w:rsid w:val="00FB4E67"/>
    <w:rsid w:val="00FB7D5C"/>
    <w:rsid w:val="00FC3FE9"/>
    <w:rsid w:val="00FE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B8F0F"/>
  <w15:docId w15:val="{7D35101C-C5E9-49C5-A0C7-690EB2F68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C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E5C11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5E5C11"/>
    <w:pPr>
      <w:keepNext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5E5C11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5E5C11"/>
    <w:pPr>
      <w:keepNext/>
      <w:jc w:val="right"/>
      <w:outlineLvl w:val="3"/>
    </w:pPr>
    <w:rPr>
      <w:sz w:val="24"/>
    </w:rPr>
  </w:style>
  <w:style w:type="paragraph" w:styleId="5">
    <w:name w:val="heading 5"/>
    <w:basedOn w:val="a"/>
    <w:next w:val="a"/>
    <w:link w:val="50"/>
    <w:qFormat/>
    <w:rsid w:val="005E5C1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semiHidden/>
    <w:unhideWhenUsed/>
    <w:qFormat/>
    <w:rsid w:val="005E5C11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5E5C1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5C1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E5C1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E5C1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E5C1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E5C1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semiHidden/>
    <w:rsid w:val="005E5C1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E5C11"/>
    <w:rPr>
      <w:rFonts w:ascii="Arial" w:eastAsia="Times New Roman" w:hAnsi="Arial" w:cs="Arial"/>
      <w:lang w:eastAsia="ru-RU"/>
    </w:rPr>
  </w:style>
  <w:style w:type="paragraph" w:customStyle="1" w:styleId="a3">
    <w:basedOn w:val="a"/>
    <w:next w:val="a4"/>
    <w:link w:val="a5"/>
    <w:qFormat/>
    <w:rsid w:val="005E5C11"/>
    <w:pPr>
      <w:jc w:val="center"/>
    </w:pPr>
    <w:rPr>
      <w:rFonts w:asciiTheme="minorHAnsi" w:eastAsiaTheme="minorHAnsi" w:hAnsiTheme="minorHAnsi" w:cstheme="minorBidi"/>
      <w:b/>
      <w:sz w:val="28"/>
      <w:szCs w:val="22"/>
      <w:lang w:eastAsia="en-US"/>
    </w:rPr>
  </w:style>
  <w:style w:type="paragraph" w:styleId="a4">
    <w:name w:val="Title"/>
    <w:basedOn w:val="a"/>
    <w:next w:val="a"/>
    <w:link w:val="11"/>
    <w:uiPriority w:val="10"/>
    <w:qFormat/>
    <w:rsid w:val="005E5C1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Название Знак1"/>
    <w:basedOn w:val="a0"/>
    <w:link w:val="a4"/>
    <w:uiPriority w:val="10"/>
    <w:rsid w:val="005E5C1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5">
    <w:name w:val="Название Знак"/>
    <w:link w:val="a3"/>
    <w:rsid w:val="005E5C11"/>
    <w:rPr>
      <w:b/>
      <w:sz w:val="28"/>
    </w:rPr>
  </w:style>
  <w:style w:type="paragraph" w:styleId="a6">
    <w:name w:val="Body Text"/>
    <w:basedOn w:val="a"/>
    <w:link w:val="a7"/>
    <w:rsid w:val="005E5C11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5E5C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5E5C11"/>
    <w:pPr>
      <w:jc w:val="center"/>
    </w:pPr>
    <w:rPr>
      <w:b/>
      <w:sz w:val="28"/>
    </w:rPr>
  </w:style>
  <w:style w:type="paragraph" w:styleId="a8">
    <w:name w:val="footnote text"/>
    <w:basedOn w:val="a"/>
    <w:link w:val="a9"/>
    <w:rsid w:val="005E5C11"/>
  </w:style>
  <w:style w:type="character" w:customStyle="1" w:styleId="a9">
    <w:name w:val="Текст сноски Знак"/>
    <w:basedOn w:val="a0"/>
    <w:link w:val="a8"/>
    <w:rsid w:val="005E5C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rsid w:val="005E5C11"/>
    <w:rPr>
      <w:vertAlign w:val="superscript"/>
    </w:rPr>
  </w:style>
  <w:style w:type="paragraph" w:styleId="22">
    <w:name w:val="Body Text Indent 2"/>
    <w:basedOn w:val="a"/>
    <w:link w:val="23"/>
    <w:rsid w:val="005E5C11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5E5C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5E5C1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5E5C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5E5C11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5E5C11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d">
    <w:name w:val="Адресат"/>
    <w:basedOn w:val="a"/>
    <w:rsid w:val="005E5C11"/>
    <w:pPr>
      <w:spacing w:after="120"/>
      <w:ind w:left="3969"/>
      <w:jc w:val="center"/>
    </w:pPr>
    <w:rPr>
      <w:sz w:val="24"/>
    </w:rPr>
  </w:style>
  <w:style w:type="paragraph" w:customStyle="1" w:styleId="ae">
    <w:name w:val="ТабличныйТекст"/>
    <w:basedOn w:val="a"/>
    <w:rsid w:val="005E5C11"/>
    <w:pPr>
      <w:jc w:val="both"/>
    </w:pPr>
    <w:rPr>
      <w:snapToGrid w:val="0"/>
    </w:rPr>
  </w:style>
  <w:style w:type="paragraph" w:customStyle="1" w:styleId="14-15">
    <w:name w:val="Текст 14-1.5"/>
    <w:basedOn w:val="a"/>
    <w:rsid w:val="005E5C11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12">
    <w:name w:val="Обычный1"/>
    <w:rsid w:val="005E5C1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Текст сноски1"/>
    <w:basedOn w:val="12"/>
    <w:rsid w:val="005E5C11"/>
    <w:pPr>
      <w:jc w:val="left"/>
    </w:pPr>
    <w:rPr>
      <w:sz w:val="20"/>
    </w:rPr>
  </w:style>
  <w:style w:type="character" w:customStyle="1" w:styleId="af">
    <w:name w:val="Цветовое выделение"/>
    <w:uiPriority w:val="99"/>
    <w:rsid w:val="005E5C11"/>
    <w:rPr>
      <w:b/>
      <w:bCs/>
      <w:color w:val="000080"/>
      <w:sz w:val="22"/>
      <w:szCs w:val="22"/>
    </w:rPr>
  </w:style>
  <w:style w:type="character" w:customStyle="1" w:styleId="af0">
    <w:name w:val="Гипертекстовая ссылка"/>
    <w:basedOn w:val="af"/>
    <w:uiPriority w:val="99"/>
    <w:rsid w:val="005E5C11"/>
    <w:rPr>
      <w:b/>
      <w:bCs/>
      <w:color w:val="008000"/>
      <w:sz w:val="22"/>
      <w:szCs w:val="22"/>
      <w:u w:val="single"/>
    </w:rPr>
  </w:style>
  <w:style w:type="paragraph" w:customStyle="1" w:styleId="af1">
    <w:name w:val="Комментарий"/>
    <w:basedOn w:val="a"/>
    <w:next w:val="a"/>
    <w:rsid w:val="005E5C11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2"/>
      <w:szCs w:val="22"/>
    </w:rPr>
  </w:style>
  <w:style w:type="paragraph" w:customStyle="1" w:styleId="af2">
    <w:name w:val="Таблицы (моноширинный)"/>
    <w:basedOn w:val="a"/>
    <w:next w:val="a"/>
    <w:rsid w:val="005E5C1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af3">
    <w:name w:val="Продолжение ссылки"/>
    <w:basedOn w:val="af0"/>
    <w:rsid w:val="005E5C11"/>
    <w:rPr>
      <w:b/>
      <w:bCs/>
      <w:color w:val="008000"/>
      <w:sz w:val="22"/>
      <w:szCs w:val="22"/>
      <w:u w:val="single"/>
    </w:rPr>
  </w:style>
  <w:style w:type="paragraph" w:customStyle="1" w:styleId="14-150">
    <w:name w:val="Текст 14-15"/>
    <w:basedOn w:val="a"/>
    <w:rsid w:val="005E5C11"/>
    <w:pPr>
      <w:widowControl w:val="0"/>
      <w:spacing w:line="360" w:lineRule="auto"/>
      <w:ind w:firstLine="720"/>
      <w:jc w:val="both"/>
    </w:pPr>
    <w:rPr>
      <w:rFonts w:ascii="Times New Roman CYR" w:hAnsi="Times New Roman CYR"/>
      <w:sz w:val="28"/>
    </w:rPr>
  </w:style>
  <w:style w:type="paragraph" w:customStyle="1" w:styleId="14-1512-1">
    <w:name w:val="Текст 14-1.5.Стиль12-1"/>
    <w:basedOn w:val="a"/>
    <w:rsid w:val="005E5C11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210">
    <w:name w:val="Основной текст с отступом 21"/>
    <w:basedOn w:val="a"/>
    <w:rsid w:val="005E5C11"/>
    <w:pPr>
      <w:spacing w:line="360" w:lineRule="auto"/>
      <w:ind w:firstLine="720"/>
      <w:jc w:val="both"/>
    </w:pPr>
    <w:rPr>
      <w:sz w:val="24"/>
    </w:rPr>
  </w:style>
  <w:style w:type="paragraph" w:styleId="af4">
    <w:name w:val="header"/>
    <w:basedOn w:val="a"/>
    <w:link w:val="af5"/>
    <w:uiPriority w:val="99"/>
    <w:rsid w:val="005E5C11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5E5C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footer"/>
    <w:basedOn w:val="a"/>
    <w:link w:val="af7"/>
    <w:rsid w:val="005E5C11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rsid w:val="005E5C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Balloon Text"/>
    <w:basedOn w:val="a"/>
    <w:link w:val="af9"/>
    <w:semiHidden/>
    <w:rsid w:val="005E5C1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semiHidden/>
    <w:rsid w:val="005E5C11"/>
    <w:rPr>
      <w:rFonts w:ascii="Tahoma" w:eastAsia="Times New Roman" w:hAnsi="Tahoma" w:cs="Tahoma"/>
      <w:sz w:val="16"/>
      <w:szCs w:val="16"/>
      <w:lang w:eastAsia="ru-RU"/>
    </w:rPr>
  </w:style>
  <w:style w:type="paragraph" w:styleId="afa">
    <w:name w:val="caption"/>
    <w:basedOn w:val="a"/>
    <w:next w:val="a"/>
    <w:uiPriority w:val="99"/>
    <w:qFormat/>
    <w:rsid w:val="005E5C11"/>
    <w:rPr>
      <w:sz w:val="24"/>
    </w:rPr>
  </w:style>
  <w:style w:type="character" w:styleId="afb">
    <w:name w:val="page number"/>
    <w:basedOn w:val="a0"/>
    <w:rsid w:val="005E5C11"/>
  </w:style>
  <w:style w:type="paragraph" w:styleId="24">
    <w:name w:val="Body Text 2"/>
    <w:basedOn w:val="a"/>
    <w:link w:val="25"/>
    <w:rsid w:val="005E5C11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5E5C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">
    <w:name w:val="Т-1"/>
    <w:aliases w:val="5,Текст 14-1,Стиль12-1,Текст14-1,текст14,Oaeno14-1,14х1,текст14-1,Т-14"/>
    <w:basedOn w:val="a"/>
    <w:rsid w:val="005E5C11"/>
    <w:pPr>
      <w:spacing w:line="360" w:lineRule="auto"/>
      <w:ind w:firstLine="720"/>
      <w:jc w:val="both"/>
    </w:pPr>
    <w:rPr>
      <w:sz w:val="28"/>
      <w:szCs w:val="28"/>
    </w:rPr>
  </w:style>
  <w:style w:type="paragraph" w:customStyle="1" w:styleId="afc">
    <w:name w:val="Содерж"/>
    <w:basedOn w:val="a"/>
    <w:rsid w:val="005E5C11"/>
    <w:pPr>
      <w:widowControl w:val="0"/>
      <w:autoSpaceDE w:val="0"/>
      <w:autoSpaceDN w:val="0"/>
      <w:spacing w:after="120"/>
      <w:jc w:val="center"/>
    </w:pPr>
    <w:rPr>
      <w:sz w:val="28"/>
      <w:szCs w:val="28"/>
    </w:rPr>
  </w:style>
  <w:style w:type="paragraph" w:customStyle="1" w:styleId="afd">
    <w:name w:val="Îáû÷íû"/>
    <w:rsid w:val="005E5C1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auiue2">
    <w:name w:val="Iau?iue2"/>
    <w:rsid w:val="005E5C11"/>
    <w:pPr>
      <w:widowControl w:val="0"/>
      <w:spacing w:after="0" w:line="360" w:lineRule="auto"/>
      <w:ind w:firstLine="567"/>
      <w:jc w:val="both"/>
    </w:pPr>
    <w:rPr>
      <w:rFonts w:ascii="Courier" w:eastAsia="Times New Roman" w:hAnsi="Courier" w:cs="Courier"/>
      <w:sz w:val="26"/>
      <w:szCs w:val="26"/>
      <w:lang w:eastAsia="ru-RU"/>
    </w:rPr>
  </w:style>
  <w:style w:type="paragraph" w:customStyle="1" w:styleId="afe">
    <w:name w:val="текст сноски"/>
    <w:basedOn w:val="a"/>
    <w:rsid w:val="005E5C11"/>
    <w:pPr>
      <w:widowControl w:val="0"/>
      <w:autoSpaceDE w:val="0"/>
      <w:autoSpaceDN w:val="0"/>
    </w:pPr>
    <w:rPr>
      <w:sz w:val="28"/>
      <w:szCs w:val="28"/>
    </w:rPr>
  </w:style>
  <w:style w:type="paragraph" w:styleId="31">
    <w:name w:val="Body Text 3"/>
    <w:basedOn w:val="a"/>
    <w:link w:val="32"/>
    <w:rsid w:val="005E5C1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E5C1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BodyText21">
    <w:name w:val="Body Text 21"/>
    <w:basedOn w:val="a"/>
    <w:rsid w:val="005E5C11"/>
    <w:pPr>
      <w:autoSpaceDE w:val="0"/>
      <w:autoSpaceDN w:val="0"/>
      <w:jc w:val="both"/>
    </w:pPr>
    <w:rPr>
      <w:sz w:val="28"/>
      <w:szCs w:val="28"/>
    </w:rPr>
  </w:style>
  <w:style w:type="paragraph" w:customStyle="1" w:styleId="41">
    <w:name w:val="заголовок 4"/>
    <w:basedOn w:val="a"/>
    <w:next w:val="a"/>
    <w:rsid w:val="005E5C11"/>
    <w:pPr>
      <w:keepNext/>
      <w:widowControl w:val="0"/>
      <w:autoSpaceDE w:val="0"/>
      <w:autoSpaceDN w:val="0"/>
      <w:jc w:val="right"/>
    </w:pPr>
    <w:rPr>
      <w:sz w:val="28"/>
      <w:szCs w:val="28"/>
    </w:rPr>
  </w:style>
  <w:style w:type="paragraph" w:styleId="aff">
    <w:name w:val="Subtitle"/>
    <w:basedOn w:val="a"/>
    <w:link w:val="aff0"/>
    <w:uiPriority w:val="11"/>
    <w:qFormat/>
    <w:rsid w:val="005E5C11"/>
    <w:pPr>
      <w:widowControl w:val="0"/>
      <w:jc w:val="center"/>
    </w:pPr>
    <w:rPr>
      <w:b/>
      <w:bCs/>
      <w:sz w:val="24"/>
      <w:szCs w:val="24"/>
      <w:lang w:val="x-none" w:eastAsia="x-none"/>
    </w:rPr>
  </w:style>
  <w:style w:type="character" w:customStyle="1" w:styleId="aff0">
    <w:name w:val="Подзаголовок Знак"/>
    <w:basedOn w:val="a0"/>
    <w:link w:val="aff"/>
    <w:uiPriority w:val="11"/>
    <w:rsid w:val="005E5C1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14">
    <w:name w:val="текст сноски1"/>
    <w:basedOn w:val="a"/>
    <w:rsid w:val="005E5C11"/>
    <w:pPr>
      <w:keepLines/>
      <w:autoSpaceDE w:val="0"/>
      <w:autoSpaceDN w:val="0"/>
      <w:spacing w:after="120"/>
      <w:jc w:val="both"/>
    </w:pPr>
    <w:rPr>
      <w:sz w:val="22"/>
      <w:szCs w:val="22"/>
    </w:rPr>
  </w:style>
  <w:style w:type="paragraph" w:customStyle="1" w:styleId="12-17">
    <w:name w:val="12-17"/>
    <w:basedOn w:val="24"/>
    <w:rsid w:val="005E5C11"/>
    <w:pPr>
      <w:spacing w:after="0" w:line="340" w:lineRule="exact"/>
      <w:ind w:firstLine="709"/>
      <w:jc w:val="both"/>
    </w:pPr>
    <w:rPr>
      <w:sz w:val="24"/>
      <w:szCs w:val="24"/>
    </w:rPr>
  </w:style>
  <w:style w:type="paragraph" w:styleId="aff1">
    <w:name w:val="No Spacing"/>
    <w:uiPriority w:val="1"/>
    <w:qFormat/>
    <w:rsid w:val="005E5C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endnote text"/>
    <w:basedOn w:val="a"/>
    <w:link w:val="aff3"/>
    <w:rsid w:val="005E5C11"/>
  </w:style>
  <w:style w:type="character" w:customStyle="1" w:styleId="aff3">
    <w:name w:val="Текст концевой сноски Знак"/>
    <w:basedOn w:val="a0"/>
    <w:link w:val="aff2"/>
    <w:rsid w:val="005E5C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endnote reference"/>
    <w:basedOn w:val="a0"/>
    <w:rsid w:val="005E5C11"/>
    <w:rPr>
      <w:vertAlign w:val="superscript"/>
    </w:rPr>
  </w:style>
  <w:style w:type="paragraph" w:customStyle="1" w:styleId="ConsPlusNonformat">
    <w:name w:val="ConsPlusNonformat"/>
    <w:rsid w:val="005E5C1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E5C1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ConsPlusNormal">
    <w:name w:val="ConsPlusNormal"/>
    <w:rsid w:val="005E5C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5">
    <w:name w:val="Обычный1"/>
    <w:rsid w:val="005E5C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0">
    <w:name w:val="Обычный13"/>
    <w:basedOn w:val="a"/>
    <w:uiPriority w:val="99"/>
    <w:rsid w:val="005E5C11"/>
    <w:pPr>
      <w:jc w:val="center"/>
    </w:pPr>
    <w:rPr>
      <w:sz w:val="26"/>
      <w:szCs w:val="26"/>
    </w:rPr>
  </w:style>
  <w:style w:type="paragraph" w:customStyle="1" w:styleId="145">
    <w:name w:val="текст14.5"/>
    <w:basedOn w:val="a"/>
    <w:rsid w:val="005E5C11"/>
    <w:pPr>
      <w:widowControl w:val="0"/>
      <w:autoSpaceDE w:val="0"/>
      <w:autoSpaceDN w:val="0"/>
      <w:spacing w:line="360" w:lineRule="auto"/>
      <w:ind w:firstLine="720"/>
      <w:jc w:val="both"/>
    </w:pPr>
    <w:rPr>
      <w:sz w:val="28"/>
      <w:szCs w:val="28"/>
    </w:rPr>
  </w:style>
  <w:style w:type="character" w:styleId="aff5">
    <w:name w:val="annotation reference"/>
    <w:basedOn w:val="a0"/>
    <w:uiPriority w:val="99"/>
    <w:semiHidden/>
    <w:unhideWhenUsed/>
    <w:rsid w:val="003F1C71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3F1C71"/>
  </w:style>
  <w:style w:type="character" w:customStyle="1" w:styleId="aff7">
    <w:name w:val="Текст примечания Знак"/>
    <w:basedOn w:val="a0"/>
    <w:link w:val="aff6"/>
    <w:uiPriority w:val="99"/>
    <w:semiHidden/>
    <w:rsid w:val="003F1C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3F1C71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3F1C7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20">
    <w:name w:val="Основной текст 22"/>
    <w:basedOn w:val="a"/>
    <w:rsid w:val="00AE4A55"/>
    <w:pPr>
      <w:jc w:val="center"/>
    </w:pPr>
    <w:rPr>
      <w:b/>
      <w:sz w:val="28"/>
    </w:rPr>
  </w:style>
  <w:style w:type="paragraph" w:customStyle="1" w:styleId="230">
    <w:name w:val="Основной текст 23"/>
    <w:basedOn w:val="a"/>
    <w:rsid w:val="0076390F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55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69C901B33B487A93C829AAD74FB898EE30E32158252DAD159712E97E2CF807505C3CE51E7759w2kEM" TargetMode="External"/><Relationship Id="rId18" Type="http://schemas.openxmlformats.org/officeDocument/2006/relationships/header" Target="header6.xml"/><Relationship Id="rId26" Type="http://schemas.microsoft.com/office/2011/relationships/people" Target="people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9C901B33B487A93C829AAD74FB898EE39E12A562C7AFA17C647E77B24wAk8M" TargetMode="External"/><Relationship Id="rId17" Type="http://schemas.openxmlformats.org/officeDocument/2006/relationships/header" Target="header5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69C901B33B487A93C829AAD74FB898EE39E12A562C7AFA17C647E77B24wAk8M" TargetMode="External"/><Relationship Id="rId22" Type="http://schemas.openxmlformats.org/officeDocument/2006/relationships/header" Target="header8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B4B85B-6758-48B3-9871-C675AF754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2451</TotalTime>
  <Pages>39</Pages>
  <Words>11300</Words>
  <Characters>64410</Characters>
  <Application>Microsoft Office Word</Application>
  <DocSecurity>0</DocSecurity>
  <Lines>536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deevab</cp:lastModifiedBy>
  <cp:revision>76</cp:revision>
  <cp:lastPrinted>2020-06-25T14:16:00Z</cp:lastPrinted>
  <dcterms:created xsi:type="dcterms:W3CDTF">2018-06-14T13:31:00Z</dcterms:created>
  <dcterms:modified xsi:type="dcterms:W3CDTF">2020-06-25T14:24:00Z</dcterms:modified>
</cp:coreProperties>
</file>